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706" w:rsidRDefault="000E0706" w:rsidP="000E0706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Calibri"/>
          <w:b/>
          <w:i/>
          <w:lang w:val="it-IT"/>
        </w:rPr>
      </w:pPr>
      <w:r>
        <w:rPr>
          <w:noProof/>
          <w:lang w:val="it-IT"/>
        </w:rPr>
        <w:drawing>
          <wp:inline distT="0" distB="0" distL="0" distR="0">
            <wp:extent cx="2990850" cy="1514475"/>
            <wp:effectExtent l="0" t="0" r="0" b="9525"/>
            <wp:docPr id="1" name="Immagine 1" descr="Descrizione: Logo_AIFA_Col_documen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Descrizione: Logo_AIFA_Col_documenti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6AA8" w:rsidRDefault="000F6AA8" w:rsidP="000E0706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Calibri"/>
          <w:b/>
          <w:i/>
          <w:lang w:val="it-IT"/>
        </w:rPr>
      </w:pPr>
    </w:p>
    <w:p w:rsidR="006D41E1" w:rsidRDefault="006D41E1" w:rsidP="000F6AA8">
      <w:pPr>
        <w:autoSpaceDE w:val="0"/>
        <w:autoSpaceDN w:val="0"/>
        <w:adjustRightInd w:val="0"/>
        <w:contextualSpacing/>
        <w:jc w:val="center"/>
        <w:rPr>
          <w:rFonts w:ascii="Calibri" w:hAnsi="Calibri" w:cs="Calibri"/>
          <w:b/>
          <w:lang w:val="it-IT"/>
        </w:rPr>
      </w:pPr>
      <w:r>
        <w:rPr>
          <w:rFonts w:ascii="Calibri" w:hAnsi="Calibri" w:cs="Calibri"/>
          <w:b/>
          <w:lang w:val="it-IT"/>
        </w:rPr>
        <w:t>GLI ITALIANI E I FARMACI</w:t>
      </w:r>
    </w:p>
    <w:p w:rsidR="000F6AA8" w:rsidRDefault="000F6AA8" w:rsidP="000F6AA8">
      <w:pPr>
        <w:autoSpaceDE w:val="0"/>
        <w:autoSpaceDN w:val="0"/>
        <w:adjustRightInd w:val="0"/>
        <w:contextualSpacing/>
        <w:jc w:val="center"/>
        <w:rPr>
          <w:rFonts w:ascii="Calibri" w:hAnsi="Calibri" w:cs="Calibri"/>
          <w:b/>
          <w:lang w:val="it-IT"/>
        </w:rPr>
      </w:pPr>
    </w:p>
    <w:p w:rsidR="000F6AA8" w:rsidRDefault="006D41E1" w:rsidP="000F6AA8">
      <w:pPr>
        <w:autoSpaceDE w:val="0"/>
        <w:autoSpaceDN w:val="0"/>
        <w:adjustRightInd w:val="0"/>
        <w:contextualSpacing/>
        <w:jc w:val="center"/>
        <w:rPr>
          <w:rFonts w:ascii="Calibri" w:hAnsi="Calibri" w:cs="Calibri"/>
          <w:b/>
          <w:lang w:val="it-IT"/>
        </w:rPr>
      </w:pPr>
      <w:r>
        <w:rPr>
          <w:rFonts w:ascii="Calibri" w:hAnsi="Calibri" w:cs="Calibri"/>
          <w:b/>
          <w:lang w:val="it-IT"/>
        </w:rPr>
        <w:t>RAPPORTO AIFA SULL’USO DEI FARMACI 2014</w:t>
      </w:r>
    </w:p>
    <w:p w:rsidR="000F6AA8" w:rsidRDefault="000F6AA8" w:rsidP="000F6AA8">
      <w:pPr>
        <w:autoSpaceDE w:val="0"/>
        <w:autoSpaceDN w:val="0"/>
        <w:adjustRightInd w:val="0"/>
        <w:contextualSpacing/>
        <w:jc w:val="center"/>
        <w:rPr>
          <w:rFonts w:ascii="Calibri" w:hAnsi="Calibri" w:cs="Calibri"/>
          <w:b/>
          <w:lang w:val="it-IT"/>
        </w:rPr>
      </w:pPr>
    </w:p>
    <w:p w:rsidR="006D41E1" w:rsidRPr="000F6AA8" w:rsidRDefault="006D41E1" w:rsidP="000F6AA8">
      <w:pPr>
        <w:autoSpaceDE w:val="0"/>
        <w:autoSpaceDN w:val="0"/>
        <w:adjustRightInd w:val="0"/>
        <w:contextualSpacing/>
        <w:jc w:val="center"/>
        <w:rPr>
          <w:rFonts w:ascii="Calibri" w:hAnsi="Calibri" w:cs="Calibri"/>
          <w:b/>
          <w:lang w:val="it-IT"/>
        </w:rPr>
      </w:pPr>
      <w:r w:rsidRPr="00A21DD4">
        <w:rPr>
          <w:rFonts w:ascii="Calibri" w:hAnsi="Calibri" w:cs="Calibri"/>
          <w:b/>
          <w:u w:val="single"/>
          <w:lang w:val="it-IT"/>
        </w:rPr>
        <w:t>SINTESI</w:t>
      </w:r>
    </w:p>
    <w:p w:rsidR="000F6AA8" w:rsidRDefault="000F6AA8" w:rsidP="000F6AA8">
      <w:pPr>
        <w:autoSpaceDE w:val="0"/>
        <w:autoSpaceDN w:val="0"/>
        <w:adjustRightInd w:val="0"/>
        <w:ind w:left="360"/>
        <w:contextualSpacing/>
        <w:jc w:val="center"/>
        <w:rPr>
          <w:rFonts w:ascii="Calibri" w:hAnsi="Calibri" w:cs="Calibri"/>
          <w:b/>
          <w:u w:val="single"/>
          <w:lang w:val="it-IT"/>
        </w:rPr>
      </w:pPr>
    </w:p>
    <w:p w:rsidR="00FD2385" w:rsidRDefault="006D41E1" w:rsidP="000F6AA8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714" w:hanging="357"/>
        <w:jc w:val="both"/>
        <w:rPr>
          <w:rFonts w:ascii="Calibri" w:hAnsi="Calibri" w:cs="Calibri"/>
          <w:i/>
          <w:lang w:val="it-IT"/>
        </w:rPr>
      </w:pPr>
      <w:r w:rsidRPr="00FE5DEB">
        <w:rPr>
          <w:rFonts w:ascii="Calibri" w:hAnsi="Calibri" w:cs="Calibri"/>
          <w:i/>
          <w:lang w:val="it-IT"/>
        </w:rPr>
        <w:t xml:space="preserve">Nel 2014 ogni italiano ha </w:t>
      </w:r>
      <w:r w:rsidR="006A17B8" w:rsidRPr="00FE5DEB">
        <w:rPr>
          <w:rFonts w:ascii="Calibri" w:hAnsi="Calibri" w:cs="Calibri"/>
          <w:i/>
          <w:lang w:val="it-IT"/>
        </w:rPr>
        <w:t>consumato in media poco più di 1,7 dosi di farmaco al giorno (1.714 dosi al giorno ogni 1.000 abitanti)</w:t>
      </w:r>
      <w:r w:rsidRPr="00FE5DEB">
        <w:rPr>
          <w:rFonts w:ascii="Calibri" w:hAnsi="Calibri" w:cs="Calibri"/>
          <w:i/>
          <w:lang w:val="it-IT"/>
        </w:rPr>
        <w:t xml:space="preserve">. </w:t>
      </w:r>
    </w:p>
    <w:p w:rsidR="000F6AA8" w:rsidRPr="00FD2385" w:rsidRDefault="000F6AA8" w:rsidP="000F6AA8">
      <w:pPr>
        <w:pStyle w:val="Paragrafoelenco"/>
        <w:autoSpaceDE w:val="0"/>
        <w:autoSpaceDN w:val="0"/>
        <w:adjustRightInd w:val="0"/>
        <w:ind w:left="714"/>
        <w:jc w:val="both"/>
        <w:rPr>
          <w:rFonts w:ascii="Calibri" w:hAnsi="Calibri" w:cs="Calibri"/>
          <w:i/>
          <w:lang w:val="it-IT"/>
        </w:rPr>
      </w:pPr>
    </w:p>
    <w:p w:rsidR="00FD2385" w:rsidRPr="000F6AA8" w:rsidRDefault="00FE5DEB" w:rsidP="000F6AA8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714" w:hanging="357"/>
        <w:jc w:val="both"/>
        <w:rPr>
          <w:rFonts w:ascii="Calibri" w:hAnsi="Calibri" w:cs="Calibri"/>
          <w:i/>
          <w:lang w:val="it-IT"/>
        </w:rPr>
      </w:pPr>
      <w:r w:rsidRPr="00CF5DAA">
        <w:rPr>
          <w:rFonts w:ascii="Calibri" w:hAnsi="Calibri" w:cs="Calibri"/>
          <w:i/>
          <w:color w:val="000000"/>
          <w:lang w:val="it-IT"/>
        </w:rPr>
        <w:t xml:space="preserve">Il 69,8% </w:t>
      </w:r>
      <w:r w:rsidR="00CF5DAA">
        <w:rPr>
          <w:rFonts w:ascii="Calibri" w:hAnsi="Calibri" w:cs="Calibri"/>
          <w:i/>
          <w:color w:val="000000"/>
          <w:lang w:val="it-IT"/>
        </w:rPr>
        <w:t>di questi farmaci</w:t>
      </w:r>
      <w:r w:rsidRPr="00CF5DAA">
        <w:rPr>
          <w:rFonts w:ascii="Calibri" w:hAnsi="Calibri" w:cs="Calibri"/>
          <w:i/>
          <w:color w:val="000000"/>
          <w:lang w:val="it-IT"/>
        </w:rPr>
        <w:t xml:space="preserve"> è stato erogato a carico del Servizio Sanitario Nazionale</w:t>
      </w:r>
      <w:r w:rsidR="00CF5DAA" w:rsidRPr="00CF5DAA">
        <w:rPr>
          <w:rFonts w:ascii="Calibri" w:hAnsi="Calibri" w:cs="Calibri"/>
          <w:i/>
          <w:color w:val="000000"/>
          <w:lang w:val="it-IT"/>
        </w:rPr>
        <w:t>.</w:t>
      </w:r>
    </w:p>
    <w:p w:rsidR="000F6AA8" w:rsidRPr="00FD2385" w:rsidRDefault="000F6AA8" w:rsidP="000F6AA8">
      <w:pPr>
        <w:pStyle w:val="Paragrafoelenco"/>
        <w:autoSpaceDE w:val="0"/>
        <w:autoSpaceDN w:val="0"/>
        <w:adjustRightInd w:val="0"/>
        <w:ind w:left="714"/>
        <w:jc w:val="both"/>
        <w:rPr>
          <w:rFonts w:ascii="Calibri" w:hAnsi="Calibri" w:cs="Calibri"/>
          <w:i/>
          <w:lang w:val="it-IT"/>
        </w:rPr>
      </w:pPr>
    </w:p>
    <w:p w:rsidR="00FD2385" w:rsidRPr="000F6AA8" w:rsidRDefault="00D7154D" w:rsidP="000F6AA8">
      <w:pPr>
        <w:pStyle w:val="Paragrafoelenco1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hAnsi="Calibri" w:cs="Calibri"/>
          <w:i/>
          <w:lang w:val="it-IT"/>
        </w:rPr>
      </w:pPr>
      <w:r w:rsidRPr="00633DDC">
        <w:rPr>
          <w:rFonts w:ascii="Calibri" w:hAnsi="Calibri" w:cs="Calibri"/>
          <w:i/>
          <w:lang w:val="it-IT"/>
        </w:rPr>
        <w:t xml:space="preserve">La spesa farmaceutica nazionale totale è stata pari a 26,6 miliardi di euro, di cui il 75% rimborsato dal SSN. </w:t>
      </w:r>
      <w:r w:rsidR="00F95E0F" w:rsidRPr="00D7154D">
        <w:rPr>
          <w:rFonts w:ascii="Calibri" w:hAnsi="Calibri"/>
          <w:i/>
          <w:lang w:val="it-IT"/>
        </w:rPr>
        <w:t>In media,</w:t>
      </w:r>
      <w:r w:rsidR="00CF5DAA" w:rsidRPr="00D7154D">
        <w:rPr>
          <w:rFonts w:ascii="Calibri" w:hAnsi="Calibri"/>
          <w:i/>
          <w:lang w:val="it-IT"/>
        </w:rPr>
        <w:t xml:space="preserve"> ogni cittadino italiano</w:t>
      </w:r>
      <w:r w:rsidR="00061580">
        <w:rPr>
          <w:rFonts w:ascii="Calibri" w:hAnsi="Calibri"/>
          <w:i/>
          <w:lang w:val="it-IT"/>
        </w:rPr>
        <w:t xml:space="preserve"> ha speso 438</w:t>
      </w:r>
      <w:r w:rsidR="00F95E0F" w:rsidRPr="00D7154D">
        <w:rPr>
          <w:rFonts w:ascii="Calibri" w:hAnsi="Calibri"/>
          <w:i/>
          <w:lang w:val="it-IT"/>
        </w:rPr>
        <w:t xml:space="preserve"> euro</w:t>
      </w:r>
      <w:r w:rsidR="00061580">
        <w:rPr>
          <w:rFonts w:ascii="Calibri" w:hAnsi="Calibri"/>
          <w:i/>
          <w:lang w:val="it-IT"/>
        </w:rPr>
        <w:t xml:space="preserve"> per i</w:t>
      </w:r>
      <w:r w:rsidR="00FD2385">
        <w:rPr>
          <w:rFonts w:ascii="Calibri" w:hAnsi="Calibri"/>
          <w:i/>
          <w:lang w:val="it-IT"/>
        </w:rPr>
        <w:t xml:space="preserve"> farmaci nel corso dell'anno.</w:t>
      </w:r>
    </w:p>
    <w:p w:rsidR="000F6AA8" w:rsidRPr="00FD2385" w:rsidRDefault="000F6AA8" w:rsidP="000F6AA8">
      <w:pPr>
        <w:pStyle w:val="Paragrafoelenco1"/>
        <w:autoSpaceDE w:val="0"/>
        <w:autoSpaceDN w:val="0"/>
        <w:adjustRightInd w:val="0"/>
        <w:jc w:val="both"/>
        <w:rPr>
          <w:rFonts w:ascii="Calibri" w:hAnsi="Calibri" w:cs="Calibri"/>
          <w:i/>
          <w:lang w:val="it-IT"/>
        </w:rPr>
      </w:pPr>
    </w:p>
    <w:p w:rsidR="00F95E0F" w:rsidRDefault="00CF5DAA" w:rsidP="000F6AA8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714" w:hanging="357"/>
        <w:jc w:val="both"/>
        <w:rPr>
          <w:rFonts w:ascii="Calibri" w:hAnsi="Calibri" w:cs="Calibri"/>
          <w:i/>
          <w:lang w:val="it-IT"/>
        </w:rPr>
      </w:pPr>
      <w:r w:rsidRPr="00F95E0F">
        <w:rPr>
          <w:rFonts w:ascii="Calibri" w:hAnsi="Calibri" w:cs="Calibri"/>
          <w:i/>
          <w:lang w:val="it-IT"/>
        </w:rPr>
        <w:t xml:space="preserve">I farmaci cardiovascolari si confermano la categoria </w:t>
      </w:r>
      <w:r w:rsidR="00F95E0F">
        <w:rPr>
          <w:rFonts w:ascii="Calibri" w:hAnsi="Calibri" w:cs="Calibri"/>
          <w:i/>
          <w:lang w:val="it-IT"/>
        </w:rPr>
        <w:t>a maggior consumo</w:t>
      </w:r>
      <w:r w:rsidRPr="00F95E0F">
        <w:rPr>
          <w:rFonts w:ascii="Calibri" w:hAnsi="Calibri" w:cs="Calibri"/>
          <w:i/>
          <w:lang w:val="it-IT"/>
        </w:rPr>
        <w:t xml:space="preserve">, seguita dai farmaci del sangue e organi emopoietici, dai farmaci dell’apparato gastrointestinale e metabolismo, dai farmaci del Sistema Nervoso Centrale e da quelli dell’apparato </w:t>
      </w:r>
      <w:r w:rsidRPr="003F5393">
        <w:rPr>
          <w:rFonts w:ascii="Calibri" w:hAnsi="Calibri" w:cs="Calibri"/>
          <w:i/>
          <w:lang w:val="it-IT"/>
        </w:rPr>
        <w:t xml:space="preserve">respiratorio. </w:t>
      </w:r>
    </w:p>
    <w:p w:rsidR="000F6AA8" w:rsidRPr="003F5393" w:rsidRDefault="000F6AA8" w:rsidP="000F6AA8">
      <w:pPr>
        <w:pStyle w:val="Paragrafoelenco"/>
        <w:autoSpaceDE w:val="0"/>
        <w:autoSpaceDN w:val="0"/>
        <w:adjustRightInd w:val="0"/>
        <w:ind w:left="714"/>
        <w:jc w:val="both"/>
        <w:rPr>
          <w:rFonts w:ascii="Calibri" w:hAnsi="Calibri" w:cs="Calibri"/>
          <w:i/>
          <w:lang w:val="it-IT"/>
        </w:rPr>
      </w:pPr>
    </w:p>
    <w:p w:rsidR="00CF5DAA" w:rsidRPr="000F6AA8" w:rsidRDefault="00F95E0F" w:rsidP="000F6AA8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714" w:hanging="357"/>
        <w:jc w:val="both"/>
        <w:rPr>
          <w:rFonts w:ascii="Calibri" w:hAnsi="Calibri" w:cs="Calibri"/>
          <w:i/>
          <w:color w:val="FF0000"/>
          <w:lang w:val="it-IT"/>
        </w:rPr>
      </w:pPr>
      <w:r w:rsidRPr="003F5393">
        <w:rPr>
          <w:rFonts w:ascii="Calibri" w:hAnsi="Calibri" w:cs="Calibri"/>
          <w:i/>
          <w:lang w:val="it-IT"/>
        </w:rPr>
        <w:t>A</w:t>
      </w:r>
      <w:r w:rsidR="00CF5DAA" w:rsidRPr="003F5393">
        <w:rPr>
          <w:rFonts w:ascii="Calibri" w:hAnsi="Calibri" w:cs="Calibri"/>
          <w:i/>
          <w:lang w:val="it-IT"/>
        </w:rPr>
        <w:t xml:space="preserve">ntineoplastici e immunomodulatori </w:t>
      </w:r>
      <w:r w:rsidR="00CF5DAA" w:rsidRPr="00F95E0F">
        <w:rPr>
          <w:rFonts w:ascii="Calibri" w:hAnsi="Calibri" w:cs="Calibri"/>
          <w:i/>
          <w:lang w:val="it-IT"/>
        </w:rPr>
        <w:t>al primo posto per spesa pubblica.</w:t>
      </w:r>
    </w:p>
    <w:p w:rsidR="000F6AA8" w:rsidRPr="00F95E0F" w:rsidRDefault="000F6AA8" w:rsidP="000F6AA8">
      <w:pPr>
        <w:pStyle w:val="Paragrafoelenco"/>
        <w:autoSpaceDE w:val="0"/>
        <w:autoSpaceDN w:val="0"/>
        <w:adjustRightInd w:val="0"/>
        <w:ind w:left="714"/>
        <w:jc w:val="both"/>
        <w:rPr>
          <w:rFonts w:ascii="Calibri" w:hAnsi="Calibri" w:cs="Calibri"/>
          <w:i/>
          <w:color w:val="FF0000"/>
          <w:lang w:val="it-IT"/>
        </w:rPr>
      </w:pPr>
    </w:p>
    <w:p w:rsidR="00CF5DAA" w:rsidRDefault="00EE1B28" w:rsidP="000F6AA8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714" w:hanging="357"/>
        <w:jc w:val="both"/>
        <w:rPr>
          <w:rFonts w:ascii="Calibri" w:hAnsi="Calibri" w:cs="Calibri"/>
          <w:i/>
          <w:lang w:val="it-IT"/>
        </w:rPr>
      </w:pPr>
      <w:r w:rsidRPr="003F5393">
        <w:rPr>
          <w:rFonts w:ascii="Calibri" w:hAnsi="Calibri" w:cs="Calibri"/>
          <w:i/>
          <w:lang w:val="it-IT"/>
        </w:rPr>
        <w:t xml:space="preserve">Nel 2014 la metà dei bambini (fino a 4 anni) e </w:t>
      </w:r>
      <w:r w:rsidR="00D7154D">
        <w:rPr>
          <w:rFonts w:ascii="Calibri" w:hAnsi="Calibri" w:cs="Calibri"/>
          <w:i/>
          <w:lang w:val="it-IT"/>
        </w:rPr>
        <w:t xml:space="preserve">la </w:t>
      </w:r>
      <w:r w:rsidRPr="003F5393">
        <w:rPr>
          <w:rFonts w:ascii="Calibri" w:hAnsi="Calibri" w:cs="Calibri"/>
          <w:i/>
          <w:lang w:val="it-IT"/>
        </w:rPr>
        <w:t xml:space="preserve">quasi </w:t>
      </w:r>
      <w:r w:rsidR="00D7154D">
        <w:rPr>
          <w:rFonts w:ascii="Calibri" w:hAnsi="Calibri" w:cs="Calibri"/>
          <w:i/>
          <w:lang w:val="it-IT"/>
        </w:rPr>
        <w:t>totalità degli</w:t>
      </w:r>
      <w:r w:rsidRPr="003F5393">
        <w:rPr>
          <w:rFonts w:ascii="Calibri" w:hAnsi="Calibri" w:cs="Calibri"/>
          <w:i/>
          <w:lang w:val="it-IT"/>
        </w:rPr>
        <w:t xml:space="preserve"> anziani (con età superiore ai 74 anni) ha </w:t>
      </w:r>
      <w:r w:rsidR="00D7154D">
        <w:rPr>
          <w:rFonts w:ascii="Calibri" w:hAnsi="Calibri" w:cs="Calibri"/>
          <w:i/>
          <w:lang w:val="it-IT"/>
        </w:rPr>
        <w:t>assunto</w:t>
      </w:r>
      <w:r w:rsidRPr="003F5393">
        <w:rPr>
          <w:rFonts w:ascii="Calibri" w:hAnsi="Calibri" w:cs="Calibri"/>
          <w:i/>
          <w:lang w:val="it-IT"/>
        </w:rPr>
        <w:t xml:space="preserve"> almeno un</w:t>
      </w:r>
      <w:r w:rsidR="00D7154D">
        <w:rPr>
          <w:rFonts w:ascii="Calibri" w:hAnsi="Calibri" w:cs="Calibri"/>
          <w:i/>
          <w:lang w:val="it-IT"/>
        </w:rPr>
        <w:t xml:space="preserve"> medicinale nel corso</w:t>
      </w:r>
      <w:r w:rsidRPr="003F5393">
        <w:rPr>
          <w:rFonts w:ascii="Calibri" w:hAnsi="Calibri" w:cs="Calibri"/>
          <w:i/>
          <w:lang w:val="it-IT"/>
        </w:rPr>
        <w:t xml:space="preserve"> </w:t>
      </w:r>
      <w:r w:rsidR="00D7154D">
        <w:rPr>
          <w:rFonts w:ascii="Calibri" w:hAnsi="Calibri" w:cs="Calibri"/>
          <w:i/>
          <w:lang w:val="it-IT"/>
        </w:rPr>
        <w:t>del</w:t>
      </w:r>
      <w:r w:rsidRPr="003F5393">
        <w:rPr>
          <w:rFonts w:ascii="Calibri" w:hAnsi="Calibri" w:cs="Calibri"/>
          <w:i/>
          <w:lang w:val="it-IT"/>
        </w:rPr>
        <w:t>l’anno.</w:t>
      </w:r>
    </w:p>
    <w:p w:rsidR="000F6AA8" w:rsidRPr="003F5393" w:rsidRDefault="000F6AA8" w:rsidP="000F6AA8">
      <w:pPr>
        <w:pStyle w:val="Paragrafoelenco"/>
        <w:autoSpaceDE w:val="0"/>
        <w:autoSpaceDN w:val="0"/>
        <w:adjustRightInd w:val="0"/>
        <w:ind w:left="714"/>
        <w:jc w:val="both"/>
        <w:rPr>
          <w:rFonts w:ascii="Calibri" w:hAnsi="Calibri" w:cs="Calibri"/>
          <w:i/>
          <w:lang w:val="it-IT"/>
        </w:rPr>
      </w:pPr>
    </w:p>
    <w:p w:rsidR="006D41E1" w:rsidRDefault="00D7154D" w:rsidP="000F6AA8">
      <w:pPr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rFonts w:ascii="Calibri" w:eastAsia="Times New Roman" w:hAnsi="Calibri" w:cs="Calibri"/>
          <w:i/>
          <w:lang w:val="it-IT"/>
        </w:rPr>
      </w:pPr>
      <w:r w:rsidRPr="00D7154D">
        <w:rPr>
          <w:rFonts w:ascii="Calibri" w:eastAsia="Times New Roman" w:hAnsi="Calibri" w:cs="Calibri"/>
          <w:i/>
          <w:lang w:val="it-IT"/>
        </w:rPr>
        <w:t>Le differenze di genere sono più marcate nelle</w:t>
      </w:r>
      <w:r w:rsidR="000F6AA8">
        <w:rPr>
          <w:rFonts w:ascii="Calibri" w:eastAsia="Times New Roman" w:hAnsi="Calibri" w:cs="Calibri"/>
          <w:i/>
          <w:lang w:val="it-IT"/>
        </w:rPr>
        <w:t xml:space="preserve"> fasce di età comprese tra i 15 e i </w:t>
      </w:r>
      <w:r w:rsidRPr="00D7154D">
        <w:rPr>
          <w:rFonts w:ascii="Calibri" w:eastAsia="Times New Roman" w:hAnsi="Calibri" w:cs="Calibri"/>
          <w:i/>
          <w:lang w:val="it-IT"/>
        </w:rPr>
        <w:t xml:space="preserve">64 anni, con una prevalenza maggiore nelle donne. </w:t>
      </w:r>
    </w:p>
    <w:p w:rsidR="000F6AA8" w:rsidRDefault="000F6AA8" w:rsidP="000F6AA8">
      <w:pPr>
        <w:autoSpaceDE w:val="0"/>
        <w:autoSpaceDN w:val="0"/>
        <w:adjustRightInd w:val="0"/>
        <w:ind w:left="720"/>
        <w:contextualSpacing/>
        <w:jc w:val="both"/>
        <w:rPr>
          <w:rFonts w:ascii="Calibri" w:eastAsia="Times New Roman" w:hAnsi="Calibri" w:cs="Calibri"/>
          <w:i/>
          <w:lang w:val="it-IT"/>
        </w:rPr>
      </w:pPr>
    </w:p>
    <w:p w:rsidR="00D7154D" w:rsidRPr="000F6AA8" w:rsidRDefault="00D7154D" w:rsidP="000F6AA8">
      <w:pPr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rFonts w:ascii="Calibri" w:eastAsia="Times New Roman" w:hAnsi="Calibri" w:cs="Calibri"/>
          <w:i/>
          <w:lang w:val="it-IT"/>
        </w:rPr>
      </w:pPr>
      <w:r w:rsidRPr="00D7154D">
        <w:rPr>
          <w:rFonts w:ascii="Calibri" w:hAnsi="Calibri" w:cs="Calibri"/>
          <w:i/>
          <w:lang w:val="it-IT"/>
        </w:rPr>
        <w:t>Per i farmaci in regime di assistenza convenzionata di Classe A-SSN, la Calabria è la Regione con quantità massima di consumi, seguita da Lazio e Puglia. La spesa lorda pro capite maggiore è della</w:t>
      </w:r>
      <w:r w:rsidR="00061580">
        <w:rPr>
          <w:rFonts w:ascii="Calibri" w:hAnsi="Calibri" w:cs="Calibri"/>
          <w:i/>
          <w:lang w:val="it-IT"/>
        </w:rPr>
        <w:t xml:space="preserve"> Campania, seguita dalla Puglia</w:t>
      </w:r>
      <w:r w:rsidRPr="00D7154D">
        <w:rPr>
          <w:rFonts w:ascii="Calibri" w:hAnsi="Calibri" w:cs="Calibri"/>
          <w:i/>
          <w:lang w:val="it-IT"/>
        </w:rPr>
        <w:t xml:space="preserve"> </w:t>
      </w:r>
      <w:r w:rsidR="000F6AA8">
        <w:rPr>
          <w:rFonts w:ascii="Calibri" w:hAnsi="Calibri" w:cs="Calibri"/>
          <w:i/>
          <w:lang w:val="it-IT"/>
        </w:rPr>
        <w:t>e dalla Calabria. La Provincia a</w:t>
      </w:r>
      <w:r w:rsidRPr="00D7154D">
        <w:rPr>
          <w:rFonts w:ascii="Calibri" w:hAnsi="Calibri" w:cs="Calibri"/>
          <w:i/>
          <w:lang w:val="it-IT"/>
        </w:rPr>
        <w:t>utonoma di Bolzano registra la spesa pro capite più bassa e il minor consumo.</w:t>
      </w:r>
    </w:p>
    <w:p w:rsidR="000F6AA8" w:rsidRPr="00D7154D" w:rsidRDefault="000F6AA8" w:rsidP="000F6AA8">
      <w:pPr>
        <w:autoSpaceDE w:val="0"/>
        <w:autoSpaceDN w:val="0"/>
        <w:adjustRightInd w:val="0"/>
        <w:ind w:left="720"/>
        <w:contextualSpacing/>
        <w:jc w:val="both"/>
        <w:rPr>
          <w:rFonts w:ascii="Calibri" w:eastAsia="Times New Roman" w:hAnsi="Calibri" w:cs="Calibri"/>
          <w:i/>
          <w:lang w:val="it-IT"/>
        </w:rPr>
      </w:pPr>
    </w:p>
    <w:p w:rsidR="00D7154D" w:rsidRPr="000F6AA8" w:rsidRDefault="00D7154D" w:rsidP="000F6AA8">
      <w:pPr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rFonts w:ascii="Calibri" w:hAnsi="Calibri" w:cs="Calibri"/>
          <w:b/>
          <w:lang w:val="it-IT"/>
        </w:rPr>
      </w:pPr>
      <w:r w:rsidRPr="00FD2385">
        <w:rPr>
          <w:rFonts w:ascii="Calibri" w:hAnsi="Calibri" w:cs="Calibri"/>
          <w:i/>
          <w:lang w:val="it-IT"/>
        </w:rPr>
        <w:t>Si confermano significative differenze regionali di consumo e spesa per categoria terapeutica.</w:t>
      </w:r>
    </w:p>
    <w:p w:rsidR="000F6AA8" w:rsidRPr="00FD2385" w:rsidRDefault="000F6AA8" w:rsidP="000F6AA8">
      <w:pPr>
        <w:autoSpaceDE w:val="0"/>
        <w:autoSpaceDN w:val="0"/>
        <w:adjustRightInd w:val="0"/>
        <w:ind w:left="720"/>
        <w:contextualSpacing/>
        <w:jc w:val="both"/>
        <w:rPr>
          <w:rFonts w:ascii="Calibri" w:hAnsi="Calibri" w:cs="Calibri"/>
          <w:b/>
          <w:lang w:val="it-IT"/>
        </w:rPr>
      </w:pPr>
    </w:p>
    <w:p w:rsidR="00352B63" w:rsidRDefault="00352B63" w:rsidP="000F6AA8">
      <w:pPr>
        <w:numPr>
          <w:ilvl w:val="0"/>
          <w:numId w:val="2"/>
        </w:numPr>
        <w:tabs>
          <w:tab w:val="num" w:pos="720"/>
        </w:tabs>
        <w:autoSpaceDE w:val="0"/>
        <w:autoSpaceDN w:val="0"/>
        <w:adjustRightInd w:val="0"/>
        <w:contextualSpacing/>
        <w:jc w:val="both"/>
        <w:rPr>
          <w:rFonts w:ascii="Calibri" w:hAnsi="Calibri" w:cs="Calibri"/>
          <w:i/>
          <w:lang w:val="it-IT"/>
        </w:rPr>
      </w:pPr>
      <w:r w:rsidRPr="00A65C7C">
        <w:rPr>
          <w:rFonts w:ascii="Calibri" w:hAnsi="Calibri" w:cs="Calibri"/>
          <w:i/>
          <w:lang w:val="it-IT"/>
        </w:rPr>
        <w:lastRenderedPageBreak/>
        <w:t xml:space="preserve">Il </w:t>
      </w:r>
      <w:r>
        <w:rPr>
          <w:rFonts w:ascii="Calibri" w:hAnsi="Calibri" w:cs="Calibri"/>
          <w:i/>
          <w:lang w:val="it-IT"/>
        </w:rPr>
        <w:t>63,8</w:t>
      </w:r>
      <w:r w:rsidRPr="00A65C7C">
        <w:rPr>
          <w:rFonts w:ascii="Calibri" w:hAnsi="Calibri" w:cs="Calibri"/>
          <w:i/>
          <w:lang w:val="it-IT"/>
        </w:rPr>
        <w:t xml:space="preserve">% delle dosi </w:t>
      </w:r>
      <w:r>
        <w:rPr>
          <w:rFonts w:ascii="Calibri" w:hAnsi="Calibri" w:cs="Calibri"/>
          <w:i/>
          <w:lang w:val="it-IT"/>
        </w:rPr>
        <w:t xml:space="preserve">di farmaci </w:t>
      </w:r>
      <w:r w:rsidRPr="00A65C7C">
        <w:rPr>
          <w:rFonts w:ascii="Calibri" w:hAnsi="Calibri" w:cs="Calibri"/>
          <w:i/>
          <w:lang w:val="it-IT"/>
        </w:rPr>
        <w:t>consumate ogni giorno è costituit</w:t>
      </w:r>
      <w:r>
        <w:rPr>
          <w:rFonts w:ascii="Calibri" w:hAnsi="Calibri" w:cs="Calibri"/>
          <w:i/>
          <w:lang w:val="it-IT"/>
        </w:rPr>
        <w:t>a</w:t>
      </w:r>
      <w:r w:rsidRPr="00A65C7C">
        <w:rPr>
          <w:rFonts w:ascii="Calibri" w:hAnsi="Calibri" w:cs="Calibri"/>
          <w:i/>
          <w:lang w:val="it-IT"/>
        </w:rPr>
        <w:t xml:space="preserve"> da medicinali a brevetto scaduto, che rappresentano il </w:t>
      </w:r>
      <w:r>
        <w:rPr>
          <w:rFonts w:ascii="Calibri" w:hAnsi="Calibri" w:cs="Calibri"/>
          <w:i/>
          <w:lang w:val="it-IT"/>
        </w:rPr>
        <w:t>24,4</w:t>
      </w:r>
      <w:r w:rsidRPr="00A65C7C">
        <w:rPr>
          <w:rFonts w:ascii="Calibri" w:hAnsi="Calibri" w:cs="Calibri"/>
          <w:i/>
          <w:lang w:val="it-IT"/>
        </w:rPr>
        <w:t>% della spesa</w:t>
      </w:r>
      <w:r>
        <w:rPr>
          <w:rFonts w:ascii="Calibri" w:hAnsi="Calibri" w:cs="Calibri"/>
          <w:i/>
          <w:lang w:val="it-IT"/>
        </w:rPr>
        <w:t xml:space="preserve"> pubblica</w:t>
      </w:r>
      <w:r w:rsidRPr="00A65C7C">
        <w:rPr>
          <w:rFonts w:ascii="Calibri" w:hAnsi="Calibri" w:cs="Calibri"/>
          <w:i/>
          <w:lang w:val="it-IT"/>
        </w:rPr>
        <w:t>.</w:t>
      </w:r>
    </w:p>
    <w:p w:rsidR="000F6AA8" w:rsidRDefault="000F6AA8" w:rsidP="000F6AA8">
      <w:pPr>
        <w:autoSpaceDE w:val="0"/>
        <w:autoSpaceDN w:val="0"/>
        <w:adjustRightInd w:val="0"/>
        <w:ind w:left="720"/>
        <w:contextualSpacing/>
        <w:jc w:val="both"/>
        <w:rPr>
          <w:rFonts w:ascii="Calibri" w:hAnsi="Calibri" w:cs="Calibri"/>
          <w:i/>
          <w:lang w:val="it-IT"/>
        </w:rPr>
      </w:pPr>
    </w:p>
    <w:p w:rsidR="00352B63" w:rsidRPr="00283D34" w:rsidRDefault="00352B63" w:rsidP="000F6AA8">
      <w:pPr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rFonts w:ascii="Calibri" w:hAnsi="Calibri" w:cs="Calibri"/>
          <w:lang w:val="it-IT"/>
        </w:rPr>
      </w:pPr>
      <w:r w:rsidRPr="00283D34">
        <w:rPr>
          <w:rFonts w:ascii="Calibri" w:hAnsi="Calibri" w:cs="Calibri"/>
          <w:i/>
          <w:lang w:val="it-IT"/>
        </w:rPr>
        <w:t xml:space="preserve">In aumento l’utilizzo dei </w:t>
      </w:r>
      <w:proofErr w:type="spellStart"/>
      <w:r w:rsidRPr="00283D34">
        <w:rPr>
          <w:rFonts w:ascii="Calibri" w:hAnsi="Calibri" w:cs="Calibri"/>
          <w:i/>
          <w:lang w:val="it-IT"/>
        </w:rPr>
        <w:t>biosimilari</w:t>
      </w:r>
      <w:proofErr w:type="spellEnd"/>
      <w:r w:rsidRPr="00283D34">
        <w:rPr>
          <w:rFonts w:ascii="Calibri" w:hAnsi="Calibri" w:cs="Calibri"/>
          <w:i/>
          <w:lang w:val="it-IT"/>
        </w:rPr>
        <w:t xml:space="preserve">, soprattutto delle </w:t>
      </w:r>
      <w:proofErr w:type="spellStart"/>
      <w:r w:rsidRPr="00283D34">
        <w:rPr>
          <w:rFonts w:ascii="Calibri" w:hAnsi="Calibri" w:cs="Calibri"/>
          <w:i/>
          <w:lang w:val="it-IT"/>
        </w:rPr>
        <w:t>epoetine</w:t>
      </w:r>
      <w:proofErr w:type="spellEnd"/>
      <w:r w:rsidRPr="00283D34">
        <w:rPr>
          <w:rFonts w:ascii="Calibri" w:hAnsi="Calibri" w:cs="Calibri"/>
          <w:i/>
          <w:lang w:val="it-IT"/>
        </w:rPr>
        <w:t xml:space="preserve"> e dei fattori della crescita</w:t>
      </w:r>
      <w:del w:id="0" w:author="D'Ambrosio Cinzia" w:date="2015-07-16T20:27:00Z">
        <w:r w:rsidRPr="00283D34" w:rsidDel="00163D10">
          <w:rPr>
            <w:rFonts w:ascii="Calibri" w:hAnsi="Calibri" w:cs="Calibri"/>
            <w:i/>
            <w:lang w:val="it-IT"/>
          </w:rPr>
          <w:delText xml:space="preserve"> </w:delText>
        </w:r>
      </w:del>
      <w:r w:rsidRPr="00283D34">
        <w:rPr>
          <w:rFonts w:ascii="Calibri" w:hAnsi="Calibri" w:cs="Calibri"/>
          <w:i/>
          <w:lang w:val="it-IT"/>
        </w:rPr>
        <w:t xml:space="preserve">, con effetti positivi sulla spesa: un decremento della spesa del -11,0% rispetto al 2013 per i fattori della crescita e del -3,0% delle </w:t>
      </w:r>
      <w:proofErr w:type="spellStart"/>
      <w:r w:rsidRPr="00283D34">
        <w:rPr>
          <w:rFonts w:ascii="Calibri" w:hAnsi="Calibri" w:cs="Calibri"/>
          <w:i/>
          <w:lang w:val="it-IT"/>
        </w:rPr>
        <w:t>epoetine</w:t>
      </w:r>
      <w:proofErr w:type="spellEnd"/>
      <w:r w:rsidRPr="00283D34">
        <w:rPr>
          <w:rFonts w:ascii="Calibri" w:hAnsi="Calibri" w:cs="Calibri"/>
          <w:i/>
          <w:lang w:val="it-IT"/>
        </w:rPr>
        <w:t>.</w:t>
      </w:r>
      <w:bookmarkStart w:id="1" w:name="_GoBack"/>
      <w:bookmarkEnd w:id="1"/>
    </w:p>
    <w:p w:rsidR="000F6AA8" w:rsidRPr="00061580" w:rsidRDefault="000F6AA8" w:rsidP="000F6AA8">
      <w:pPr>
        <w:autoSpaceDE w:val="0"/>
        <w:autoSpaceDN w:val="0"/>
        <w:adjustRightInd w:val="0"/>
        <w:ind w:left="720"/>
        <w:contextualSpacing/>
        <w:jc w:val="both"/>
        <w:rPr>
          <w:rFonts w:ascii="Calibri" w:hAnsi="Calibri" w:cs="Calibri"/>
          <w:lang w:val="it-IT"/>
        </w:rPr>
      </w:pPr>
    </w:p>
    <w:p w:rsidR="00352B63" w:rsidRDefault="00352B63" w:rsidP="000F6AA8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714" w:hanging="357"/>
        <w:jc w:val="both"/>
        <w:rPr>
          <w:rFonts w:ascii="Calibri" w:hAnsi="Calibri" w:cs="Calibri"/>
          <w:i/>
          <w:lang w:val="it-IT"/>
        </w:rPr>
      </w:pPr>
      <w:r w:rsidRPr="009F4E0A">
        <w:rPr>
          <w:rFonts w:ascii="Calibri" w:hAnsi="Calibri" w:cs="Tahoma"/>
          <w:i/>
          <w:lang w:val="it-IT"/>
        </w:rPr>
        <w:t xml:space="preserve">Si riduce del 3% </w:t>
      </w:r>
      <w:r w:rsidRPr="009F4E0A">
        <w:rPr>
          <w:rFonts w:ascii="Calibri" w:hAnsi="Calibri" w:cs="Calibri"/>
          <w:i/>
          <w:lang w:val="it-IT"/>
        </w:rPr>
        <w:t xml:space="preserve">il consumo di antibiotici </w:t>
      </w:r>
      <w:r>
        <w:rPr>
          <w:rFonts w:ascii="Calibri" w:hAnsi="Calibri" w:cs="Calibri"/>
          <w:i/>
          <w:lang w:val="it-IT"/>
        </w:rPr>
        <w:t>rispetto al 2013, ma permangono a</w:t>
      </w:r>
      <w:r w:rsidRPr="006F4C5E">
        <w:rPr>
          <w:rFonts w:ascii="Calibri" w:hAnsi="Calibri" w:cs="Calibri"/>
          <w:i/>
          <w:lang w:val="it-IT"/>
        </w:rPr>
        <w:t xml:space="preserve">mpie aree di </w:t>
      </w:r>
      <w:proofErr w:type="spellStart"/>
      <w:r w:rsidRPr="006F4C5E">
        <w:rPr>
          <w:rFonts w:ascii="Calibri" w:hAnsi="Calibri" w:cs="Calibri"/>
          <w:i/>
          <w:lang w:val="it-IT"/>
        </w:rPr>
        <w:t>inappropriatezza</w:t>
      </w:r>
      <w:proofErr w:type="spellEnd"/>
      <w:r>
        <w:rPr>
          <w:rFonts w:ascii="Calibri" w:hAnsi="Calibri" w:cs="Calibri"/>
          <w:i/>
          <w:lang w:val="it-IT"/>
        </w:rPr>
        <w:t>.</w:t>
      </w:r>
    </w:p>
    <w:p w:rsidR="000F6AA8" w:rsidRPr="00352B63" w:rsidRDefault="000F6AA8" w:rsidP="000F6AA8">
      <w:pPr>
        <w:pStyle w:val="Paragrafoelenco"/>
        <w:autoSpaceDE w:val="0"/>
        <w:autoSpaceDN w:val="0"/>
        <w:adjustRightInd w:val="0"/>
        <w:ind w:left="714"/>
        <w:jc w:val="both"/>
        <w:rPr>
          <w:rFonts w:ascii="Calibri" w:hAnsi="Calibri" w:cs="Calibri"/>
          <w:i/>
          <w:lang w:val="it-IT"/>
        </w:rPr>
      </w:pPr>
    </w:p>
    <w:p w:rsidR="00FD2385" w:rsidRDefault="00352B63" w:rsidP="000F6AA8">
      <w:pPr>
        <w:numPr>
          <w:ilvl w:val="0"/>
          <w:numId w:val="2"/>
        </w:numPr>
        <w:autoSpaceDE w:val="0"/>
        <w:autoSpaceDN w:val="0"/>
        <w:adjustRightInd w:val="0"/>
        <w:contextualSpacing/>
        <w:rPr>
          <w:rFonts w:ascii="Calibri" w:hAnsi="Calibri" w:cs="Calibri"/>
          <w:i/>
          <w:lang w:val="it-IT"/>
        </w:rPr>
      </w:pPr>
      <w:r>
        <w:rPr>
          <w:rFonts w:ascii="Calibri" w:hAnsi="Calibri" w:cs="Calibri"/>
          <w:i/>
          <w:lang w:val="it-IT"/>
        </w:rPr>
        <w:t>Migliora</w:t>
      </w:r>
      <w:r w:rsidR="00FD2385" w:rsidRPr="00E47913">
        <w:rPr>
          <w:rFonts w:ascii="Calibri" w:hAnsi="Calibri" w:cs="Calibri"/>
          <w:i/>
          <w:lang w:val="it-IT"/>
        </w:rPr>
        <w:t xml:space="preserve"> rispetto allo scorso anno l'aderenza alla terapia dei pazienti in trattam</w:t>
      </w:r>
      <w:r w:rsidR="00FD2385">
        <w:rPr>
          <w:rFonts w:ascii="Calibri" w:hAnsi="Calibri" w:cs="Calibri"/>
          <w:i/>
          <w:lang w:val="it-IT"/>
        </w:rPr>
        <w:t>ento con farmaci antipertensivi</w:t>
      </w:r>
      <w:r>
        <w:rPr>
          <w:rFonts w:ascii="Calibri" w:hAnsi="Calibri" w:cs="Calibri"/>
          <w:i/>
          <w:lang w:val="it-IT"/>
        </w:rPr>
        <w:t xml:space="preserve"> e antidepressivi, con una diminuzione dei soggetti </w:t>
      </w:r>
      <w:r w:rsidR="00FD2385" w:rsidRPr="00352B63">
        <w:rPr>
          <w:rFonts w:ascii="Calibri" w:hAnsi="Calibri" w:cs="Calibri"/>
          <w:i/>
          <w:lang w:val="it-IT"/>
        </w:rPr>
        <w:t>che assumono antidepressivi in maniera occasionale.</w:t>
      </w:r>
    </w:p>
    <w:p w:rsidR="000F6AA8" w:rsidRPr="00352B63" w:rsidRDefault="001A6526" w:rsidP="000F6AA8">
      <w:pPr>
        <w:autoSpaceDE w:val="0"/>
        <w:autoSpaceDN w:val="0"/>
        <w:adjustRightInd w:val="0"/>
        <w:ind w:left="720"/>
        <w:contextualSpacing/>
        <w:rPr>
          <w:rFonts w:ascii="Calibri" w:hAnsi="Calibri" w:cs="Calibri"/>
          <w:i/>
          <w:lang w:val="it-IT"/>
        </w:rPr>
      </w:pPr>
      <w:r>
        <w:rPr>
          <w:rFonts w:ascii="Calibri" w:hAnsi="Calibri" w:cs="Calibri"/>
          <w:i/>
          <w:lang w:val="it-IT"/>
        </w:rPr>
        <w:t xml:space="preserve"> </w:t>
      </w:r>
    </w:p>
    <w:p w:rsidR="00FD2385" w:rsidRPr="00FD2385" w:rsidRDefault="00352B63" w:rsidP="000F6AA8">
      <w:pPr>
        <w:numPr>
          <w:ilvl w:val="0"/>
          <w:numId w:val="2"/>
        </w:numPr>
        <w:autoSpaceDE w:val="0"/>
        <w:autoSpaceDN w:val="0"/>
        <w:adjustRightInd w:val="0"/>
        <w:contextualSpacing/>
        <w:rPr>
          <w:rFonts w:ascii="Calibri" w:hAnsi="Calibri" w:cs="Calibri"/>
          <w:i/>
          <w:lang w:val="it-IT"/>
        </w:rPr>
      </w:pPr>
      <w:r>
        <w:rPr>
          <w:rFonts w:ascii="Calibri" w:hAnsi="Calibri"/>
          <w:i/>
          <w:lang w:val="it-IT"/>
        </w:rPr>
        <w:t>S</w:t>
      </w:r>
      <w:r w:rsidRPr="006F4C5E">
        <w:rPr>
          <w:rFonts w:ascii="Calibri" w:hAnsi="Calibri"/>
          <w:i/>
          <w:lang w:val="it-IT"/>
        </w:rPr>
        <w:t xml:space="preserve">i conferma </w:t>
      </w:r>
      <w:r>
        <w:rPr>
          <w:rFonts w:ascii="Calibri" w:hAnsi="Calibri"/>
          <w:i/>
          <w:lang w:val="it-IT"/>
        </w:rPr>
        <w:t>l'</w:t>
      </w:r>
      <w:r w:rsidRPr="006F4C5E">
        <w:rPr>
          <w:rFonts w:ascii="Calibri" w:hAnsi="Calibri"/>
          <w:i/>
          <w:lang w:val="it-IT"/>
        </w:rPr>
        <w:t>uso inappropriato</w:t>
      </w:r>
      <w:r w:rsidRPr="006F4C5E">
        <w:rPr>
          <w:rFonts w:ascii="Calibri" w:hAnsi="Calibri" w:cs="Calibri"/>
          <w:i/>
          <w:lang w:val="it-IT"/>
        </w:rPr>
        <w:t xml:space="preserve"> </w:t>
      </w:r>
      <w:r w:rsidR="00FD2385" w:rsidRPr="006F4C5E">
        <w:rPr>
          <w:rFonts w:ascii="Calibri" w:hAnsi="Calibri" w:cs="Calibri"/>
          <w:i/>
          <w:lang w:val="it-IT"/>
        </w:rPr>
        <w:t>degli inibitori di pompa</w:t>
      </w:r>
      <w:r>
        <w:rPr>
          <w:rFonts w:ascii="Calibri" w:hAnsi="Calibri" w:cs="Calibri"/>
          <w:i/>
          <w:lang w:val="it-IT"/>
        </w:rPr>
        <w:t>, ma si registra un'i</w:t>
      </w:r>
      <w:r w:rsidRPr="006F4C5E">
        <w:rPr>
          <w:rFonts w:ascii="Calibri" w:hAnsi="Calibri" w:cs="Calibri"/>
          <w:i/>
          <w:lang w:val="it-IT"/>
        </w:rPr>
        <w:t>nversione di tendenza</w:t>
      </w:r>
      <w:r w:rsidR="00FD2385" w:rsidRPr="006F4C5E">
        <w:rPr>
          <w:rFonts w:ascii="Calibri" w:hAnsi="Calibri" w:cs="Calibri"/>
          <w:i/>
          <w:lang w:val="it-IT"/>
        </w:rPr>
        <w:t xml:space="preserve"> </w:t>
      </w:r>
      <w:r>
        <w:rPr>
          <w:rFonts w:ascii="Calibri" w:hAnsi="Calibri" w:cs="Calibri"/>
          <w:i/>
          <w:lang w:val="it-IT"/>
        </w:rPr>
        <w:t xml:space="preserve">per il loro utilizzo </w:t>
      </w:r>
      <w:r w:rsidR="00FD2385" w:rsidRPr="006F4C5E">
        <w:rPr>
          <w:rFonts w:ascii="Calibri" w:hAnsi="Calibri" w:cs="Calibri"/>
          <w:i/>
          <w:lang w:val="it-IT"/>
        </w:rPr>
        <w:t>fuori dai</w:t>
      </w:r>
      <w:r>
        <w:rPr>
          <w:rFonts w:ascii="Calibri" w:hAnsi="Calibri" w:cs="Calibri"/>
          <w:i/>
          <w:lang w:val="it-IT"/>
        </w:rPr>
        <w:t xml:space="preserve"> criteri di rimborsabilità AIFA (</w:t>
      </w:r>
      <w:r w:rsidR="00FD2385" w:rsidRPr="006F4C5E">
        <w:rPr>
          <w:rFonts w:ascii="Calibri" w:hAnsi="Calibri"/>
          <w:i/>
          <w:lang w:val="it-IT"/>
        </w:rPr>
        <w:t>-7,</w:t>
      </w:r>
      <w:r w:rsidR="00FD2385" w:rsidRPr="006F4C5E">
        <w:rPr>
          <w:rFonts w:ascii="Calibri" w:hAnsi="Calibri" w:cs="Calibri"/>
          <w:i/>
          <w:lang w:val="it-IT"/>
        </w:rPr>
        <w:t>2</w:t>
      </w:r>
      <w:r>
        <w:rPr>
          <w:rFonts w:ascii="Calibri" w:hAnsi="Calibri"/>
          <w:i/>
          <w:lang w:val="it-IT"/>
        </w:rPr>
        <w:t>% rispetto al 2013).</w:t>
      </w:r>
    </w:p>
    <w:p w:rsidR="00061580" w:rsidRDefault="00061580" w:rsidP="000F6AA8">
      <w:pPr>
        <w:pStyle w:val="Paragrafoelenco"/>
        <w:autoSpaceDE w:val="0"/>
        <w:autoSpaceDN w:val="0"/>
        <w:adjustRightInd w:val="0"/>
        <w:ind w:left="0"/>
        <w:rPr>
          <w:rFonts w:ascii="Calibri" w:hAnsi="Calibri" w:cs="Calibri"/>
          <w:i/>
          <w:color w:val="FF0000"/>
          <w:lang w:val="it-IT"/>
        </w:rPr>
      </w:pPr>
    </w:p>
    <w:p w:rsidR="00402AAD" w:rsidRDefault="00402AAD" w:rsidP="00402AAD">
      <w:pPr>
        <w:spacing w:line="360" w:lineRule="auto"/>
        <w:jc w:val="both"/>
        <w:rPr>
          <w:rFonts w:ascii="Calibri" w:hAnsi="Calibri" w:cs="Calibri"/>
          <w:i/>
          <w:lang w:val="it-IT"/>
        </w:rPr>
      </w:pPr>
      <w:r>
        <w:rPr>
          <w:rFonts w:ascii="Calibri" w:hAnsi="Calibri" w:cs="Calibri"/>
          <w:i/>
          <w:lang w:val="it-IT"/>
        </w:rPr>
        <w:t>“</w:t>
      </w:r>
      <w:r w:rsidRPr="00B8193C">
        <w:rPr>
          <w:rFonts w:ascii="Calibri" w:hAnsi="Calibri" w:cs="Calibri"/>
          <w:i/>
          <w:lang w:val="it-IT"/>
        </w:rPr>
        <w:t xml:space="preserve">I dati </w:t>
      </w:r>
      <w:r>
        <w:rPr>
          <w:rFonts w:ascii="Calibri" w:hAnsi="Calibri" w:cs="Calibri"/>
          <w:i/>
          <w:lang w:val="it-IT"/>
        </w:rPr>
        <w:t xml:space="preserve">del Rapporto </w:t>
      </w:r>
      <w:proofErr w:type="spellStart"/>
      <w:r w:rsidR="000F6AA8">
        <w:rPr>
          <w:rFonts w:ascii="Calibri" w:hAnsi="Calibri" w:cs="Calibri"/>
          <w:i/>
          <w:lang w:val="it-IT"/>
        </w:rPr>
        <w:t>OsMed</w:t>
      </w:r>
      <w:proofErr w:type="spellEnd"/>
      <w:r w:rsidR="000F6AA8">
        <w:rPr>
          <w:rFonts w:ascii="Calibri" w:hAnsi="Calibri" w:cs="Calibri"/>
          <w:i/>
          <w:lang w:val="it-IT"/>
        </w:rPr>
        <w:t xml:space="preserve"> </w:t>
      </w:r>
      <w:r>
        <w:rPr>
          <w:rFonts w:ascii="Calibri" w:hAnsi="Calibri" w:cs="Calibri"/>
          <w:i/>
          <w:lang w:val="it-IT"/>
        </w:rPr>
        <w:t>2014 confermano quanto emers</w:t>
      </w:r>
      <w:r w:rsidR="000F6AA8">
        <w:rPr>
          <w:rFonts w:ascii="Calibri" w:hAnsi="Calibri" w:cs="Calibri"/>
          <w:i/>
          <w:lang w:val="it-IT"/>
        </w:rPr>
        <w:t xml:space="preserve">o nei primi nove mesi dell’anno, </w:t>
      </w:r>
      <w:r>
        <w:rPr>
          <w:rFonts w:ascii="Calibri" w:hAnsi="Calibri" w:cs="Calibri"/>
          <w:i/>
          <w:lang w:val="it-IT"/>
        </w:rPr>
        <w:t>ovvero</w:t>
      </w:r>
      <w:r w:rsidRPr="00B8193C">
        <w:rPr>
          <w:rFonts w:ascii="Calibri" w:hAnsi="Calibri" w:cs="Calibri"/>
          <w:i/>
          <w:lang w:val="it-IT"/>
        </w:rPr>
        <w:t xml:space="preserve"> </w:t>
      </w:r>
      <w:r>
        <w:rPr>
          <w:rFonts w:ascii="Calibri" w:hAnsi="Calibri" w:cs="Calibri"/>
          <w:i/>
          <w:lang w:val="it-IT"/>
        </w:rPr>
        <w:t xml:space="preserve">che </w:t>
      </w:r>
      <w:r w:rsidRPr="00B8193C">
        <w:rPr>
          <w:rFonts w:ascii="Calibri" w:hAnsi="Calibri" w:cs="Calibri"/>
          <w:i/>
          <w:lang w:val="it-IT"/>
        </w:rPr>
        <w:t xml:space="preserve">i farmaci oncologici </w:t>
      </w:r>
      <w:r w:rsidR="000F6AA8">
        <w:rPr>
          <w:rFonts w:ascii="Calibri" w:hAnsi="Calibri" w:cs="Calibri"/>
          <w:i/>
          <w:lang w:val="it-IT"/>
        </w:rPr>
        <w:t>rappresentano or</w:t>
      </w:r>
      <w:r>
        <w:rPr>
          <w:rFonts w:ascii="Calibri" w:hAnsi="Calibri" w:cs="Calibri"/>
          <w:i/>
          <w:lang w:val="it-IT"/>
        </w:rPr>
        <w:t xml:space="preserve">mai </w:t>
      </w:r>
      <w:r w:rsidRPr="00B8193C">
        <w:rPr>
          <w:rFonts w:ascii="Calibri" w:hAnsi="Calibri" w:cs="Calibri"/>
          <w:i/>
          <w:lang w:val="it-IT"/>
        </w:rPr>
        <w:t>la prima categoria a maggiore impatto su</w:t>
      </w:r>
      <w:r>
        <w:rPr>
          <w:rFonts w:ascii="Calibri" w:hAnsi="Calibri" w:cs="Calibri"/>
          <w:i/>
          <w:lang w:val="it-IT"/>
        </w:rPr>
        <w:t>lla spesa farmaceutica a carico del SSN</w:t>
      </w:r>
      <w:r w:rsidR="001A6526">
        <w:rPr>
          <w:rFonts w:ascii="Calibri" w:hAnsi="Calibri" w:cs="Calibri"/>
          <w:i/>
          <w:lang w:val="it-IT"/>
        </w:rPr>
        <w:t xml:space="preserve"> - </w:t>
      </w:r>
      <w:r w:rsidR="001A6526" w:rsidRPr="001A6526">
        <w:rPr>
          <w:rFonts w:ascii="Calibri" w:hAnsi="Calibri" w:cs="Calibri"/>
          <w:lang w:val="it-IT"/>
        </w:rPr>
        <w:t>afferma il Direttore Generale dell'AIFA Luca Pani</w:t>
      </w:r>
      <w:r w:rsidR="001A6526">
        <w:rPr>
          <w:rFonts w:ascii="Calibri" w:hAnsi="Calibri" w:cs="Calibri"/>
          <w:lang w:val="it-IT"/>
        </w:rPr>
        <w:t xml:space="preserve"> -</w:t>
      </w:r>
      <w:r>
        <w:rPr>
          <w:rFonts w:ascii="Calibri" w:hAnsi="Calibri" w:cs="Calibri"/>
          <w:i/>
          <w:lang w:val="it-IT"/>
        </w:rPr>
        <w:t xml:space="preserve"> con un incr</w:t>
      </w:r>
      <w:r w:rsidR="000F6AA8">
        <w:rPr>
          <w:rFonts w:ascii="Calibri" w:hAnsi="Calibri" w:cs="Calibri"/>
          <w:i/>
          <w:lang w:val="it-IT"/>
        </w:rPr>
        <w:t xml:space="preserve">emento del </w:t>
      </w:r>
      <w:r>
        <w:rPr>
          <w:rFonts w:ascii="Calibri" w:hAnsi="Calibri" w:cs="Calibri"/>
          <w:i/>
          <w:lang w:val="it-IT"/>
        </w:rPr>
        <w:t>+9,6% rispetto al 2013</w:t>
      </w:r>
      <w:r w:rsidRPr="00B8193C">
        <w:rPr>
          <w:rFonts w:ascii="Calibri" w:hAnsi="Calibri" w:cs="Calibri"/>
          <w:i/>
          <w:lang w:val="it-IT"/>
        </w:rPr>
        <w:t xml:space="preserve">, </w:t>
      </w:r>
      <w:r>
        <w:rPr>
          <w:rFonts w:ascii="Calibri" w:hAnsi="Calibri" w:cs="Calibri"/>
          <w:i/>
          <w:lang w:val="it-IT"/>
        </w:rPr>
        <w:t xml:space="preserve">superando i farmaci </w:t>
      </w:r>
      <w:r w:rsidRPr="00B8193C">
        <w:rPr>
          <w:rFonts w:ascii="Calibri" w:hAnsi="Calibri" w:cs="Calibri"/>
          <w:i/>
          <w:lang w:val="it-IT"/>
        </w:rPr>
        <w:t xml:space="preserve">cardiovascolari </w:t>
      </w:r>
      <w:r>
        <w:rPr>
          <w:rFonts w:ascii="Calibri" w:hAnsi="Calibri" w:cs="Calibri"/>
          <w:i/>
          <w:lang w:val="it-IT"/>
        </w:rPr>
        <w:t>detentori da sempre di questa posizione</w:t>
      </w:r>
      <w:r w:rsidR="001A6526">
        <w:rPr>
          <w:rFonts w:ascii="Calibri" w:hAnsi="Calibri" w:cs="Calibri"/>
          <w:i/>
          <w:lang w:val="it-IT"/>
        </w:rPr>
        <w:t>.</w:t>
      </w:r>
      <w:r w:rsidR="000F6AA8">
        <w:rPr>
          <w:rFonts w:ascii="Calibri" w:hAnsi="Calibri" w:cs="Calibri"/>
          <w:i/>
          <w:lang w:val="it-IT"/>
        </w:rPr>
        <w:t xml:space="preserve"> </w:t>
      </w:r>
      <w:r>
        <w:rPr>
          <w:rFonts w:ascii="Calibri" w:hAnsi="Calibri" w:cs="Calibri"/>
          <w:i/>
          <w:lang w:val="it-IT"/>
        </w:rPr>
        <w:t>Come osservato anche in altri Paesi del gruppo OCSE, in Italia la spesa territoriale pubblica ha avuto un rallentamento negli ultimi an</w:t>
      </w:r>
      <w:r w:rsidR="000F6AA8">
        <w:rPr>
          <w:rFonts w:ascii="Calibri" w:hAnsi="Calibri" w:cs="Calibri"/>
          <w:i/>
          <w:lang w:val="it-IT"/>
        </w:rPr>
        <w:t>ni e nel 2014 ha registrato una</w:t>
      </w:r>
      <w:r>
        <w:rPr>
          <w:rFonts w:ascii="Calibri" w:hAnsi="Calibri" w:cs="Calibri"/>
          <w:i/>
          <w:lang w:val="it-IT"/>
        </w:rPr>
        <w:t xml:space="preserve"> riduzione </w:t>
      </w:r>
      <w:r w:rsidR="000F6AA8">
        <w:rPr>
          <w:rFonts w:ascii="Calibri" w:hAnsi="Calibri" w:cs="Calibri"/>
          <w:i/>
          <w:lang w:val="it-IT"/>
        </w:rPr>
        <w:t xml:space="preserve">del </w:t>
      </w:r>
      <w:r w:rsidR="00C82EC1">
        <w:rPr>
          <w:rFonts w:ascii="Calibri" w:hAnsi="Calibri" w:cs="Calibri"/>
          <w:i/>
          <w:lang w:val="it-IT"/>
        </w:rPr>
        <w:t>-</w:t>
      </w:r>
      <w:r w:rsidR="000F6AA8">
        <w:rPr>
          <w:rFonts w:ascii="Calibri" w:hAnsi="Calibri" w:cs="Calibri"/>
          <w:i/>
          <w:lang w:val="it-IT"/>
        </w:rPr>
        <w:t xml:space="preserve">0,2% </w:t>
      </w:r>
      <w:r>
        <w:rPr>
          <w:rFonts w:ascii="Calibri" w:hAnsi="Calibri" w:cs="Calibri"/>
          <w:i/>
          <w:lang w:val="it-IT"/>
        </w:rPr>
        <w:t>rispetto al</w:t>
      </w:r>
      <w:r w:rsidR="000F6AA8">
        <w:rPr>
          <w:rFonts w:ascii="Calibri" w:hAnsi="Calibri" w:cs="Calibri"/>
          <w:i/>
          <w:lang w:val="it-IT"/>
        </w:rPr>
        <w:t>lo scorso anno.</w:t>
      </w:r>
      <w:r>
        <w:rPr>
          <w:rFonts w:ascii="Calibri" w:hAnsi="Calibri" w:cs="Calibri"/>
          <w:i/>
          <w:lang w:val="it-IT"/>
        </w:rPr>
        <w:t xml:space="preserve"> </w:t>
      </w:r>
      <w:r w:rsidR="000F6AA8">
        <w:rPr>
          <w:rFonts w:ascii="Calibri" w:hAnsi="Calibri" w:cs="Calibri"/>
          <w:i/>
          <w:lang w:val="it-IT"/>
        </w:rPr>
        <w:t>Questo</w:t>
      </w:r>
      <w:r>
        <w:rPr>
          <w:rFonts w:ascii="Calibri" w:hAnsi="Calibri" w:cs="Calibri"/>
          <w:i/>
          <w:lang w:val="it-IT"/>
        </w:rPr>
        <w:t xml:space="preserve"> andamento è principalmente dovuto alla riduzione della spesa dei farmaci erogati in regime di assistenza convenzionata, mentre continua a crescere la spesa dei farmaci erogati in distribuzione diretta, modalità </w:t>
      </w:r>
      <w:r w:rsidR="000F6AA8">
        <w:rPr>
          <w:rFonts w:ascii="Calibri" w:hAnsi="Calibri" w:cs="Calibri"/>
          <w:i/>
          <w:lang w:val="it-IT"/>
        </w:rPr>
        <w:t>prediletta dalla</w:t>
      </w:r>
      <w:r>
        <w:rPr>
          <w:rFonts w:ascii="Calibri" w:hAnsi="Calibri" w:cs="Calibri"/>
          <w:i/>
          <w:lang w:val="it-IT"/>
        </w:rPr>
        <w:t xml:space="preserve"> quasi totalità delle</w:t>
      </w:r>
      <w:r w:rsidR="000F6AA8">
        <w:rPr>
          <w:rFonts w:ascii="Calibri" w:hAnsi="Calibri" w:cs="Calibri"/>
          <w:i/>
          <w:lang w:val="it-IT"/>
        </w:rPr>
        <w:t xml:space="preserve"> Regioni per la dispensazione dei</w:t>
      </w:r>
      <w:r>
        <w:rPr>
          <w:rFonts w:ascii="Calibri" w:hAnsi="Calibri" w:cs="Calibri"/>
          <w:i/>
          <w:lang w:val="it-IT"/>
        </w:rPr>
        <w:t xml:space="preserve"> farmaci a più alto costo. Dall’altro lato, la spesa per i farmaci acquistati dalle</w:t>
      </w:r>
      <w:r w:rsidR="000F6AA8">
        <w:rPr>
          <w:rFonts w:ascii="Calibri" w:hAnsi="Calibri" w:cs="Calibri"/>
          <w:i/>
          <w:lang w:val="it-IT"/>
        </w:rPr>
        <w:t xml:space="preserve"> strutture sanitarie pubbliche - 148,0 euro pro capite -</w:t>
      </w:r>
      <w:r>
        <w:rPr>
          <w:rFonts w:ascii="Calibri" w:hAnsi="Calibri" w:cs="Calibri"/>
          <w:i/>
          <w:lang w:val="it-IT"/>
        </w:rPr>
        <w:t xml:space="preserve"> mostra i</w:t>
      </w:r>
      <w:r w:rsidR="000F6AA8">
        <w:rPr>
          <w:rFonts w:ascii="Calibri" w:hAnsi="Calibri" w:cs="Calibri"/>
          <w:i/>
          <w:lang w:val="it-IT"/>
        </w:rPr>
        <w:t xml:space="preserve">nvece un andamento in crescita del </w:t>
      </w:r>
      <w:r>
        <w:rPr>
          <w:rFonts w:ascii="Calibri" w:hAnsi="Calibri" w:cs="Calibri"/>
          <w:i/>
          <w:lang w:val="it-IT"/>
        </w:rPr>
        <w:t>+4,8%. La spesa farmaceutica nazionale ha rappresentato l’1,6% del Prodotto Interno Lordo, in linea con quanto osservato negli anni precedenti, a significare che le</w:t>
      </w:r>
      <w:r w:rsidR="000F6AA8">
        <w:rPr>
          <w:rFonts w:ascii="Calibri" w:hAnsi="Calibri" w:cs="Calibri"/>
          <w:i/>
          <w:lang w:val="it-IT"/>
        </w:rPr>
        <w:t xml:space="preserve"> politiche adottate dall’AIFA</w:t>
      </w:r>
      <w:r>
        <w:rPr>
          <w:rFonts w:ascii="Calibri" w:hAnsi="Calibri" w:cs="Calibri"/>
          <w:i/>
          <w:lang w:val="it-IT"/>
        </w:rPr>
        <w:t>, a partire dai meccanismi di rimborsabilità condizionata, sono risultate efficaci nel garantire l’accesso ai nuovi medicinali, molto spesso a costi molto elevati, rispettando al contempo i vincoli di spesa.</w:t>
      </w:r>
      <w:r w:rsidR="002D59D7">
        <w:rPr>
          <w:rFonts w:ascii="Calibri" w:hAnsi="Calibri" w:cs="Calibri"/>
          <w:i/>
          <w:lang w:val="it-IT"/>
        </w:rPr>
        <w:t xml:space="preserve"> </w:t>
      </w:r>
      <w:r>
        <w:rPr>
          <w:rFonts w:ascii="Calibri" w:hAnsi="Calibri" w:cs="Calibri"/>
          <w:i/>
          <w:lang w:val="it-IT"/>
        </w:rPr>
        <w:t xml:space="preserve">L’arrivo dei nuovi farmaci pone e continuerà a porre nel prossimo futuro importanti sfide per le Agenzie regolatorie che devono dotarsi di sistemi sempre più raffinati ed efficaci per governare la spesa farmaceutica e garantire l’appropriatezza d’uso dei farmaci. In questa direzione si sta muovendo </w:t>
      </w:r>
      <w:r w:rsidR="002D59D7">
        <w:rPr>
          <w:rFonts w:ascii="Calibri" w:hAnsi="Calibri" w:cs="Calibri"/>
          <w:i/>
          <w:lang w:val="it-IT"/>
        </w:rPr>
        <w:t>AIFA attraverso i Registri di Monitoraggio e</w:t>
      </w:r>
      <w:r>
        <w:rPr>
          <w:rFonts w:ascii="Calibri" w:hAnsi="Calibri" w:cs="Calibri"/>
          <w:i/>
          <w:lang w:val="it-IT"/>
        </w:rPr>
        <w:t xml:space="preserve"> il database </w:t>
      </w:r>
      <w:proofErr w:type="spellStart"/>
      <w:r>
        <w:rPr>
          <w:rFonts w:ascii="Calibri" w:hAnsi="Calibri" w:cs="Calibri"/>
          <w:i/>
          <w:lang w:val="it-IT"/>
        </w:rPr>
        <w:t>Os</w:t>
      </w:r>
      <w:r w:rsidR="002D59D7">
        <w:rPr>
          <w:rFonts w:ascii="Calibri" w:hAnsi="Calibri" w:cs="Calibri"/>
          <w:i/>
          <w:lang w:val="it-IT"/>
        </w:rPr>
        <w:t>M</w:t>
      </w:r>
      <w:r>
        <w:rPr>
          <w:rFonts w:ascii="Calibri" w:hAnsi="Calibri" w:cs="Calibri"/>
          <w:i/>
          <w:lang w:val="it-IT"/>
        </w:rPr>
        <w:t>ed</w:t>
      </w:r>
      <w:proofErr w:type="spellEnd"/>
      <w:r>
        <w:rPr>
          <w:rFonts w:ascii="Calibri" w:hAnsi="Calibri" w:cs="Calibri"/>
          <w:i/>
          <w:lang w:val="it-IT"/>
        </w:rPr>
        <w:t xml:space="preserve"> </w:t>
      </w:r>
      <w:proofErr w:type="spellStart"/>
      <w:r>
        <w:rPr>
          <w:rFonts w:ascii="Calibri" w:hAnsi="Calibri" w:cs="Calibri"/>
          <w:i/>
          <w:lang w:val="it-IT"/>
        </w:rPr>
        <w:t>Health</w:t>
      </w:r>
      <w:proofErr w:type="spellEnd"/>
      <w:r>
        <w:rPr>
          <w:rFonts w:ascii="Calibri" w:hAnsi="Calibri" w:cs="Calibri"/>
          <w:i/>
          <w:lang w:val="it-IT"/>
        </w:rPr>
        <w:t xml:space="preserve"> DB, che nel 2014 è diventato il più grande al mondo</w:t>
      </w:r>
      <w:r w:rsidR="002D59D7">
        <w:rPr>
          <w:rFonts w:ascii="Calibri" w:hAnsi="Calibri" w:cs="Calibri"/>
          <w:i/>
          <w:lang w:val="it-IT"/>
        </w:rPr>
        <w:t>,</w:t>
      </w:r>
      <w:r>
        <w:rPr>
          <w:rFonts w:ascii="Calibri" w:hAnsi="Calibri" w:cs="Calibri"/>
          <w:i/>
          <w:lang w:val="it-IT"/>
        </w:rPr>
        <w:t xml:space="preserve"> raccogliendo i dati di un popolazione non selezionata pari quasi al 50% dell’intera popolazione italiana. Il primato di AIFA </w:t>
      </w:r>
      <w:r>
        <w:rPr>
          <w:rFonts w:ascii="Calibri" w:hAnsi="Calibri" w:cs="Calibri"/>
          <w:i/>
          <w:lang w:val="it-IT"/>
        </w:rPr>
        <w:lastRenderedPageBreak/>
        <w:t>nell’applicazione dei Registri di Monitoraggio è oramai riconosciuto a livello internazionale, con 112 Registri attivi nel 2014 e 353 mila pazienti in monitoraggio. Infine</w:t>
      </w:r>
      <w:r w:rsidR="002D59D7">
        <w:rPr>
          <w:rFonts w:ascii="Calibri" w:hAnsi="Calibri" w:cs="Calibri"/>
          <w:i/>
          <w:lang w:val="it-IT"/>
        </w:rPr>
        <w:t>,</w:t>
      </w:r>
      <w:r>
        <w:rPr>
          <w:rFonts w:ascii="Calibri" w:hAnsi="Calibri" w:cs="Calibri"/>
          <w:i/>
          <w:lang w:val="it-IT"/>
        </w:rPr>
        <w:t xml:space="preserve"> per la prima volta in questa edizione del </w:t>
      </w:r>
      <w:r w:rsidR="002D59D7">
        <w:rPr>
          <w:rFonts w:ascii="Calibri" w:hAnsi="Calibri" w:cs="Calibri"/>
          <w:i/>
          <w:lang w:val="it-IT"/>
        </w:rPr>
        <w:t>Rapporto, sono stati analizzati -</w:t>
      </w:r>
      <w:r>
        <w:rPr>
          <w:rFonts w:ascii="Calibri" w:hAnsi="Calibri" w:cs="Calibri"/>
          <w:i/>
          <w:lang w:val="it-IT"/>
        </w:rPr>
        <w:t xml:space="preserve"> attraverso i dati</w:t>
      </w:r>
      <w:r w:rsidR="002D59D7">
        <w:rPr>
          <w:rFonts w:ascii="Calibri" w:hAnsi="Calibri" w:cs="Calibri"/>
          <w:i/>
          <w:lang w:val="it-IT"/>
        </w:rPr>
        <w:t xml:space="preserve"> contenuti nell’</w:t>
      </w:r>
      <w:proofErr w:type="spellStart"/>
      <w:r w:rsidR="002D59D7">
        <w:rPr>
          <w:rFonts w:ascii="Calibri" w:hAnsi="Calibri" w:cs="Calibri"/>
          <w:i/>
          <w:lang w:val="it-IT"/>
        </w:rPr>
        <w:t>OsMed</w:t>
      </w:r>
      <w:proofErr w:type="spellEnd"/>
      <w:r w:rsidR="002D59D7">
        <w:rPr>
          <w:rFonts w:ascii="Calibri" w:hAnsi="Calibri" w:cs="Calibri"/>
          <w:i/>
          <w:lang w:val="it-IT"/>
        </w:rPr>
        <w:t xml:space="preserve"> </w:t>
      </w:r>
      <w:proofErr w:type="spellStart"/>
      <w:r w:rsidR="002D59D7">
        <w:rPr>
          <w:rFonts w:ascii="Calibri" w:hAnsi="Calibri" w:cs="Calibri"/>
          <w:i/>
          <w:lang w:val="it-IT"/>
        </w:rPr>
        <w:t>Health</w:t>
      </w:r>
      <w:proofErr w:type="spellEnd"/>
      <w:r w:rsidR="002D59D7">
        <w:rPr>
          <w:rFonts w:ascii="Calibri" w:hAnsi="Calibri" w:cs="Calibri"/>
          <w:i/>
          <w:lang w:val="it-IT"/>
        </w:rPr>
        <w:t xml:space="preserve"> DB - i profili di </w:t>
      </w:r>
      <w:proofErr w:type="spellStart"/>
      <w:r w:rsidR="002D59D7">
        <w:rPr>
          <w:rFonts w:ascii="Calibri" w:hAnsi="Calibri" w:cs="Calibri"/>
          <w:i/>
          <w:lang w:val="it-IT"/>
        </w:rPr>
        <w:t>farmaco</w:t>
      </w:r>
      <w:r>
        <w:rPr>
          <w:rFonts w:ascii="Calibri" w:hAnsi="Calibri" w:cs="Calibri"/>
          <w:i/>
          <w:lang w:val="it-IT"/>
        </w:rPr>
        <w:t>u</w:t>
      </w:r>
      <w:r w:rsidR="002D59D7">
        <w:rPr>
          <w:rFonts w:ascii="Calibri" w:hAnsi="Calibri" w:cs="Calibri"/>
          <w:i/>
          <w:lang w:val="it-IT"/>
        </w:rPr>
        <w:t>tilizzazione</w:t>
      </w:r>
      <w:proofErr w:type="spellEnd"/>
      <w:r w:rsidR="002D59D7">
        <w:rPr>
          <w:rFonts w:ascii="Calibri" w:hAnsi="Calibri" w:cs="Calibri"/>
          <w:i/>
          <w:lang w:val="it-IT"/>
        </w:rPr>
        <w:t xml:space="preserve"> nell’ambito della Medicina S</w:t>
      </w:r>
      <w:r>
        <w:rPr>
          <w:rFonts w:ascii="Calibri" w:hAnsi="Calibri" w:cs="Calibri"/>
          <w:i/>
          <w:lang w:val="it-IT"/>
        </w:rPr>
        <w:t xml:space="preserve">pecialistica, in particolare dei farmaci impiegati nel trattamento dell’artrite reumatoide e della psoriasi, a sottolineare l’importanza della promozione del corretto utilizzo dei farmaci in qualsiasi </w:t>
      </w:r>
      <w:r w:rsidR="002D59D7">
        <w:rPr>
          <w:rFonts w:ascii="Calibri" w:hAnsi="Calibri" w:cs="Calibri"/>
          <w:i/>
          <w:lang w:val="it-IT"/>
        </w:rPr>
        <w:t>contesto</w:t>
      </w:r>
      <w:r>
        <w:rPr>
          <w:rFonts w:ascii="Calibri" w:hAnsi="Calibri" w:cs="Calibri"/>
          <w:i/>
          <w:lang w:val="it-IT"/>
        </w:rPr>
        <w:t xml:space="preserve"> assistenziale.”</w:t>
      </w:r>
    </w:p>
    <w:p w:rsidR="00402AAD" w:rsidRPr="00061580" w:rsidRDefault="00402AAD" w:rsidP="001A6526">
      <w:pPr>
        <w:pStyle w:val="Paragrafoelenco"/>
        <w:autoSpaceDE w:val="0"/>
        <w:autoSpaceDN w:val="0"/>
        <w:adjustRightInd w:val="0"/>
        <w:spacing w:line="360" w:lineRule="auto"/>
        <w:ind w:left="0"/>
        <w:rPr>
          <w:rFonts w:ascii="Calibri" w:hAnsi="Calibri" w:cs="Calibri"/>
          <w:i/>
          <w:color w:val="FF0000"/>
          <w:lang w:val="it-IT"/>
        </w:rPr>
      </w:pPr>
    </w:p>
    <w:p w:rsidR="00F53FEC" w:rsidRPr="001E5C03" w:rsidRDefault="00F53FEC" w:rsidP="001A6526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lang w:val="it-IT"/>
        </w:rPr>
      </w:pPr>
      <w:r w:rsidRPr="001E5C03">
        <w:rPr>
          <w:rFonts w:ascii="Calibri" w:hAnsi="Calibri" w:cs="Calibri"/>
          <w:b/>
          <w:lang w:val="it-IT"/>
        </w:rPr>
        <w:t>Il consumo di farmaci</w:t>
      </w:r>
    </w:p>
    <w:p w:rsidR="000D6169" w:rsidRPr="000D6169" w:rsidRDefault="00226EFE" w:rsidP="001A6526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color w:val="000000"/>
          <w:lang w:val="it-IT"/>
        </w:rPr>
      </w:pPr>
      <w:r w:rsidRPr="00DA5C58">
        <w:rPr>
          <w:rFonts w:ascii="Calibri" w:hAnsi="Calibri" w:cs="Calibri"/>
          <w:color w:val="000000"/>
          <w:lang w:val="it-IT"/>
        </w:rPr>
        <w:t xml:space="preserve">Nel 2014 </w:t>
      </w:r>
      <w:r>
        <w:rPr>
          <w:rFonts w:ascii="Calibri" w:hAnsi="Calibri" w:cs="Calibri"/>
          <w:color w:val="000000"/>
          <w:lang w:val="it-IT"/>
        </w:rPr>
        <w:t xml:space="preserve">in Italia sono state consumate </w:t>
      </w:r>
      <w:r w:rsidRPr="00DA5C58">
        <w:rPr>
          <w:rFonts w:ascii="Calibri" w:hAnsi="Calibri" w:cs="Tahoma"/>
          <w:color w:val="000000"/>
          <w:lang w:val="it-IT"/>
        </w:rPr>
        <w:t>1.714</w:t>
      </w:r>
      <w:r w:rsidRPr="00DA5C58">
        <w:rPr>
          <w:rFonts w:ascii="Calibri" w:hAnsi="Calibri" w:cs="Calibri"/>
          <w:color w:val="000000"/>
          <w:lang w:val="it-IT"/>
        </w:rPr>
        <w:t xml:space="preserve"> </w:t>
      </w:r>
      <w:r>
        <w:rPr>
          <w:rFonts w:ascii="Calibri" w:hAnsi="Calibri" w:cs="Calibri"/>
          <w:color w:val="000000"/>
          <w:lang w:val="it-IT"/>
        </w:rPr>
        <w:t>dosi di medicinali</w:t>
      </w:r>
      <w:r w:rsidRPr="00DA5C58">
        <w:rPr>
          <w:rFonts w:ascii="Calibri" w:hAnsi="Calibri" w:cs="Calibri"/>
          <w:color w:val="000000"/>
          <w:lang w:val="it-IT"/>
        </w:rPr>
        <w:t xml:space="preserve"> al giorno ogni 1.000 abitanti</w:t>
      </w:r>
      <w:r>
        <w:rPr>
          <w:rFonts w:ascii="Calibri" w:hAnsi="Calibri" w:cs="Calibri"/>
          <w:color w:val="000000"/>
          <w:lang w:val="it-IT"/>
        </w:rPr>
        <w:t xml:space="preserve"> (inclusi</w:t>
      </w:r>
      <w:r w:rsidRPr="00DA5C58">
        <w:rPr>
          <w:rFonts w:ascii="Calibri" w:hAnsi="Calibri" w:cs="Calibri"/>
          <w:color w:val="000000"/>
          <w:lang w:val="it-IT"/>
        </w:rPr>
        <w:t xml:space="preserve"> i consumi </w:t>
      </w:r>
      <w:r>
        <w:rPr>
          <w:rFonts w:ascii="Calibri" w:hAnsi="Calibri" w:cs="Calibri"/>
          <w:color w:val="000000"/>
          <w:lang w:val="it-IT"/>
        </w:rPr>
        <w:t xml:space="preserve">erogati dalle farmacie territoriali a carico del SSN e del cittadino e i consumi in ospedale); in media </w:t>
      </w:r>
      <w:r w:rsidRPr="00DA5C58">
        <w:rPr>
          <w:rFonts w:ascii="Calibri" w:hAnsi="Calibri" w:cs="Calibri"/>
          <w:color w:val="000000"/>
          <w:lang w:val="it-IT"/>
        </w:rPr>
        <w:t>ogni cittadino italiano, includendo anche i bambini, ha assunto ogni giorno poco più di 1,7 d</w:t>
      </w:r>
      <w:r>
        <w:rPr>
          <w:rFonts w:ascii="Calibri" w:hAnsi="Calibri" w:cs="Calibri"/>
          <w:color w:val="000000"/>
          <w:lang w:val="it-IT"/>
        </w:rPr>
        <w:t>osi di farmaco. Il</w:t>
      </w:r>
      <w:r w:rsidRPr="00DA5C58">
        <w:rPr>
          <w:rFonts w:ascii="Calibri" w:hAnsi="Calibri" w:cs="Calibri"/>
          <w:color w:val="000000"/>
          <w:lang w:val="it-IT"/>
        </w:rPr>
        <w:t xml:space="preserve"> 69,8% </w:t>
      </w:r>
      <w:r>
        <w:rPr>
          <w:rFonts w:ascii="Calibri" w:hAnsi="Calibri" w:cs="Calibri"/>
          <w:color w:val="000000"/>
          <w:lang w:val="it-IT"/>
        </w:rPr>
        <w:t>dei consumi</w:t>
      </w:r>
      <w:r w:rsidRPr="00DA5C58">
        <w:rPr>
          <w:rFonts w:ascii="Calibri" w:hAnsi="Calibri" w:cs="Calibri"/>
          <w:color w:val="000000"/>
          <w:lang w:val="it-IT"/>
        </w:rPr>
        <w:t xml:space="preserve"> è stato erogato a carico del Servizio Sanitario Nazionale (SSN), mentre il restante 30,2% è relativo a dosi di medicinali acquistati direttamente dal cittadino (acquisto privato di classe A, classe C con ricetta e automedicazione).</w:t>
      </w:r>
      <w:r w:rsidR="00607F3C">
        <w:rPr>
          <w:rFonts w:ascii="Calibri" w:hAnsi="Calibri" w:cs="Calibri"/>
          <w:color w:val="000000"/>
          <w:lang w:val="it-IT"/>
        </w:rPr>
        <w:t xml:space="preserve"> </w:t>
      </w:r>
      <w:r w:rsidR="000D6169">
        <w:rPr>
          <w:rFonts w:ascii="Calibri" w:hAnsi="Calibri" w:cs="Calibri"/>
          <w:color w:val="000000"/>
          <w:lang w:val="it-IT"/>
        </w:rPr>
        <w:t>In totale,</w:t>
      </w:r>
      <w:r w:rsidR="000D6169" w:rsidRPr="000D6169">
        <w:rPr>
          <w:rFonts w:ascii="Calibri" w:hAnsi="Calibri" w:cs="Calibri"/>
          <w:color w:val="000000"/>
          <w:lang w:val="it-IT"/>
        </w:rPr>
        <w:t xml:space="preserve"> </w:t>
      </w:r>
      <w:r w:rsidR="000D6169">
        <w:rPr>
          <w:rFonts w:ascii="Calibri" w:hAnsi="Calibri" w:cs="Calibri"/>
          <w:color w:val="000000"/>
          <w:lang w:val="it-IT"/>
        </w:rPr>
        <w:t>p</w:t>
      </w:r>
      <w:r w:rsidR="000D6169" w:rsidRPr="000D6169">
        <w:rPr>
          <w:rFonts w:ascii="Calibri" w:hAnsi="Calibri" w:cs="Calibri"/>
          <w:color w:val="000000"/>
          <w:lang w:val="it-IT"/>
        </w:rPr>
        <w:t>er quanto riguarda l’assi</w:t>
      </w:r>
      <w:r w:rsidR="000D6169">
        <w:rPr>
          <w:rFonts w:ascii="Calibri" w:hAnsi="Calibri" w:cs="Calibri"/>
          <w:color w:val="000000"/>
          <w:lang w:val="it-IT"/>
        </w:rPr>
        <w:t xml:space="preserve">stenza territoriale sia </w:t>
      </w:r>
      <w:r w:rsidR="000D6169" w:rsidRPr="000D6169">
        <w:rPr>
          <w:rFonts w:ascii="Calibri" w:hAnsi="Calibri" w:cs="Calibri"/>
          <w:color w:val="000000"/>
          <w:lang w:val="it-IT"/>
        </w:rPr>
        <w:t xml:space="preserve">pubblica </w:t>
      </w:r>
      <w:r w:rsidR="000D6169">
        <w:rPr>
          <w:rFonts w:ascii="Calibri" w:hAnsi="Calibri" w:cs="Calibri"/>
          <w:color w:val="000000"/>
          <w:lang w:val="it-IT"/>
        </w:rPr>
        <w:t>ch</w:t>
      </w:r>
      <w:r w:rsidR="000D6169" w:rsidRPr="000D6169">
        <w:rPr>
          <w:rFonts w:ascii="Calibri" w:hAnsi="Calibri" w:cs="Calibri"/>
          <w:color w:val="000000"/>
          <w:lang w:val="it-IT"/>
        </w:rPr>
        <w:t>e privata</w:t>
      </w:r>
      <w:r w:rsidR="000D6169">
        <w:rPr>
          <w:rFonts w:ascii="Calibri" w:hAnsi="Calibri" w:cs="Calibri"/>
          <w:color w:val="000000"/>
          <w:lang w:val="it-IT"/>
        </w:rPr>
        <w:t xml:space="preserve">, </w:t>
      </w:r>
      <w:r w:rsidR="000D6169" w:rsidRPr="000D6169">
        <w:rPr>
          <w:rFonts w:ascii="Calibri" w:hAnsi="Calibri" w:cs="Calibri"/>
          <w:color w:val="000000"/>
          <w:lang w:val="it-IT"/>
        </w:rPr>
        <w:t xml:space="preserve">sono state dispensate 1,9 miliardi di confezioni, in aumento rispetto </w:t>
      </w:r>
      <w:r w:rsidR="000D6169">
        <w:rPr>
          <w:rFonts w:ascii="Calibri" w:hAnsi="Calibri" w:cs="Calibri"/>
          <w:color w:val="000000"/>
          <w:lang w:val="it-IT"/>
        </w:rPr>
        <w:t>al 2013</w:t>
      </w:r>
      <w:r w:rsidR="000D6169" w:rsidRPr="000D6169">
        <w:rPr>
          <w:rFonts w:ascii="Calibri" w:hAnsi="Calibri" w:cs="Calibri"/>
          <w:color w:val="000000"/>
          <w:lang w:val="it-IT"/>
        </w:rPr>
        <w:t xml:space="preserve"> del +0,7%. Tale andamento è determinato principalmente dall’aumento delle confezioni dei farmaci di classe A acquistate privatamente dal cittadino (+3,6%) e delle confezioni erogate in assistenza convenzionata (+1,5%), mentre è stata registrata una riduzione delle confezioni dei farmaci in classe C con ricetta (-1,6%) e dei farmaci di automedicazione (-2,8%). </w:t>
      </w:r>
    </w:p>
    <w:p w:rsidR="00922F92" w:rsidRPr="000D6169" w:rsidRDefault="00922F92" w:rsidP="001A6526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Tahoma"/>
          <w:lang w:val="it-IT"/>
        </w:rPr>
      </w:pPr>
    </w:p>
    <w:p w:rsidR="00C35D98" w:rsidRPr="00D47987" w:rsidRDefault="00F53FEC" w:rsidP="001A6526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lang w:val="it-IT"/>
        </w:rPr>
      </w:pPr>
      <w:r w:rsidRPr="00D47987">
        <w:rPr>
          <w:rFonts w:ascii="Calibri" w:hAnsi="Calibri" w:cs="Calibri"/>
          <w:b/>
          <w:lang w:val="it-IT"/>
        </w:rPr>
        <w:t>La spesa farmaceutica</w:t>
      </w:r>
    </w:p>
    <w:p w:rsidR="00F53FEC" w:rsidRPr="00607F3C" w:rsidRDefault="00F53FEC" w:rsidP="00607F3C">
      <w:pPr>
        <w:spacing w:line="360" w:lineRule="auto"/>
        <w:jc w:val="both"/>
        <w:rPr>
          <w:rFonts w:ascii="Calibri" w:hAnsi="Calibri"/>
          <w:lang w:val="it-IT"/>
        </w:rPr>
      </w:pPr>
      <w:r w:rsidRPr="00D47987">
        <w:rPr>
          <w:rFonts w:ascii="Calibri" w:hAnsi="Calibri"/>
          <w:lang w:val="it-IT"/>
        </w:rPr>
        <w:t>Nel 2014 la spesa farmaceutica totale, pubblica e privata, è stata pari a 26,6 miliardi di euro, di cui il 75,0% rimborsato dal SSN. In media, per ogni cittadino italiano, la spesa per</w:t>
      </w:r>
      <w:r w:rsidR="00F43234">
        <w:rPr>
          <w:rFonts w:ascii="Calibri" w:hAnsi="Calibri"/>
          <w:lang w:val="it-IT"/>
        </w:rPr>
        <w:t xml:space="preserve"> farmaci è ammontata a circa 438</w:t>
      </w:r>
      <w:r w:rsidRPr="00D47987">
        <w:rPr>
          <w:rFonts w:ascii="Calibri" w:hAnsi="Calibri"/>
          <w:lang w:val="it-IT"/>
        </w:rPr>
        <w:t xml:space="preserve"> euro.</w:t>
      </w:r>
      <w:r w:rsidR="00607F3C">
        <w:rPr>
          <w:rFonts w:ascii="Calibri" w:hAnsi="Calibri"/>
          <w:lang w:val="it-IT"/>
        </w:rPr>
        <w:t xml:space="preserve"> </w:t>
      </w:r>
      <w:r w:rsidRPr="00D47987">
        <w:rPr>
          <w:rFonts w:ascii="Calibri" w:hAnsi="Calibri"/>
          <w:lang w:val="it-IT"/>
        </w:rPr>
        <w:t>La spesa farmaceutica territoriale complessiva, sia pubblica che privata, è in riduzione rispetto all’anno precedente del -0,1% ed è stata pari a 20.009 milioni di euro.</w:t>
      </w:r>
      <w:r w:rsidR="00607F3C">
        <w:rPr>
          <w:rFonts w:ascii="Calibri" w:hAnsi="Calibri"/>
          <w:lang w:val="it-IT"/>
        </w:rPr>
        <w:t xml:space="preserve"> </w:t>
      </w:r>
      <w:r w:rsidRPr="00D47987">
        <w:rPr>
          <w:rFonts w:ascii="Calibri" w:hAnsi="Calibri"/>
          <w:lang w:val="it-IT"/>
        </w:rPr>
        <w:t xml:space="preserve">La spesa pubblica, comprensiva della spesa dei farmaci erogati in regime di assistenza </w:t>
      </w:r>
      <w:r w:rsidR="00D47987" w:rsidRPr="00FB7000">
        <w:rPr>
          <w:rFonts w:ascii="Calibri" w:hAnsi="Calibri" w:cs="Calibri"/>
          <w:lang w:val="it-IT"/>
        </w:rPr>
        <w:t>convenzionata</w:t>
      </w:r>
      <w:r w:rsidR="00D47987" w:rsidRPr="00FB7000">
        <w:rPr>
          <w:rStyle w:val="Rimandonotaapidipagina"/>
          <w:rFonts w:ascii="Calibri" w:hAnsi="Calibri" w:cs="Calibri"/>
          <w:lang w:val="it-IT"/>
        </w:rPr>
        <w:footnoteReference w:id="1"/>
      </w:r>
      <w:r w:rsidR="00D47987" w:rsidRPr="00FB7000">
        <w:rPr>
          <w:rFonts w:ascii="Calibri" w:hAnsi="Calibri" w:cs="Calibri"/>
          <w:lang w:val="it-IT"/>
        </w:rPr>
        <w:t xml:space="preserve"> e in distribuzione diretta e per conto</w:t>
      </w:r>
      <w:r w:rsidR="00D47987" w:rsidRPr="00FB7000">
        <w:rPr>
          <w:rStyle w:val="Rimandonotaapidipagina"/>
          <w:rFonts w:ascii="Calibri" w:hAnsi="Calibri" w:cs="Calibri"/>
          <w:lang w:val="it-IT"/>
        </w:rPr>
        <w:footnoteReference w:id="2"/>
      </w:r>
      <w:r w:rsidR="00D47987" w:rsidRPr="00FB7000">
        <w:rPr>
          <w:rFonts w:ascii="Calibri" w:hAnsi="Calibri" w:cs="Calibri"/>
          <w:lang w:val="it-IT"/>
        </w:rPr>
        <w:t xml:space="preserve"> </w:t>
      </w:r>
      <w:r w:rsidRPr="00D47987">
        <w:rPr>
          <w:rFonts w:ascii="Calibri" w:hAnsi="Calibri"/>
          <w:lang w:val="it-IT"/>
        </w:rPr>
        <w:t xml:space="preserve"> di classe A, è stata di 11.848 milioni di euro, ossia il 59,2% della spesa farmaceutica territoriale. Tale spesa ha registrato, rispetto all’anno </w:t>
      </w:r>
      <w:r w:rsidRPr="00D47987">
        <w:rPr>
          <w:rFonts w:ascii="Calibri" w:hAnsi="Calibri"/>
          <w:lang w:val="it-IT"/>
        </w:rPr>
        <w:lastRenderedPageBreak/>
        <w:t>precedente, una lieve riduzione del -0,2%, principalmente determinata da un aumento della spesa per i farmaci in distribuzione diretta e per conto (+8,2%), controbilanciato dalla riduzione della spesa farmaceutica convenzionata netta (-3,0%).</w:t>
      </w:r>
      <w:r w:rsidR="00607F3C">
        <w:rPr>
          <w:rFonts w:ascii="Calibri" w:hAnsi="Calibri"/>
          <w:lang w:val="it-IT"/>
        </w:rPr>
        <w:t xml:space="preserve"> </w:t>
      </w:r>
      <w:r w:rsidRPr="00D47987">
        <w:rPr>
          <w:rFonts w:ascii="Calibri" w:hAnsi="Calibri"/>
          <w:lang w:val="it-IT"/>
        </w:rPr>
        <w:t>La spesa a carico dei cittadini, comprendente la spesa per compartecipazione (ticket regionali e differenza tra il prezzo del medicinale a brevetto scaduto erogato al paziente e il prezzo di riferimento), per i medicinali di classe A acquistati privatamente e que</w:t>
      </w:r>
      <w:r w:rsidR="00F43234">
        <w:rPr>
          <w:rFonts w:ascii="Calibri" w:hAnsi="Calibri"/>
          <w:lang w:val="it-IT"/>
        </w:rPr>
        <w:t xml:space="preserve">lla per </w:t>
      </w:r>
      <w:r w:rsidRPr="00D47987">
        <w:rPr>
          <w:rFonts w:ascii="Calibri" w:hAnsi="Calibri"/>
          <w:lang w:val="it-IT"/>
        </w:rPr>
        <w:t xml:space="preserve">i farmaci di classe C, ha registrato una riduzione del -0,1% rispetto al 2013. </w:t>
      </w:r>
      <w:r w:rsidR="00F43234">
        <w:rPr>
          <w:rFonts w:ascii="Calibri" w:hAnsi="Calibri" w:cs="Calibri"/>
          <w:lang w:val="it-IT"/>
        </w:rPr>
        <w:t>A</w:t>
      </w:r>
      <w:r w:rsidRPr="00D47987">
        <w:rPr>
          <w:rFonts w:ascii="Calibri" w:hAnsi="Calibri" w:cs="Calibri"/>
          <w:lang w:val="it-IT"/>
        </w:rPr>
        <w:t xml:space="preserve"> influire sulla variazione è stata la riduzione della spesa per l’acquisto privato di medicinali di fascia A (-1,9%) e della spesa per i medicinali di Classe C con ricet</w:t>
      </w:r>
      <w:r w:rsidR="00F43234">
        <w:rPr>
          <w:rFonts w:ascii="Calibri" w:hAnsi="Calibri" w:cs="Calibri"/>
          <w:lang w:val="it-IT"/>
        </w:rPr>
        <w:t>ta (-1,6%), associata a</w:t>
      </w:r>
      <w:r w:rsidRPr="00D47987">
        <w:rPr>
          <w:rFonts w:ascii="Calibri" w:hAnsi="Calibri" w:cs="Calibri"/>
          <w:lang w:val="it-IT"/>
        </w:rPr>
        <w:t xml:space="preserve"> un aumento della compartecipazione del cittadino (+4,5%) e della spesa per i medicinali di automedicazione (+0,2%).</w:t>
      </w:r>
      <w:r w:rsidR="00D47987" w:rsidRPr="00D47987">
        <w:rPr>
          <w:rFonts w:ascii="Calibri" w:hAnsi="Calibri" w:cs="Calibri"/>
          <w:lang w:val="it-IT"/>
        </w:rPr>
        <w:t xml:space="preserve"> La spesa per i farmaci acquistati dalle strutture sanitarie pubbliche (ospedali, ASL, IRCCS etc.) è risultata pari a 9 miliardi di euro (148,0 euro pro capite), con un incremento rispetto al 2013 del +4,8%.</w:t>
      </w:r>
    </w:p>
    <w:p w:rsidR="000D6169" w:rsidRPr="000D6169" w:rsidRDefault="000D6169" w:rsidP="001A6526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lang w:val="it-IT"/>
        </w:rPr>
      </w:pPr>
    </w:p>
    <w:p w:rsidR="00F53FEC" w:rsidRPr="001E5C03" w:rsidRDefault="00F53FEC" w:rsidP="001A6526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lang w:val="it-IT"/>
        </w:rPr>
      </w:pPr>
      <w:r w:rsidRPr="001E5C03">
        <w:rPr>
          <w:rFonts w:ascii="Calibri" w:hAnsi="Calibri" w:cs="Calibri"/>
          <w:b/>
          <w:lang w:val="it-IT"/>
        </w:rPr>
        <w:t>Le categorie più prescritte</w:t>
      </w:r>
    </w:p>
    <w:p w:rsidR="0065289E" w:rsidRDefault="00856189" w:rsidP="001A6526">
      <w:pPr>
        <w:spacing w:line="360" w:lineRule="auto"/>
        <w:jc w:val="both"/>
        <w:rPr>
          <w:rFonts w:ascii="Calibri" w:hAnsi="Calibri" w:cs="Calibri"/>
          <w:lang w:val="it-IT"/>
        </w:rPr>
      </w:pPr>
      <w:r w:rsidRPr="0065289E">
        <w:rPr>
          <w:rFonts w:ascii="Calibri" w:hAnsi="Calibri" w:cs="Arial"/>
          <w:lang w:val="it-IT"/>
        </w:rPr>
        <w:t xml:space="preserve">I farmaci cardiovascolari </w:t>
      </w:r>
      <w:r w:rsidR="00B65757">
        <w:rPr>
          <w:rFonts w:ascii="Calibri" w:hAnsi="Calibri" w:cs="Arial"/>
          <w:lang w:val="it-IT"/>
        </w:rPr>
        <w:t>si confermano al primo posto</w:t>
      </w:r>
      <w:r w:rsidRPr="0065289E">
        <w:rPr>
          <w:rFonts w:ascii="Calibri" w:hAnsi="Calibri" w:cs="Arial"/>
          <w:lang w:val="it-IT"/>
        </w:rPr>
        <w:t xml:space="preserve"> </w:t>
      </w:r>
      <w:r w:rsidR="0065289E" w:rsidRPr="0065289E">
        <w:rPr>
          <w:rFonts w:ascii="Calibri" w:hAnsi="Calibri" w:cs="Arial"/>
          <w:lang w:val="it-IT"/>
        </w:rPr>
        <w:t>sia in termini di consumo (536,0 DDD/1000 ab die)</w:t>
      </w:r>
      <w:r w:rsidR="0065289E">
        <w:rPr>
          <w:rFonts w:ascii="Calibri" w:hAnsi="Calibri" w:cs="Arial"/>
          <w:lang w:val="it-IT"/>
        </w:rPr>
        <w:t xml:space="preserve"> </w:t>
      </w:r>
      <w:r w:rsidRPr="0065289E">
        <w:rPr>
          <w:rFonts w:ascii="Calibri" w:hAnsi="Calibri" w:cs="Arial"/>
          <w:lang w:val="it-IT"/>
        </w:rPr>
        <w:t xml:space="preserve">sia in termini di spesa farmaceutica totale pubblica e </w:t>
      </w:r>
      <w:r w:rsidR="0065289E">
        <w:rPr>
          <w:rFonts w:ascii="Calibri" w:hAnsi="Calibri" w:cs="Arial"/>
          <w:lang w:val="it-IT"/>
        </w:rPr>
        <w:t>privata (4.087 milioni di euro)</w:t>
      </w:r>
      <w:r w:rsidR="00E6613A">
        <w:rPr>
          <w:rFonts w:ascii="Calibri" w:hAnsi="Calibri" w:cs="Arial"/>
          <w:lang w:val="it-IT"/>
        </w:rPr>
        <w:t xml:space="preserve"> seguiti dai</w:t>
      </w:r>
      <w:r w:rsidR="00B65757">
        <w:rPr>
          <w:rFonts w:ascii="Calibri" w:hAnsi="Calibri" w:cs="Calibri"/>
          <w:lang w:val="it-IT"/>
        </w:rPr>
        <w:t xml:space="preserve"> farmaci del sangue e</w:t>
      </w:r>
      <w:r w:rsidR="0065289E" w:rsidRPr="005C5466">
        <w:rPr>
          <w:rFonts w:ascii="Calibri" w:hAnsi="Calibri" w:cs="Calibri"/>
          <w:lang w:val="it-IT"/>
        </w:rPr>
        <w:t xml:space="preserve"> organi emopoietici (</w:t>
      </w:r>
      <w:r w:rsidR="0065289E" w:rsidRPr="005C5466">
        <w:rPr>
          <w:rFonts w:ascii="Calibri" w:hAnsi="Calibri" w:cs="Tahoma"/>
          <w:lang w:val="it-IT"/>
        </w:rPr>
        <w:t>269,7 DDD ogni 1.000 abitanti die</w:t>
      </w:r>
      <w:r w:rsidR="0065289E" w:rsidRPr="005C5466">
        <w:rPr>
          <w:rFonts w:ascii="Calibri" w:hAnsi="Calibri" w:cs="Calibri"/>
          <w:lang w:val="it-IT"/>
        </w:rPr>
        <w:t>)</w:t>
      </w:r>
      <w:r w:rsidR="0065289E">
        <w:rPr>
          <w:rFonts w:ascii="Calibri" w:hAnsi="Calibri" w:cs="Calibri"/>
          <w:lang w:val="it-IT"/>
        </w:rPr>
        <w:t xml:space="preserve">. I </w:t>
      </w:r>
      <w:r w:rsidR="0065289E" w:rsidRPr="002F0E1E">
        <w:rPr>
          <w:rFonts w:ascii="Calibri" w:hAnsi="Calibri" w:cs="Calibri"/>
          <w:lang w:val="it-IT"/>
        </w:rPr>
        <w:t>farmaci dell’apparato gastrointestinale e metabolismo</w:t>
      </w:r>
      <w:r w:rsidR="0065289E">
        <w:rPr>
          <w:rFonts w:ascii="Calibri" w:hAnsi="Calibri" w:cs="Calibri"/>
          <w:lang w:val="it-IT"/>
        </w:rPr>
        <w:t xml:space="preserve"> si collocano al terzo posto sia in termini di consumo </w:t>
      </w:r>
      <w:r w:rsidR="0065289E" w:rsidRPr="002F0E1E">
        <w:rPr>
          <w:rFonts w:ascii="Calibri" w:hAnsi="Calibri" w:cs="Calibri"/>
          <w:lang w:val="it-IT"/>
        </w:rPr>
        <w:t>(</w:t>
      </w:r>
      <w:r w:rsidR="0065289E" w:rsidRPr="002F0E1E">
        <w:rPr>
          <w:rFonts w:ascii="Calibri" w:hAnsi="Calibri" w:cs="Tahoma"/>
          <w:lang w:val="it-IT"/>
        </w:rPr>
        <w:t>255,5 DDD ogni 1.000 abitanti die</w:t>
      </w:r>
      <w:r w:rsidR="0065289E" w:rsidRPr="002F0E1E">
        <w:rPr>
          <w:rFonts w:ascii="Calibri" w:hAnsi="Calibri" w:cs="Calibri"/>
          <w:lang w:val="it-IT"/>
        </w:rPr>
        <w:t>)</w:t>
      </w:r>
      <w:r w:rsidR="0065289E">
        <w:rPr>
          <w:rFonts w:ascii="Calibri" w:hAnsi="Calibri" w:cs="Calibri"/>
          <w:lang w:val="it-IT"/>
        </w:rPr>
        <w:t xml:space="preserve"> che di spesa </w:t>
      </w:r>
      <w:r w:rsidR="0065289E" w:rsidRPr="002F0E1E">
        <w:rPr>
          <w:rFonts w:ascii="Calibri" w:hAnsi="Calibri" w:cs="Calibri"/>
          <w:lang w:val="it-IT"/>
        </w:rPr>
        <w:t>(</w:t>
      </w:r>
      <w:r w:rsidR="0065289E" w:rsidRPr="002F0E1E">
        <w:rPr>
          <w:rFonts w:ascii="Calibri" w:hAnsi="Calibri" w:cs="Tahoma"/>
          <w:lang w:val="it-IT"/>
        </w:rPr>
        <w:t>3.771 milioni di euro</w:t>
      </w:r>
      <w:r w:rsidR="0065289E" w:rsidRPr="002F0E1E">
        <w:rPr>
          <w:rFonts w:ascii="Calibri" w:hAnsi="Calibri" w:cs="Calibri"/>
          <w:lang w:val="it-IT"/>
        </w:rPr>
        <w:t>)</w:t>
      </w:r>
      <w:r w:rsidR="0065289E">
        <w:rPr>
          <w:rFonts w:ascii="Calibri" w:hAnsi="Calibri" w:cs="Calibri"/>
          <w:lang w:val="it-IT"/>
        </w:rPr>
        <w:t>, seguiti da</w:t>
      </w:r>
      <w:r w:rsidR="0065289E" w:rsidRPr="0036361B">
        <w:rPr>
          <w:rFonts w:ascii="Calibri" w:hAnsi="Calibri" w:cs="Calibri"/>
          <w:lang w:val="it-IT"/>
        </w:rPr>
        <w:t>i farmaci del Sistema Nervoso Centrale (</w:t>
      </w:r>
      <w:r w:rsidR="0065289E" w:rsidRPr="0036361B">
        <w:rPr>
          <w:rFonts w:ascii="Calibri" w:hAnsi="Calibri" w:cs="Tahoma"/>
          <w:lang w:val="it-IT"/>
        </w:rPr>
        <w:t>165,1 DDD ogni 1.000 abitanti die</w:t>
      </w:r>
      <w:r w:rsidR="0065289E" w:rsidRPr="0036361B">
        <w:rPr>
          <w:rFonts w:ascii="Calibri" w:hAnsi="Calibri" w:cs="Calibri"/>
          <w:lang w:val="it-IT"/>
        </w:rPr>
        <w:t>)</w:t>
      </w:r>
      <w:r w:rsidR="00E6613A">
        <w:rPr>
          <w:rFonts w:ascii="Calibri" w:hAnsi="Calibri" w:cs="Calibri"/>
          <w:lang w:val="it-IT"/>
        </w:rPr>
        <w:t xml:space="preserve"> e dai</w:t>
      </w:r>
      <w:r w:rsidR="00BB102E">
        <w:rPr>
          <w:rFonts w:ascii="Calibri" w:hAnsi="Calibri" w:cs="Calibri"/>
          <w:lang w:val="it-IT"/>
        </w:rPr>
        <w:t xml:space="preserve"> quelli </w:t>
      </w:r>
      <w:r w:rsidR="00E6613A" w:rsidRPr="00BE539C">
        <w:rPr>
          <w:rFonts w:ascii="Calibri" w:hAnsi="Calibri" w:cs="Calibri"/>
          <w:lang w:val="it-IT"/>
        </w:rPr>
        <w:t>dell’apparato respiratorio (</w:t>
      </w:r>
      <w:r w:rsidR="00283D34">
        <w:rPr>
          <w:rFonts w:ascii="Calibri" w:hAnsi="Calibri" w:cs="Calibri"/>
          <w:lang w:val="it-IT"/>
        </w:rPr>
        <w:t>95,4</w:t>
      </w:r>
      <w:r w:rsidR="00E6613A" w:rsidRPr="00BE539C">
        <w:rPr>
          <w:rFonts w:ascii="Calibri" w:hAnsi="Calibri" w:cs="Calibri"/>
          <w:lang w:val="it-IT"/>
        </w:rPr>
        <w:t>DDD ogni 1.000 abitanti die)</w:t>
      </w:r>
      <w:r w:rsidR="00E6613A">
        <w:rPr>
          <w:rFonts w:ascii="Calibri" w:hAnsi="Calibri" w:cs="Calibri"/>
          <w:lang w:val="it-IT"/>
        </w:rPr>
        <w:t>.</w:t>
      </w:r>
      <w:r w:rsidR="00E6613A" w:rsidRPr="00E6613A">
        <w:rPr>
          <w:rFonts w:ascii="Calibri" w:hAnsi="Calibri" w:cs="Tahoma"/>
          <w:lang w:val="it-IT"/>
        </w:rPr>
        <w:t xml:space="preserve"> </w:t>
      </w:r>
      <w:r w:rsidR="00E6613A" w:rsidRPr="0065289E">
        <w:rPr>
          <w:rFonts w:ascii="Calibri" w:hAnsi="Calibri" w:cs="Tahoma"/>
          <w:lang w:val="it-IT"/>
        </w:rPr>
        <w:t>Per la prima volta, i farmaci antineoplastici e immunomodulatori si collocano al secondo posto in graduatoria tra le categorie terapeutiche a maggiore impatto di spesa farmaceutica complessiva (3.934 milioni di euro) e al primo posto per spesa pubblica</w:t>
      </w:r>
      <w:r w:rsidR="00E6613A">
        <w:rPr>
          <w:rFonts w:ascii="Calibri" w:hAnsi="Calibri" w:cs="Tahoma"/>
          <w:lang w:val="it-IT"/>
        </w:rPr>
        <w:t xml:space="preserve"> (</w:t>
      </w:r>
      <w:r w:rsidR="00E6613A" w:rsidRPr="009C44C6">
        <w:rPr>
          <w:rFonts w:ascii="Calibri" w:hAnsi="Calibri" w:cs="Arial"/>
          <w:lang w:val="it-IT"/>
        </w:rPr>
        <w:t>3.</w:t>
      </w:r>
      <w:r w:rsidR="00283D34">
        <w:rPr>
          <w:rFonts w:ascii="Calibri" w:hAnsi="Calibri" w:cs="Arial"/>
          <w:lang w:val="it-IT"/>
        </w:rPr>
        <w:t>899</w:t>
      </w:r>
      <w:r w:rsidR="007C43CC">
        <w:rPr>
          <w:rFonts w:ascii="Calibri" w:hAnsi="Calibri" w:cs="Arial"/>
          <w:lang w:val="it-IT"/>
        </w:rPr>
        <w:t xml:space="preserve"> milioni di euro</w:t>
      </w:r>
      <w:r w:rsidR="00E6613A">
        <w:rPr>
          <w:rFonts w:ascii="Calibri" w:hAnsi="Calibri" w:cs="Tahoma"/>
          <w:lang w:val="it-IT"/>
        </w:rPr>
        <w:t>)</w:t>
      </w:r>
      <w:r w:rsidR="00E6613A" w:rsidRPr="0065289E">
        <w:rPr>
          <w:rFonts w:ascii="Calibri" w:hAnsi="Calibri" w:cs="Tahoma"/>
          <w:lang w:val="it-IT"/>
        </w:rPr>
        <w:t>.</w:t>
      </w:r>
    </w:p>
    <w:p w:rsidR="00F53FEC" w:rsidRPr="001E5C03" w:rsidRDefault="00F53FEC" w:rsidP="001A6526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lang w:val="it-IT"/>
        </w:rPr>
      </w:pPr>
    </w:p>
    <w:p w:rsidR="00F53FEC" w:rsidRPr="001E5C03" w:rsidRDefault="00F53FEC" w:rsidP="001A6526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lang w:val="it-IT"/>
        </w:rPr>
      </w:pPr>
      <w:r w:rsidRPr="001E5C03">
        <w:rPr>
          <w:rFonts w:ascii="Calibri" w:hAnsi="Calibri" w:cs="Calibri"/>
          <w:b/>
          <w:lang w:val="it-IT"/>
        </w:rPr>
        <w:t>Consumo e spesa per età e genere</w:t>
      </w:r>
    </w:p>
    <w:p w:rsidR="00396907" w:rsidRDefault="00396907" w:rsidP="001A6526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Tahoma"/>
          <w:lang w:val="it-IT"/>
        </w:rPr>
      </w:pPr>
      <w:r w:rsidRPr="001E5C03">
        <w:rPr>
          <w:rFonts w:ascii="Calibri" w:hAnsi="Calibri" w:cs="Tahoma"/>
          <w:lang w:val="it-IT"/>
        </w:rPr>
        <w:t xml:space="preserve">Nel complesso della popolazione, la </w:t>
      </w:r>
      <w:r w:rsidRPr="00FB7000">
        <w:rPr>
          <w:rFonts w:ascii="Calibri" w:hAnsi="Calibri" w:cs="Calibri"/>
          <w:lang w:val="it-IT"/>
        </w:rPr>
        <w:t>prevalenza d’uso</w:t>
      </w:r>
      <w:r>
        <w:rPr>
          <w:rStyle w:val="Rimandonotaapidipagina"/>
          <w:rFonts w:ascii="Calibri" w:hAnsi="Calibri" w:cs="Calibri"/>
          <w:lang w:val="it-IT"/>
        </w:rPr>
        <w:footnoteReference w:id="3"/>
      </w:r>
      <w:r w:rsidRPr="001E5C03">
        <w:rPr>
          <w:rFonts w:ascii="Calibri" w:hAnsi="Calibri" w:cs="Tahoma"/>
          <w:lang w:val="it-IT"/>
        </w:rPr>
        <w:t xml:space="preserve"> dei farmaci è stata del 55,0% (51,2% negli uomini e 58,7% nelle donne</w:t>
      </w:r>
      <w:r w:rsidRPr="00396907">
        <w:rPr>
          <w:rFonts w:ascii="Calibri" w:hAnsi="Calibri" w:cs="Tahoma"/>
          <w:lang w:val="it-IT"/>
        </w:rPr>
        <w:t xml:space="preserve">) </w:t>
      </w:r>
      <w:r w:rsidRPr="00396907">
        <w:rPr>
          <w:rFonts w:ascii="Calibri" w:hAnsi="Calibri"/>
          <w:lang w:val="it-IT"/>
        </w:rPr>
        <w:t xml:space="preserve">con i più alti livelli nella popolazione pediatrica e nella popolazione anziana: la metà dei bambini e quasi il 90% </w:t>
      </w:r>
      <w:r>
        <w:rPr>
          <w:rFonts w:ascii="Calibri" w:hAnsi="Calibri"/>
          <w:lang w:val="it-IT"/>
        </w:rPr>
        <w:t>degli anziani</w:t>
      </w:r>
      <w:r w:rsidRPr="00396907">
        <w:rPr>
          <w:rFonts w:ascii="Calibri" w:hAnsi="Calibri"/>
          <w:lang w:val="it-IT"/>
        </w:rPr>
        <w:t xml:space="preserve"> </w:t>
      </w:r>
      <w:r>
        <w:rPr>
          <w:rFonts w:ascii="Calibri" w:hAnsi="Calibri"/>
          <w:lang w:val="it-IT"/>
        </w:rPr>
        <w:t>(</w:t>
      </w:r>
      <w:r w:rsidRPr="00396907">
        <w:rPr>
          <w:rFonts w:ascii="Calibri" w:hAnsi="Calibri"/>
          <w:lang w:val="it-IT"/>
        </w:rPr>
        <w:t>con età superiore ai 74 anni</w:t>
      </w:r>
      <w:r>
        <w:rPr>
          <w:rFonts w:ascii="Calibri" w:hAnsi="Calibri"/>
          <w:lang w:val="it-IT"/>
        </w:rPr>
        <w:t>)</w:t>
      </w:r>
      <w:r w:rsidRPr="00396907">
        <w:rPr>
          <w:rFonts w:ascii="Calibri" w:hAnsi="Calibri"/>
          <w:lang w:val="it-IT"/>
        </w:rPr>
        <w:t xml:space="preserve"> ha ricevuto almeno una prescrizione durante l’anno.</w:t>
      </w:r>
      <w:r w:rsidRPr="00396907">
        <w:rPr>
          <w:rFonts w:ascii="Calibri" w:hAnsi="Calibri"/>
          <w:i/>
          <w:lang w:val="it-IT"/>
        </w:rPr>
        <w:t xml:space="preserve"> </w:t>
      </w:r>
      <w:r w:rsidR="00286462" w:rsidRPr="001E5C03">
        <w:rPr>
          <w:rFonts w:ascii="Calibri" w:hAnsi="Calibri" w:cs="Tahoma"/>
          <w:lang w:val="it-IT"/>
        </w:rPr>
        <w:t xml:space="preserve">Le fasce di età superiori ai 64 anni evidenziano una spesa pro capite per i medicinali a carico del SSN fino a 3 volte superiore al valore medio nazionale; </w:t>
      </w:r>
      <w:r w:rsidR="00286462" w:rsidRPr="001E5C03">
        <w:rPr>
          <w:rFonts w:ascii="Calibri" w:hAnsi="Calibri" w:cs="Tahoma"/>
          <w:lang w:val="it-IT"/>
        </w:rPr>
        <w:lastRenderedPageBreak/>
        <w:t>inoltre, per ogni individuo con età maggiore ai 64 anni, il SSN deve affrontare una spesa farmaceutica oltre 6 volte superiore rispetto alla spesa media sostenuta per un individuo appartenente alle fasce di età inferiori</w:t>
      </w:r>
      <w:r w:rsidR="00286462">
        <w:rPr>
          <w:rFonts w:ascii="Calibri" w:hAnsi="Calibri" w:cs="Tahoma"/>
          <w:lang w:val="it-IT"/>
        </w:rPr>
        <w:t xml:space="preserve">. </w:t>
      </w:r>
      <w:r w:rsidR="00286462" w:rsidRPr="001E5C03">
        <w:rPr>
          <w:rFonts w:ascii="Calibri" w:hAnsi="Calibri" w:cs="Tahoma"/>
          <w:lang w:val="it-IT"/>
        </w:rPr>
        <w:t>Differenze di</w:t>
      </w:r>
      <w:r w:rsidR="00455AB9">
        <w:rPr>
          <w:rFonts w:ascii="Calibri" w:hAnsi="Calibri" w:cs="Tahoma"/>
          <w:lang w:val="it-IT"/>
        </w:rPr>
        <w:t xml:space="preserve"> genere sono evidenziabili nelle fasce</w:t>
      </w:r>
      <w:r w:rsidR="00286462" w:rsidRPr="001E5C03">
        <w:rPr>
          <w:rFonts w:ascii="Calibri" w:hAnsi="Calibri" w:cs="Tahoma"/>
          <w:lang w:val="it-IT"/>
        </w:rPr>
        <w:t xml:space="preserve"> di età tra i 15 e i 64 anni</w:t>
      </w:r>
      <w:r w:rsidR="00286462">
        <w:rPr>
          <w:rFonts w:ascii="Calibri" w:hAnsi="Calibri" w:cs="Tahoma"/>
          <w:lang w:val="it-IT"/>
        </w:rPr>
        <w:t xml:space="preserve"> (la</w:t>
      </w:r>
      <w:r w:rsidR="00286462" w:rsidRPr="001E5C03">
        <w:rPr>
          <w:rFonts w:ascii="Calibri" w:hAnsi="Calibri" w:cs="Tahoma"/>
          <w:lang w:val="it-IT"/>
        </w:rPr>
        <w:t xml:space="preserve"> prevalenza d’uso </w:t>
      </w:r>
      <w:r w:rsidR="00286462">
        <w:rPr>
          <w:rFonts w:ascii="Calibri" w:hAnsi="Calibri" w:cs="Tahoma"/>
          <w:lang w:val="it-IT"/>
        </w:rPr>
        <w:t xml:space="preserve">è maggiore del +9% nelle donne rispetto agli uomini). </w:t>
      </w:r>
      <w:r w:rsidR="00286462" w:rsidRPr="001E5C03">
        <w:rPr>
          <w:rFonts w:ascii="Calibri" w:hAnsi="Calibri" w:cs="Tahoma"/>
          <w:lang w:val="it-IT"/>
        </w:rPr>
        <w:t>La popolazione con più di 64 anni assorbe il 60% della spesa in assistenza convenzionata e oltre il 65% de</w:t>
      </w:r>
      <w:r w:rsidR="00286462">
        <w:rPr>
          <w:rFonts w:ascii="Calibri" w:hAnsi="Calibri" w:cs="Tahoma"/>
          <w:lang w:val="it-IT"/>
        </w:rPr>
        <w:t xml:space="preserve">i consumi. </w:t>
      </w:r>
      <w:r w:rsidR="00286462" w:rsidRPr="00FB7000">
        <w:rPr>
          <w:rFonts w:ascii="Calibri" w:hAnsi="Calibri" w:cs="Calibri"/>
          <w:lang w:val="it-IT"/>
        </w:rPr>
        <w:t>Le donne</w:t>
      </w:r>
      <w:r w:rsidR="00657059">
        <w:rPr>
          <w:rFonts w:ascii="Calibri" w:hAnsi="Calibri" w:cs="Calibri"/>
          <w:lang w:val="it-IT"/>
        </w:rPr>
        <w:t xml:space="preserve"> sopra i 35 anni</w:t>
      </w:r>
      <w:r w:rsidR="00286462" w:rsidRPr="00FB7000">
        <w:rPr>
          <w:rFonts w:ascii="Calibri" w:hAnsi="Calibri" w:cs="Calibri"/>
          <w:lang w:val="it-IT"/>
        </w:rPr>
        <w:t xml:space="preserve"> fanno registrare una prevalenza d’uso più alta rispetto agli uomini </w:t>
      </w:r>
      <w:r w:rsidR="00657059">
        <w:rPr>
          <w:rFonts w:ascii="Calibri" w:hAnsi="Calibri" w:cs="Calibri"/>
          <w:lang w:val="it-IT"/>
        </w:rPr>
        <w:t xml:space="preserve">della stessa fascia d'età </w:t>
      </w:r>
      <w:r w:rsidR="00286462" w:rsidRPr="00FB7000">
        <w:rPr>
          <w:rFonts w:ascii="Calibri" w:hAnsi="Calibri" w:cs="Calibri"/>
          <w:lang w:val="it-IT"/>
        </w:rPr>
        <w:t>nell’impiego dei farmaci ant</w:t>
      </w:r>
      <w:r w:rsidR="00286462">
        <w:rPr>
          <w:rFonts w:ascii="Calibri" w:hAnsi="Calibri" w:cs="Calibri"/>
          <w:lang w:val="it-IT"/>
        </w:rPr>
        <w:t>ineoplastici e immunomodulatori e dei</w:t>
      </w:r>
      <w:r w:rsidR="00286462" w:rsidRPr="00F331E9">
        <w:rPr>
          <w:rFonts w:ascii="Calibri" w:hAnsi="Calibri" w:cs="Calibri"/>
          <w:lang w:val="it-IT"/>
        </w:rPr>
        <w:t xml:space="preserve"> farmaci per il Sistema Nervo</w:t>
      </w:r>
      <w:r w:rsidR="00F27C64">
        <w:rPr>
          <w:rFonts w:ascii="Calibri" w:hAnsi="Calibri" w:cs="Calibri"/>
          <w:lang w:val="it-IT"/>
        </w:rPr>
        <w:t>so C</w:t>
      </w:r>
      <w:r w:rsidR="00286462" w:rsidRPr="00F331E9">
        <w:rPr>
          <w:rFonts w:ascii="Calibri" w:hAnsi="Calibri" w:cs="Calibri"/>
          <w:lang w:val="it-IT"/>
        </w:rPr>
        <w:t>entrale</w:t>
      </w:r>
      <w:r w:rsidR="00286462">
        <w:rPr>
          <w:rFonts w:ascii="Calibri" w:hAnsi="Calibri" w:cs="Calibri"/>
          <w:lang w:val="it-IT"/>
        </w:rPr>
        <w:t>.</w:t>
      </w:r>
    </w:p>
    <w:p w:rsidR="0021727A" w:rsidRPr="001E5C03" w:rsidRDefault="0021727A" w:rsidP="001A6526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lang w:val="it-IT"/>
        </w:rPr>
      </w:pPr>
    </w:p>
    <w:p w:rsidR="00F53FEC" w:rsidRPr="001E5C03" w:rsidRDefault="00F53FEC" w:rsidP="001A6526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lang w:val="it-IT"/>
        </w:rPr>
      </w:pPr>
      <w:r w:rsidRPr="001E5C03">
        <w:rPr>
          <w:rFonts w:ascii="Calibri" w:hAnsi="Calibri" w:cs="Calibri"/>
          <w:b/>
          <w:lang w:val="it-IT"/>
        </w:rPr>
        <w:t>Consumo e spesa: variabilità regionali</w:t>
      </w:r>
    </w:p>
    <w:p w:rsidR="00F853F4" w:rsidRPr="00607F3C" w:rsidRDefault="00F853F4" w:rsidP="001A6526">
      <w:pPr>
        <w:spacing w:line="360" w:lineRule="auto"/>
        <w:jc w:val="both"/>
        <w:rPr>
          <w:rFonts w:ascii="Calibri" w:hAnsi="Calibri" w:cs="Tahoma"/>
          <w:lang w:val="it-IT"/>
        </w:rPr>
      </w:pPr>
      <w:r w:rsidRPr="001E5C03">
        <w:rPr>
          <w:rFonts w:ascii="Calibri" w:hAnsi="Calibri" w:cs="Tahoma"/>
          <w:lang w:val="it-IT"/>
        </w:rPr>
        <w:t>La spesa farmaceutica pubblica regionale, nello specifico di quella erogata in regime di assistenza convenzionata, è risultata pari a 8.598 milioni di euro a livello nazionale, a fronte dell’emissione di 609 milioni di ricette, che hanno garantito la dispensazione ai cittadini di 1,1 miliardi di confezioni di medicinali</w:t>
      </w:r>
      <w:r>
        <w:rPr>
          <w:rFonts w:ascii="Calibri" w:hAnsi="Calibri" w:cs="Tahoma"/>
          <w:lang w:val="it-IT"/>
        </w:rPr>
        <w:t>.</w:t>
      </w:r>
      <w:r w:rsidR="006452DC">
        <w:rPr>
          <w:rFonts w:ascii="Calibri" w:hAnsi="Calibri" w:cs="Tahoma"/>
          <w:lang w:val="it-IT"/>
        </w:rPr>
        <w:t xml:space="preserve"> </w:t>
      </w:r>
      <w:r w:rsidRPr="00F853F4">
        <w:rPr>
          <w:rFonts w:ascii="Calibri" w:hAnsi="Calibri" w:cs="Tahoma"/>
          <w:lang w:val="it-IT"/>
        </w:rPr>
        <w:t>Per i farmaci in regime di assistenza convenzionata di Classe A-SSN, la Calabria è la Regione con quantità massima di consumi (1.192,4 DDD/1000 ab. die), seguita da Lazio (1.187,6  DDD/1000 ab. die) e Puglia (1.160,4 DDD/1000 ab. die). La spesa lorda pro capite maggiore è della Campania (224</w:t>
      </w:r>
      <w:r w:rsidR="003B41D6">
        <w:rPr>
          <w:rFonts w:ascii="Calibri" w:hAnsi="Calibri" w:cs="Tahoma"/>
          <w:lang w:val="it-IT"/>
        </w:rPr>
        <w:t>,0</w:t>
      </w:r>
      <w:r w:rsidRPr="00F853F4">
        <w:rPr>
          <w:rFonts w:ascii="Calibri" w:hAnsi="Calibri" w:cs="Tahoma"/>
          <w:lang w:val="it-IT"/>
        </w:rPr>
        <w:t xml:space="preserve"> euro pro capite), seguita dalla Puglia (218</w:t>
      </w:r>
      <w:r w:rsidR="003B41D6">
        <w:rPr>
          <w:rFonts w:ascii="Calibri" w:hAnsi="Calibri" w:cs="Tahoma"/>
          <w:lang w:val="it-IT"/>
        </w:rPr>
        <w:t>,0</w:t>
      </w:r>
      <w:r w:rsidRPr="00F853F4">
        <w:rPr>
          <w:rFonts w:ascii="Calibri" w:hAnsi="Calibri" w:cs="Tahoma"/>
          <w:lang w:val="it-IT"/>
        </w:rPr>
        <w:t xml:space="preserve"> euro pro capite) e dalla Ca</w:t>
      </w:r>
      <w:r>
        <w:rPr>
          <w:rFonts w:ascii="Calibri" w:hAnsi="Calibri" w:cs="Tahoma"/>
          <w:lang w:val="it-IT"/>
        </w:rPr>
        <w:t xml:space="preserve">labria (213,3 euro pro capite). La </w:t>
      </w:r>
      <w:r w:rsidR="006452DC">
        <w:rPr>
          <w:rFonts w:ascii="Calibri" w:hAnsi="Calibri" w:cs="Tahoma"/>
          <w:lang w:val="it-IT"/>
        </w:rPr>
        <w:t>Provincia a</w:t>
      </w:r>
      <w:r w:rsidRPr="00F853F4">
        <w:rPr>
          <w:rFonts w:ascii="Calibri" w:hAnsi="Calibri" w:cs="Tahoma"/>
          <w:lang w:val="it-IT"/>
        </w:rPr>
        <w:t xml:space="preserve">utonoma di Bolzano </w:t>
      </w:r>
      <w:r>
        <w:rPr>
          <w:rFonts w:ascii="Calibri" w:hAnsi="Calibri" w:cs="Tahoma"/>
          <w:lang w:val="it-IT"/>
        </w:rPr>
        <w:t xml:space="preserve">registra la spesa pro capite più bassa con </w:t>
      </w:r>
      <w:r w:rsidRPr="00F853F4">
        <w:rPr>
          <w:rFonts w:ascii="Calibri" w:hAnsi="Calibri" w:cs="Tahoma"/>
          <w:lang w:val="it-IT"/>
        </w:rPr>
        <w:t xml:space="preserve">129,8 euro di spesa pro capite e </w:t>
      </w:r>
      <w:r>
        <w:rPr>
          <w:rFonts w:ascii="Calibri" w:hAnsi="Calibri" w:cs="Tahoma"/>
          <w:lang w:val="it-IT"/>
        </w:rPr>
        <w:t>il minor consumo (</w:t>
      </w:r>
      <w:r w:rsidRPr="00F853F4">
        <w:rPr>
          <w:rFonts w:ascii="Calibri" w:hAnsi="Calibri" w:cs="Tahoma"/>
          <w:lang w:val="it-IT"/>
        </w:rPr>
        <w:t>765,2 DDD/1000 ab. die</w:t>
      </w:r>
      <w:r>
        <w:rPr>
          <w:rFonts w:ascii="Calibri" w:hAnsi="Calibri" w:cs="Tahoma"/>
          <w:lang w:val="it-IT"/>
        </w:rPr>
        <w:t>)</w:t>
      </w:r>
      <w:r w:rsidRPr="00F853F4">
        <w:rPr>
          <w:rFonts w:ascii="Calibri" w:hAnsi="Calibri" w:cs="Tahoma"/>
          <w:lang w:val="it-IT"/>
        </w:rPr>
        <w:t>.</w:t>
      </w:r>
      <w:r w:rsidR="00607F3C">
        <w:rPr>
          <w:rFonts w:ascii="Calibri" w:hAnsi="Calibri" w:cs="Tahoma"/>
          <w:lang w:val="it-IT"/>
        </w:rPr>
        <w:t xml:space="preserve"> </w:t>
      </w:r>
      <w:r w:rsidRPr="00FD2385">
        <w:rPr>
          <w:rFonts w:ascii="Calibri" w:hAnsi="Calibri" w:cs="Calibri"/>
          <w:lang w:val="it-IT"/>
        </w:rPr>
        <w:t xml:space="preserve">Si confermano significative differenze regionali di consumo e spesa per categoria terapeutica. </w:t>
      </w:r>
    </w:p>
    <w:p w:rsidR="00F853F4" w:rsidRDefault="00F853F4" w:rsidP="001A6526">
      <w:pPr>
        <w:spacing w:line="360" w:lineRule="auto"/>
        <w:jc w:val="both"/>
        <w:rPr>
          <w:rFonts w:ascii="Calibri" w:hAnsi="Calibri" w:cs="Tahoma"/>
          <w:lang w:val="it-IT"/>
        </w:rPr>
      </w:pPr>
    </w:p>
    <w:p w:rsidR="00F53FEC" w:rsidRPr="001E5C03" w:rsidRDefault="00F53FEC" w:rsidP="001A6526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lang w:val="it-IT"/>
        </w:rPr>
      </w:pPr>
      <w:r w:rsidRPr="001E5C03">
        <w:rPr>
          <w:rFonts w:ascii="Calibri" w:hAnsi="Calibri" w:cs="Calibri"/>
          <w:b/>
          <w:lang w:val="it-IT"/>
        </w:rPr>
        <w:t>Farmaci a brevetto scaduto</w:t>
      </w:r>
    </w:p>
    <w:p w:rsidR="001511B1" w:rsidRPr="001511B1" w:rsidRDefault="001511B1" w:rsidP="001A6526">
      <w:pPr>
        <w:spacing w:line="360" w:lineRule="auto"/>
        <w:jc w:val="both"/>
        <w:rPr>
          <w:rFonts w:ascii="Calibri" w:hAnsi="Calibri"/>
          <w:lang w:val="it-IT"/>
        </w:rPr>
      </w:pPr>
      <w:r w:rsidRPr="001511B1">
        <w:rPr>
          <w:rFonts w:ascii="Calibri" w:hAnsi="Calibri" w:cs="Tahoma"/>
          <w:lang w:val="it-IT"/>
        </w:rPr>
        <w:t>Nel 2014 il consumo di farmaci a brevetto scaduto ha rappresentato il 63,8% de</w:t>
      </w:r>
      <w:r>
        <w:rPr>
          <w:rFonts w:ascii="Calibri" w:hAnsi="Calibri" w:cs="Tahoma"/>
          <w:lang w:val="it-IT"/>
        </w:rPr>
        <w:t>i consumi a carico del SSN (</w:t>
      </w:r>
      <w:r w:rsidRPr="001511B1">
        <w:rPr>
          <w:rFonts w:ascii="Calibri" w:hAnsi="Calibri" w:cs="Tahoma"/>
          <w:lang w:val="it-IT"/>
        </w:rPr>
        <w:t xml:space="preserve">47,2% in regime </w:t>
      </w:r>
      <w:r>
        <w:rPr>
          <w:rFonts w:ascii="Calibri" w:hAnsi="Calibri" w:cs="Tahoma"/>
          <w:lang w:val="it-IT"/>
        </w:rPr>
        <w:t>di assistenza convenzionata e</w:t>
      </w:r>
      <w:r w:rsidRPr="001511B1">
        <w:rPr>
          <w:rFonts w:ascii="Calibri" w:hAnsi="Calibri" w:cs="Tahoma"/>
          <w:lang w:val="it-IT"/>
        </w:rPr>
        <w:t xml:space="preserve"> 23,8% </w:t>
      </w:r>
      <w:r>
        <w:rPr>
          <w:rFonts w:ascii="Calibri" w:hAnsi="Calibri" w:cs="Tahoma"/>
          <w:lang w:val="it-IT"/>
        </w:rPr>
        <w:t>per i</w:t>
      </w:r>
      <w:r w:rsidRPr="001511B1">
        <w:rPr>
          <w:rFonts w:ascii="Calibri" w:hAnsi="Calibri" w:cs="Tahoma"/>
          <w:lang w:val="it-IT"/>
        </w:rPr>
        <w:t xml:space="preserve"> farmaci acquistati dalle strutture sanitarie pubbliche</w:t>
      </w:r>
      <w:r w:rsidR="00607F3C">
        <w:rPr>
          <w:rFonts w:ascii="Calibri" w:hAnsi="Calibri" w:cs="Tahoma"/>
          <w:lang w:val="it-IT"/>
        </w:rPr>
        <w:t>)</w:t>
      </w:r>
      <w:r w:rsidRPr="001511B1">
        <w:rPr>
          <w:rFonts w:ascii="Calibri" w:hAnsi="Calibri" w:cs="Tahoma"/>
          <w:lang w:val="it-IT"/>
        </w:rPr>
        <w:t>. In termini di spesa, i farmaci a brevetto scaduto hanno costituito il 46,6% della spesa netta convenzionata, il 2,8% della spesa dei farmaci acquistati dalle strutture sanitarie pubbliche e complessivamente il 24,4% della spesa pubblica.</w:t>
      </w:r>
      <w:r w:rsidR="00607F3C">
        <w:rPr>
          <w:rFonts w:ascii="Calibri" w:hAnsi="Calibri"/>
          <w:lang w:val="it-IT"/>
        </w:rPr>
        <w:t xml:space="preserve"> </w:t>
      </w:r>
      <w:r w:rsidRPr="001511B1">
        <w:rPr>
          <w:rFonts w:ascii="Calibri" w:hAnsi="Calibri"/>
          <w:lang w:val="it-IT"/>
        </w:rPr>
        <w:t>Sia la spesa sia i consumi dei farmaci a brevetto scaduto</w:t>
      </w:r>
      <w:r w:rsidR="00607F3C">
        <w:rPr>
          <w:rFonts w:ascii="Calibri" w:hAnsi="Calibri"/>
          <w:lang w:val="it-IT"/>
        </w:rPr>
        <w:t>,</w:t>
      </w:r>
      <w:r w:rsidRPr="001511B1">
        <w:rPr>
          <w:rFonts w:ascii="Calibri" w:hAnsi="Calibri"/>
          <w:lang w:val="it-IT"/>
        </w:rPr>
        <w:t xml:space="preserve"> in regime di assistenza convenzionata</w:t>
      </w:r>
      <w:r w:rsidR="00607F3C">
        <w:rPr>
          <w:rFonts w:ascii="Calibri" w:hAnsi="Calibri"/>
          <w:lang w:val="it-IT"/>
        </w:rPr>
        <w:t>,</w:t>
      </w:r>
      <w:r w:rsidRPr="001511B1">
        <w:rPr>
          <w:rFonts w:ascii="Calibri" w:hAnsi="Calibri"/>
          <w:lang w:val="it-IT"/>
        </w:rPr>
        <w:t xml:space="preserve"> e dei farmaci a brevetto scaduto acquistati dalle strutture sanitarie sono in aumento rispetto al 2013. Nel 2014, </w:t>
      </w:r>
      <w:proofErr w:type="spellStart"/>
      <w:r w:rsidRPr="001511B1">
        <w:rPr>
          <w:rFonts w:ascii="Calibri" w:hAnsi="Calibri"/>
          <w:lang w:val="it-IT"/>
        </w:rPr>
        <w:t>pantoprazolo</w:t>
      </w:r>
      <w:proofErr w:type="spellEnd"/>
      <w:r w:rsidRPr="001511B1">
        <w:rPr>
          <w:rFonts w:ascii="Calibri" w:hAnsi="Calibri"/>
          <w:lang w:val="it-IT"/>
        </w:rPr>
        <w:t xml:space="preserve">, </w:t>
      </w:r>
      <w:proofErr w:type="spellStart"/>
      <w:r w:rsidRPr="001511B1">
        <w:rPr>
          <w:rFonts w:ascii="Calibri" w:hAnsi="Calibri"/>
          <w:lang w:val="it-IT"/>
        </w:rPr>
        <w:t>lansoprazolo</w:t>
      </w:r>
      <w:proofErr w:type="spellEnd"/>
      <w:r w:rsidRPr="001511B1">
        <w:rPr>
          <w:rFonts w:ascii="Calibri" w:hAnsi="Calibri"/>
          <w:lang w:val="it-IT"/>
        </w:rPr>
        <w:t xml:space="preserve"> e </w:t>
      </w:r>
      <w:proofErr w:type="spellStart"/>
      <w:r w:rsidRPr="001511B1">
        <w:rPr>
          <w:rFonts w:ascii="Calibri" w:hAnsi="Calibri"/>
          <w:lang w:val="it-IT"/>
        </w:rPr>
        <w:t>omeprazolo</w:t>
      </w:r>
      <w:proofErr w:type="spellEnd"/>
      <w:r w:rsidRPr="001511B1">
        <w:rPr>
          <w:rFonts w:ascii="Calibri" w:hAnsi="Calibri"/>
          <w:lang w:val="it-IT"/>
        </w:rPr>
        <w:t xml:space="preserve"> continuano a rappresentare i primi principi attivi a brevetto scaduto in termini di spesa convenzionata, mentre </w:t>
      </w:r>
      <w:proofErr w:type="spellStart"/>
      <w:r w:rsidRPr="001511B1">
        <w:rPr>
          <w:rFonts w:ascii="Calibri" w:hAnsi="Calibri"/>
          <w:lang w:val="it-IT"/>
        </w:rPr>
        <w:t>octreotide</w:t>
      </w:r>
      <w:proofErr w:type="spellEnd"/>
      <w:r w:rsidRPr="001511B1">
        <w:rPr>
          <w:rFonts w:ascii="Calibri" w:hAnsi="Calibri"/>
          <w:lang w:val="it-IT"/>
        </w:rPr>
        <w:t xml:space="preserve">, </w:t>
      </w:r>
      <w:proofErr w:type="spellStart"/>
      <w:r w:rsidRPr="001511B1">
        <w:rPr>
          <w:rFonts w:ascii="Calibri" w:hAnsi="Calibri"/>
          <w:lang w:val="it-IT"/>
        </w:rPr>
        <w:t>quetiapina</w:t>
      </w:r>
      <w:proofErr w:type="spellEnd"/>
      <w:r w:rsidRPr="001511B1">
        <w:rPr>
          <w:rFonts w:ascii="Calibri" w:hAnsi="Calibri"/>
          <w:lang w:val="it-IT"/>
        </w:rPr>
        <w:t xml:space="preserve"> e sodio cloruro in associazione hanno costituito i principi attivi a maggior spesa tra i farmaci acquistati dalle </w:t>
      </w:r>
      <w:r w:rsidRPr="001511B1">
        <w:rPr>
          <w:rFonts w:ascii="Calibri" w:hAnsi="Calibri"/>
          <w:lang w:val="it-IT"/>
        </w:rPr>
        <w:lastRenderedPageBreak/>
        <w:t xml:space="preserve">strutture sanitarie pubbliche. </w:t>
      </w:r>
      <w:r w:rsidR="007E7D42">
        <w:rPr>
          <w:rFonts w:ascii="Calibri" w:hAnsi="Calibri"/>
          <w:lang w:val="it-IT"/>
        </w:rPr>
        <w:t xml:space="preserve">L'Italia </w:t>
      </w:r>
      <w:r w:rsidR="007E7D42" w:rsidRPr="007E7D42">
        <w:rPr>
          <w:rFonts w:ascii="Calibri" w:hAnsi="Calibri"/>
          <w:lang w:val="it-IT"/>
        </w:rPr>
        <w:t>si colloca al terzo posto</w:t>
      </w:r>
      <w:r w:rsidR="007E7D42">
        <w:rPr>
          <w:rFonts w:ascii="Calibri" w:hAnsi="Calibri"/>
          <w:lang w:val="it-IT"/>
        </w:rPr>
        <w:t xml:space="preserve"> in Europa</w:t>
      </w:r>
      <w:r w:rsidR="007E7D42" w:rsidRPr="007E7D42">
        <w:rPr>
          <w:rFonts w:ascii="Calibri" w:hAnsi="Calibri"/>
          <w:lang w:val="it-IT"/>
        </w:rPr>
        <w:t xml:space="preserve"> in termini di spesa per i farmaci che hanno goduto della copertura brevettuale</w:t>
      </w:r>
      <w:r w:rsidR="007E7D42">
        <w:rPr>
          <w:rFonts w:ascii="Calibri" w:hAnsi="Calibri"/>
          <w:lang w:val="it-IT"/>
        </w:rPr>
        <w:t>.</w:t>
      </w:r>
      <w:r w:rsidR="00607F3C">
        <w:rPr>
          <w:rFonts w:ascii="Calibri" w:hAnsi="Calibri"/>
          <w:lang w:val="it-IT"/>
        </w:rPr>
        <w:t xml:space="preserve"> </w:t>
      </w:r>
      <w:r w:rsidRPr="001511B1">
        <w:rPr>
          <w:rFonts w:ascii="Calibri" w:hAnsi="Calibri"/>
          <w:lang w:val="it-IT"/>
        </w:rPr>
        <w:t xml:space="preserve">Nel 2014 sono stati registrati rilevanti incrementi nell’utilizzo di farmaci </w:t>
      </w:r>
      <w:proofErr w:type="spellStart"/>
      <w:r w:rsidRPr="001511B1">
        <w:rPr>
          <w:rFonts w:ascii="Calibri" w:hAnsi="Calibri"/>
          <w:lang w:val="it-IT"/>
        </w:rPr>
        <w:t>biosimilari</w:t>
      </w:r>
      <w:proofErr w:type="spellEnd"/>
      <w:r w:rsidRPr="001511B1">
        <w:rPr>
          <w:rFonts w:ascii="Calibri" w:hAnsi="Calibri"/>
          <w:lang w:val="it-IT"/>
        </w:rPr>
        <w:t xml:space="preserve">, soprattutto per i </w:t>
      </w:r>
      <w:proofErr w:type="spellStart"/>
      <w:r w:rsidRPr="001511B1">
        <w:rPr>
          <w:rFonts w:ascii="Calibri" w:hAnsi="Calibri"/>
          <w:lang w:val="it-IT"/>
        </w:rPr>
        <w:t>biosimilari</w:t>
      </w:r>
      <w:proofErr w:type="spellEnd"/>
      <w:r w:rsidRPr="001511B1">
        <w:rPr>
          <w:rFonts w:ascii="Calibri" w:hAnsi="Calibri"/>
          <w:lang w:val="it-IT"/>
        </w:rPr>
        <w:t xml:space="preserve"> del </w:t>
      </w:r>
      <w:proofErr w:type="spellStart"/>
      <w:r w:rsidRPr="001511B1">
        <w:rPr>
          <w:rFonts w:ascii="Calibri" w:hAnsi="Calibri"/>
          <w:lang w:val="it-IT"/>
        </w:rPr>
        <w:t>filgrastim</w:t>
      </w:r>
      <w:proofErr w:type="spellEnd"/>
      <w:r w:rsidRPr="001511B1">
        <w:rPr>
          <w:rFonts w:ascii="Calibri" w:hAnsi="Calibri"/>
          <w:lang w:val="it-IT"/>
        </w:rPr>
        <w:t>.</w:t>
      </w:r>
    </w:p>
    <w:p w:rsidR="00F53FEC" w:rsidRPr="001E5C03" w:rsidRDefault="00F53FEC" w:rsidP="001A6526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lang w:val="it-IT"/>
        </w:rPr>
      </w:pPr>
    </w:p>
    <w:p w:rsidR="00065EF7" w:rsidRDefault="00F53FEC" w:rsidP="001A6526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lang w:val="it-IT"/>
        </w:rPr>
      </w:pPr>
      <w:r w:rsidRPr="001E5C03">
        <w:rPr>
          <w:rFonts w:ascii="Calibri" w:hAnsi="Calibri" w:cs="Calibri"/>
          <w:b/>
          <w:lang w:val="it-IT"/>
        </w:rPr>
        <w:t>Consumo e spesa di antibiotici</w:t>
      </w:r>
    </w:p>
    <w:p w:rsidR="00065EF7" w:rsidRDefault="00065EF7" w:rsidP="001A6526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Tahoma"/>
          <w:lang w:val="it-IT"/>
        </w:rPr>
      </w:pPr>
      <w:r w:rsidRPr="00065EF7">
        <w:rPr>
          <w:rFonts w:ascii="Calibri" w:hAnsi="Calibri" w:cs="Tahoma"/>
          <w:lang w:val="it-IT"/>
        </w:rPr>
        <w:t xml:space="preserve">Nel 2014 diminuisce del 3% il consumo di antibiotici, </w:t>
      </w:r>
      <w:r>
        <w:rPr>
          <w:rFonts w:ascii="Calibri" w:hAnsi="Calibri" w:cs="Tahoma"/>
          <w:lang w:val="it-IT"/>
        </w:rPr>
        <w:t xml:space="preserve">mentre </w:t>
      </w:r>
      <w:r w:rsidRPr="00065EF7">
        <w:rPr>
          <w:rFonts w:ascii="Calibri" w:hAnsi="Calibri" w:cs="Tahoma"/>
          <w:lang w:val="it-IT"/>
        </w:rPr>
        <w:t>la spesa si riduce del 2,8%.</w:t>
      </w:r>
      <w:r>
        <w:rPr>
          <w:rFonts w:ascii="Calibri" w:hAnsi="Calibri" w:cs="Tahoma"/>
          <w:lang w:val="it-IT"/>
        </w:rPr>
        <w:t xml:space="preserve"> </w:t>
      </w:r>
      <w:r w:rsidRPr="00065EF7">
        <w:rPr>
          <w:rFonts w:ascii="Calibri" w:hAnsi="Calibri" w:cs="Tahoma"/>
          <w:lang w:val="it-IT"/>
        </w:rPr>
        <w:t xml:space="preserve">I maggiori consumi in Campania, Puglia, Calabria </w:t>
      </w:r>
      <w:r w:rsidR="00607F3C">
        <w:rPr>
          <w:rFonts w:ascii="Calibri" w:hAnsi="Calibri" w:cs="Tahoma"/>
          <w:lang w:val="it-IT"/>
        </w:rPr>
        <w:t xml:space="preserve">e Basilicata, mentre nella Provincia autonoma </w:t>
      </w:r>
      <w:r w:rsidRPr="00065EF7">
        <w:rPr>
          <w:rFonts w:ascii="Calibri" w:hAnsi="Calibri" w:cs="Tahoma"/>
          <w:lang w:val="it-IT"/>
        </w:rPr>
        <w:t>di Bolzano, in Liguria, in Friuli Venezia Giulia e nel Veneto si registrano i consumi più bassi.</w:t>
      </w:r>
      <w:r>
        <w:rPr>
          <w:rFonts w:ascii="Calibri" w:hAnsi="Calibri" w:cs="Tahoma"/>
          <w:lang w:val="it-IT"/>
        </w:rPr>
        <w:t xml:space="preserve"> Le categorie maggiormente impiegate sono state le p</w:t>
      </w:r>
      <w:r w:rsidRPr="00065EF7">
        <w:rPr>
          <w:rFonts w:ascii="Calibri" w:hAnsi="Calibri" w:cs="Tahoma"/>
          <w:lang w:val="it-IT"/>
        </w:rPr>
        <w:t xml:space="preserve">enicilline, seguite da macrolidi e </w:t>
      </w:r>
      <w:proofErr w:type="spellStart"/>
      <w:r w:rsidRPr="00065EF7">
        <w:rPr>
          <w:rFonts w:ascii="Calibri" w:hAnsi="Calibri" w:cs="Tahoma"/>
          <w:lang w:val="it-IT"/>
        </w:rPr>
        <w:t>chinoloni</w:t>
      </w:r>
      <w:proofErr w:type="spellEnd"/>
      <w:r w:rsidRPr="00065EF7">
        <w:rPr>
          <w:rFonts w:ascii="Calibri" w:hAnsi="Calibri" w:cs="Tahoma"/>
          <w:lang w:val="it-IT"/>
        </w:rPr>
        <w:t>.</w:t>
      </w:r>
      <w:r>
        <w:rPr>
          <w:rFonts w:ascii="Calibri" w:hAnsi="Calibri" w:cs="Tahoma"/>
          <w:lang w:val="it-IT"/>
        </w:rPr>
        <w:t xml:space="preserve"> </w:t>
      </w:r>
    </w:p>
    <w:p w:rsidR="00327BBA" w:rsidRDefault="00327BBA" w:rsidP="001A6526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Tahoma"/>
          <w:lang w:val="it-IT"/>
        </w:rPr>
      </w:pPr>
    </w:p>
    <w:p w:rsidR="00F53FEC" w:rsidRPr="001E5C03" w:rsidRDefault="00F53FEC" w:rsidP="001A6526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lang w:val="it-IT"/>
        </w:rPr>
      </w:pPr>
      <w:r w:rsidRPr="001E5C03">
        <w:rPr>
          <w:rFonts w:ascii="Calibri" w:hAnsi="Calibri" w:cs="Calibri"/>
          <w:b/>
          <w:lang w:val="it-IT"/>
        </w:rPr>
        <w:t>Appropriatezza d'uso dei farmaci</w:t>
      </w:r>
    </w:p>
    <w:p w:rsidR="00C802D0" w:rsidRPr="003D6AF8" w:rsidRDefault="006B49CB" w:rsidP="001A6526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Arial"/>
          <w:lang w:val="it-IT"/>
        </w:rPr>
      </w:pPr>
      <w:r w:rsidRPr="003D6AF8">
        <w:rPr>
          <w:rFonts w:ascii="Calibri" w:hAnsi="Calibri" w:cs="Arial"/>
          <w:lang w:val="it-IT"/>
        </w:rPr>
        <w:t xml:space="preserve">Dall'analisi dei dati della Medicina Generale e delle ASL, </w:t>
      </w:r>
      <w:r w:rsidR="003D6AF8" w:rsidRPr="003D6AF8">
        <w:rPr>
          <w:rFonts w:ascii="Calibri" w:hAnsi="Calibri" w:cs="Arial"/>
          <w:lang w:val="it-IT"/>
        </w:rPr>
        <w:t xml:space="preserve">è emerso un miglioramento dei livelli di aderenza </w:t>
      </w:r>
      <w:r w:rsidR="00C207B0" w:rsidRPr="003D6AF8">
        <w:rPr>
          <w:rFonts w:ascii="Calibri" w:hAnsi="Calibri" w:cs="Arial"/>
          <w:lang w:val="it-IT"/>
        </w:rPr>
        <w:t xml:space="preserve">rispetto allo scorso anno </w:t>
      </w:r>
      <w:r w:rsidR="003D6AF8" w:rsidRPr="003D6AF8">
        <w:rPr>
          <w:rFonts w:ascii="Calibri" w:hAnsi="Calibri" w:cs="Arial"/>
          <w:lang w:val="it-IT"/>
        </w:rPr>
        <w:t xml:space="preserve">per i farmaci antipertensivi </w:t>
      </w:r>
      <w:r w:rsidR="00C207B0" w:rsidRPr="003D6AF8">
        <w:rPr>
          <w:rFonts w:ascii="Calibri" w:hAnsi="Calibri" w:cs="Arial"/>
          <w:lang w:val="it-IT"/>
        </w:rPr>
        <w:t xml:space="preserve">(+0,2%) </w:t>
      </w:r>
      <w:r w:rsidR="003D6AF8" w:rsidRPr="003D6AF8">
        <w:rPr>
          <w:rFonts w:ascii="Calibri" w:hAnsi="Calibri" w:cs="Arial"/>
          <w:lang w:val="it-IT"/>
        </w:rPr>
        <w:t>e per gli</w:t>
      </w:r>
      <w:r w:rsidR="00C207B0" w:rsidRPr="003D6AF8">
        <w:rPr>
          <w:rFonts w:ascii="Calibri" w:hAnsi="Calibri" w:cs="Arial"/>
          <w:lang w:val="it-IT"/>
        </w:rPr>
        <w:t xml:space="preserve"> antidepressivi (+0,7%)</w:t>
      </w:r>
      <w:r w:rsidR="003D6AF8" w:rsidRPr="003D6AF8">
        <w:rPr>
          <w:rFonts w:ascii="Calibri" w:hAnsi="Calibri" w:cs="Arial"/>
          <w:lang w:val="it-IT"/>
        </w:rPr>
        <w:t xml:space="preserve">; per questi ultimi si registra </w:t>
      </w:r>
      <w:r w:rsidR="003D6AF8">
        <w:rPr>
          <w:rFonts w:ascii="Calibri" w:hAnsi="Calibri" w:cs="Arial"/>
          <w:lang w:val="it-IT"/>
        </w:rPr>
        <w:t xml:space="preserve">inoltre </w:t>
      </w:r>
      <w:r w:rsidR="003D6AF8" w:rsidRPr="003D6AF8">
        <w:rPr>
          <w:rFonts w:ascii="Calibri" w:hAnsi="Calibri" w:cs="Arial"/>
          <w:lang w:val="it-IT"/>
        </w:rPr>
        <w:t xml:space="preserve">una diminuzione della </w:t>
      </w:r>
      <w:r w:rsidR="00C207B0" w:rsidRPr="003D6AF8">
        <w:rPr>
          <w:rFonts w:ascii="Calibri" w:hAnsi="Calibri" w:cs="Arial"/>
          <w:lang w:val="it-IT"/>
        </w:rPr>
        <w:t xml:space="preserve">percentuale dei </w:t>
      </w:r>
      <w:r w:rsidR="003D6AF8" w:rsidRPr="003D6AF8">
        <w:rPr>
          <w:rFonts w:ascii="Calibri" w:hAnsi="Calibri" w:cs="Arial"/>
          <w:lang w:val="it-IT"/>
        </w:rPr>
        <w:t>pazienti</w:t>
      </w:r>
      <w:r w:rsidR="00C207B0" w:rsidRPr="003D6AF8">
        <w:rPr>
          <w:rFonts w:ascii="Calibri" w:hAnsi="Calibri" w:cs="Arial"/>
          <w:lang w:val="it-IT"/>
        </w:rPr>
        <w:t xml:space="preserve"> che </w:t>
      </w:r>
      <w:r w:rsidR="003D6AF8">
        <w:rPr>
          <w:rFonts w:ascii="Calibri" w:hAnsi="Calibri" w:cs="Arial"/>
          <w:lang w:val="it-IT"/>
        </w:rPr>
        <w:t xml:space="preserve">li </w:t>
      </w:r>
      <w:r w:rsidR="00C207B0" w:rsidRPr="003D6AF8">
        <w:rPr>
          <w:rFonts w:ascii="Calibri" w:hAnsi="Calibri" w:cs="Arial"/>
          <w:lang w:val="it-IT"/>
        </w:rPr>
        <w:t>assumono in maniera occasionale (-1,6%)</w:t>
      </w:r>
      <w:r w:rsidR="003D6AF8" w:rsidRPr="003D6AF8">
        <w:rPr>
          <w:rFonts w:ascii="Calibri" w:hAnsi="Calibri" w:cs="Arial"/>
          <w:lang w:val="it-IT"/>
        </w:rPr>
        <w:t>. Persistono a</w:t>
      </w:r>
      <w:r w:rsidR="00C207B0" w:rsidRPr="003D6AF8">
        <w:rPr>
          <w:rFonts w:ascii="Calibri" w:hAnsi="Calibri" w:cs="Arial"/>
          <w:lang w:val="it-IT"/>
        </w:rPr>
        <w:t xml:space="preserve">mpie aree di </w:t>
      </w:r>
      <w:proofErr w:type="spellStart"/>
      <w:r w:rsidR="00C207B0" w:rsidRPr="003D6AF8">
        <w:rPr>
          <w:rFonts w:ascii="Calibri" w:hAnsi="Calibri" w:cs="Arial"/>
          <w:lang w:val="it-IT"/>
        </w:rPr>
        <w:t>inappropriatezza</w:t>
      </w:r>
      <w:proofErr w:type="spellEnd"/>
      <w:r w:rsidR="00C207B0" w:rsidRPr="003D6AF8">
        <w:rPr>
          <w:rFonts w:ascii="Calibri" w:hAnsi="Calibri" w:cs="Arial"/>
          <w:lang w:val="it-IT"/>
        </w:rPr>
        <w:t xml:space="preserve"> nell'uso degli antibiotici</w:t>
      </w:r>
      <w:r w:rsidR="00607F3C">
        <w:rPr>
          <w:rFonts w:ascii="Calibri" w:hAnsi="Calibri" w:cs="Arial"/>
          <w:lang w:val="it-IT"/>
        </w:rPr>
        <w:t xml:space="preserve"> </w:t>
      </w:r>
      <w:r w:rsidR="003D6AF8">
        <w:rPr>
          <w:rFonts w:ascii="Calibri" w:hAnsi="Calibri" w:cs="Arial"/>
          <w:lang w:val="it-IT"/>
        </w:rPr>
        <w:t>e dei farmaci per i disturbi ostruttivi delle vie respiratorie</w:t>
      </w:r>
      <w:r w:rsidR="003D6AF8" w:rsidRPr="003D6AF8">
        <w:rPr>
          <w:rFonts w:ascii="Calibri" w:hAnsi="Calibri" w:cs="Arial"/>
          <w:lang w:val="it-IT"/>
        </w:rPr>
        <w:t xml:space="preserve">. Le analisi confermano </w:t>
      </w:r>
      <w:r w:rsidR="00C207B0" w:rsidRPr="003D6AF8">
        <w:rPr>
          <w:rFonts w:ascii="Calibri" w:hAnsi="Calibri" w:cs="Arial"/>
          <w:lang w:val="it-IT"/>
        </w:rPr>
        <w:t xml:space="preserve">il trend di forte crescita dei pazienti in trattamento con farmaci antianemici </w:t>
      </w:r>
      <w:proofErr w:type="spellStart"/>
      <w:r w:rsidR="00C207B0" w:rsidRPr="003D6AF8">
        <w:rPr>
          <w:rFonts w:ascii="Calibri" w:hAnsi="Calibri" w:cs="Arial"/>
          <w:lang w:val="it-IT"/>
        </w:rPr>
        <w:t>biosimilari</w:t>
      </w:r>
      <w:proofErr w:type="spellEnd"/>
      <w:r w:rsidR="00C207B0" w:rsidRPr="003D6AF8">
        <w:rPr>
          <w:rFonts w:ascii="Calibri" w:hAnsi="Calibri" w:cs="Arial"/>
          <w:lang w:val="it-IT"/>
        </w:rPr>
        <w:t xml:space="preserve"> (+54,6% rispetto al 2013)</w:t>
      </w:r>
      <w:r w:rsidR="003D6AF8" w:rsidRPr="003D6AF8">
        <w:rPr>
          <w:rFonts w:ascii="Calibri" w:hAnsi="Calibri" w:cs="Arial"/>
          <w:lang w:val="it-IT"/>
        </w:rPr>
        <w:t>, mentre si registra un'importante i</w:t>
      </w:r>
      <w:r w:rsidR="00C207B0" w:rsidRPr="003D6AF8">
        <w:rPr>
          <w:rFonts w:ascii="Calibri" w:hAnsi="Calibri" w:cs="Arial"/>
          <w:lang w:val="it-IT"/>
        </w:rPr>
        <w:t>nversione di tendenza nell'uso degli inibitori di pompa fuori dai</w:t>
      </w:r>
      <w:r w:rsidR="003D6AF8">
        <w:rPr>
          <w:rFonts w:ascii="Calibri" w:hAnsi="Calibri" w:cs="Arial"/>
          <w:lang w:val="it-IT"/>
        </w:rPr>
        <w:t xml:space="preserve"> criteri di rimborsabilità AIFA</w:t>
      </w:r>
      <w:r w:rsidR="00C207B0" w:rsidRPr="003D6AF8">
        <w:rPr>
          <w:rFonts w:ascii="Calibri" w:hAnsi="Calibri" w:cs="Arial"/>
          <w:lang w:val="it-IT"/>
        </w:rPr>
        <w:t xml:space="preserve"> </w:t>
      </w:r>
      <w:r w:rsidR="003D6AF8">
        <w:rPr>
          <w:rFonts w:ascii="Calibri" w:hAnsi="Calibri" w:cs="Arial"/>
          <w:lang w:val="it-IT"/>
        </w:rPr>
        <w:t>(</w:t>
      </w:r>
      <w:r w:rsidR="00C207B0" w:rsidRPr="003D6AF8">
        <w:rPr>
          <w:rFonts w:ascii="Calibri" w:hAnsi="Calibri" w:cs="Arial"/>
          <w:lang w:val="it-IT"/>
        </w:rPr>
        <w:t>-7,2% rispetto al 2013</w:t>
      </w:r>
      <w:r w:rsidR="003D6AF8">
        <w:rPr>
          <w:rFonts w:ascii="Calibri" w:hAnsi="Calibri" w:cs="Arial"/>
          <w:lang w:val="it-IT"/>
        </w:rPr>
        <w:t>)</w:t>
      </w:r>
      <w:r w:rsidR="003D6AF8" w:rsidRPr="003D6AF8">
        <w:rPr>
          <w:rFonts w:ascii="Calibri" w:hAnsi="Calibri" w:cs="Arial"/>
          <w:lang w:val="it-IT"/>
        </w:rPr>
        <w:t>.</w:t>
      </w:r>
    </w:p>
    <w:p w:rsidR="00FD2385" w:rsidRDefault="00FD2385" w:rsidP="001A6526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lang w:val="it-IT"/>
        </w:rPr>
      </w:pPr>
    </w:p>
    <w:p w:rsidR="00FF358D" w:rsidRDefault="00F53FEC" w:rsidP="001A6526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lang w:val="it-IT"/>
        </w:rPr>
      </w:pPr>
      <w:r w:rsidRPr="001E5C03">
        <w:rPr>
          <w:rFonts w:ascii="Calibri" w:hAnsi="Calibri" w:cs="Calibri"/>
          <w:b/>
          <w:lang w:val="it-IT"/>
        </w:rPr>
        <w:t>Andamento delle segnalazioni di reazioni avverse ai farmaci</w:t>
      </w:r>
    </w:p>
    <w:p w:rsidR="00681111" w:rsidRPr="00E359A8" w:rsidRDefault="00681111" w:rsidP="00E359A8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lang w:val="it-IT"/>
        </w:rPr>
      </w:pPr>
      <w:r w:rsidRPr="00681111">
        <w:rPr>
          <w:rFonts w:ascii="Calibri" w:hAnsi="Calibri"/>
          <w:lang w:val="it-IT"/>
        </w:rPr>
        <w:t>Nel corso dell'anno 2014 sono state inserite nella Rete Nazionale di Farmacovigilanza (RNF</w:t>
      </w:r>
      <w:r w:rsidR="006C6C55">
        <w:rPr>
          <w:rFonts w:ascii="Calibri" w:hAnsi="Calibri"/>
          <w:lang w:val="it-IT"/>
        </w:rPr>
        <w:t xml:space="preserve">) </w:t>
      </w:r>
      <w:r w:rsidRPr="00681111">
        <w:rPr>
          <w:rFonts w:ascii="Calibri" w:hAnsi="Calibri"/>
          <w:lang w:val="it-IT"/>
        </w:rPr>
        <w:t>51.204 segnalazioni</w:t>
      </w:r>
      <w:r w:rsidR="006C6C55">
        <w:rPr>
          <w:rFonts w:ascii="Calibri" w:hAnsi="Calibri"/>
          <w:lang w:val="it-IT"/>
        </w:rPr>
        <w:t xml:space="preserve"> di sospette reazioni avverse ai farmaci</w:t>
      </w:r>
      <w:r w:rsidRPr="00681111">
        <w:rPr>
          <w:rFonts w:ascii="Calibri" w:hAnsi="Calibri"/>
          <w:lang w:val="it-IT"/>
        </w:rPr>
        <w:t xml:space="preserve">. Anche quest'anno </w:t>
      </w:r>
      <w:r w:rsidR="00E359A8">
        <w:rPr>
          <w:rFonts w:ascii="Calibri" w:hAnsi="Calibri"/>
          <w:lang w:val="it-IT"/>
        </w:rPr>
        <w:t>il numero delle</w:t>
      </w:r>
      <w:r w:rsidR="006C6C55">
        <w:rPr>
          <w:rFonts w:ascii="Calibri" w:hAnsi="Calibri"/>
          <w:lang w:val="it-IT"/>
        </w:rPr>
        <w:t xml:space="preserve"> segnalazioni è in crescita: nel 2014 i</w:t>
      </w:r>
      <w:r w:rsidR="006C6C55" w:rsidRPr="006C6C55">
        <w:rPr>
          <w:rFonts w:ascii="Calibri" w:hAnsi="Calibri"/>
          <w:lang w:val="it-IT"/>
        </w:rPr>
        <w:t>l tasso è stato di 842 segnalazioni per milione di abitanti</w:t>
      </w:r>
      <w:r w:rsidR="006C6C55">
        <w:rPr>
          <w:rFonts w:ascii="Calibri" w:hAnsi="Calibri"/>
          <w:lang w:val="it-IT"/>
        </w:rPr>
        <w:t>, un</w:t>
      </w:r>
      <w:r w:rsidR="006C6C55" w:rsidRPr="006C6C55">
        <w:rPr>
          <w:rFonts w:ascii="Calibri" w:hAnsi="Calibri"/>
          <w:lang w:val="it-IT"/>
        </w:rPr>
        <w:t xml:space="preserve"> valore </w:t>
      </w:r>
      <w:r w:rsidR="006C6C55">
        <w:rPr>
          <w:rFonts w:ascii="Calibri" w:hAnsi="Calibri"/>
          <w:lang w:val="it-IT"/>
        </w:rPr>
        <w:t xml:space="preserve">che </w:t>
      </w:r>
      <w:r w:rsidR="006C6C55" w:rsidRPr="006C6C55">
        <w:rPr>
          <w:rFonts w:ascii="Calibri" w:hAnsi="Calibri"/>
          <w:lang w:val="it-IT"/>
        </w:rPr>
        <w:t>ha permesso all’Italia di collocarsi nella classifica dell’OMS all’undicesimo posto tra i Paesi al mondo con il più alto tasso di segnalazione e al quarto a livello europeo. È stato registrato un incremento delle segnalazioni rispetto all’anno precedente del +25%.</w:t>
      </w:r>
      <w:r w:rsidR="006C6C55">
        <w:rPr>
          <w:rFonts w:ascii="Calibri" w:hAnsi="Calibri"/>
          <w:lang w:val="it-IT"/>
        </w:rPr>
        <w:t xml:space="preserve"> L'</w:t>
      </w:r>
      <w:r w:rsidR="00FF358D">
        <w:rPr>
          <w:rFonts w:ascii="Calibri" w:hAnsi="Calibri"/>
          <w:lang w:val="it-IT"/>
        </w:rPr>
        <w:t>aumento</w:t>
      </w:r>
      <w:r w:rsidRPr="00681111">
        <w:rPr>
          <w:rFonts w:ascii="Calibri" w:hAnsi="Calibri"/>
          <w:lang w:val="it-IT"/>
        </w:rPr>
        <w:t xml:space="preserve"> è stato osservato principalmente per i vaccini</w:t>
      </w:r>
      <w:r w:rsidR="00D50C29">
        <w:rPr>
          <w:rFonts w:ascii="Calibri" w:hAnsi="Calibri"/>
          <w:lang w:val="it-IT"/>
        </w:rPr>
        <w:t>,</w:t>
      </w:r>
      <w:r w:rsidRPr="00681111">
        <w:rPr>
          <w:rFonts w:ascii="Calibri" w:hAnsi="Calibri"/>
          <w:lang w:val="it-IT"/>
        </w:rPr>
        <w:t xml:space="preserve"> con un +12</w:t>
      </w:r>
      <w:r w:rsidR="00FF358D">
        <w:rPr>
          <w:rFonts w:ascii="Calibri" w:hAnsi="Calibri"/>
          <w:lang w:val="it-IT"/>
        </w:rPr>
        <w:t>5</w:t>
      </w:r>
      <w:r w:rsidRPr="00681111">
        <w:rPr>
          <w:rFonts w:ascii="Calibri" w:hAnsi="Calibri"/>
          <w:lang w:val="it-IT"/>
        </w:rPr>
        <w:t>%</w:t>
      </w:r>
      <w:r w:rsidR="00FF358D">
        <w:rPr>
          <w:rFonts w:ascii="Calibri" w:hAnsi="Calibri"/>
          <w:lang w:val="it-IT"/>
        </w:rPr>
        <w:t xml:space="preserve"> rispetto al 2013</w:t>
      </w:r>
      <w:r w:rsidR="00D50C29">
        <w:rPr>
          <w:rFonts w:ascii="Calibri" w:hAnsi="Calibri"/>
          <w:lang w:val="it-IT"/>
        </w:rPr>
        <w:t>,</w:t>
      </w:r>
      <w:r w:rsidR="00FF358D">
        <w:rPr>
          <w:rFonts w:ascii="Calibri" w:hAnsi="Calibri"/>
          <w:lang w:val="it-IT"/>
        </w:rPr>
        <w:t xml:space="preserve"> che si spiega principalmente con l'avvio di </w:t>
      </w:r>
      <w:r w:rsidRPr="00681111">
        <w:rPr>
          <w:rFonts w:ascii="Calibri" w:hAnsi="Calibri"/>
          <w:lang w:val="it-IT"/>
        </w:rPr>
        <w:t xml:space="preserve">specifici progetti di farmacovigilanza attiva che nell'anno 2014 sono stati focalizzati </w:t>
      </w:r>
      <w:r w:rsidR="00FF358D">
        <w:rPr>
          <w:rFonts w:ascii="Calibri" w:hAnsi="Calibri"/>
          <w:lang w:val="it-IT"/>
        </w:rPr>
        <w:t>principalmente</w:t>
      </w:r>
      <w:r w:rsidRPr="00681111">
        <w:rPr>
          <w:rFonts w:ascii="Calibri" w:hAnsi="Calibri"/>
          <w:lang w:val="it-IT"/>
        </w:rPr>
        <w:t xml:space="preserve"> su questa categoria di medicinali.</w:t>
      </w:r>
    </w:p>
    <w:p w:rsidR="00681111" w:rsidRDefault="00985EE6" w:rsidP="001A6526">
      <w:pPr>
        <w:spacing w:line="360" w:lineRule="auto"/>
        <w:jc w:val="both"/>
        <w:rPr>
          <w:rFonts w:ascii="Calibri" w:hAnsi="Calibri"/>
          <w:lang w:val="it-IT"/>
        </w:rPr>
      </w:pPr>
      <w:r>
        <w:rPr>
          <w:rFonts w:ascii="Calibri" w:hAnsi="Calibri"/>
          <w:lang w:val="it-IT"/>
        </w:rPr>
        <w:t xml:space="preserve">Quasi la metà </w:t>
      </w:r>
      <w:r w:rsidR="00681111" w:rsidRPr="00681111">
        <w:rPr>
          <w:rFonts w:ascii="Calibri" w:hAnsi="Calibri"/>
          <w:lang w:val="it-IT"/>
        </w:rPr>
        <w:t>delle segnalazioni è pervenuto da medici ospedalieri</w:t>
      </w:r>
      <w:r>
        <w:rPr>
          <w:rFonts w:ascii="Calibri" w:hAnsi="Calibri"/>
          <w:lang w:val="it-IT"/>
        </w:rPr>
        <w:t xml:space="preserve"> (</w:t>
      </w:r>
      <w:r w:rsidRPr="00681111">
        <w:rPr>
          <w:rFonts w:ascii="Calibri" w:hAnsi="Calibri"/>
          <w:lang w:val="it-IT"/>
        </w:rPr>
        <w:t>46%</w:t>
      </w:r>
      <w:r>
        <w:rPr>
          <w:rFonts w:ascii="Calibri" w:hAnsi="Calibri"/>
          <w:lang w:val="it-IT"/>
        </w:rPr>
        <w:t>), segu</w:t>
      </w:r>
      <w:r w:rsidR="00FF358D">
        <w:rPr>
          <w:rFonts w:ascii="Calibri" w:hAnsi="Calibri"/>
          <w:lang w:val="it-IT"/>
        </w:rPr>
        <w:t>iti</w:t>
      </w:r>
      <w:r>
        <w:rPr>
          <w:rFonts w:ascii="Calibri" w:hAnsi="Calibri"/>
          <w:lang w:val="it-IT"/>
        </w:rPr>
        <w:t xml:space="preserve"> </w:t>
      </w:r>
      <w:r w:rsidR="00FF358D">
        <w:rPr>
          <w:rFonts w:ascii="Calibri" w:hAnsi="Calibri"/>
          <w:lang w:val="it-IT"/>
        </w:rPr>
        <w:t>da</w:t>
      </w:r>
      <w:r w:rsidR="00681111" w:rsidRPr="00681111">
        <w:rPr>
          <w:rFonts w:ascii="Calibri" w:hAnsi="Calibri"/>
          <w:lang w:val="it-IT"/>
        </w:rPr>
        <w:t xml:space="preserve"> farmacisti (18%) e specialisti (14%). </w:t>
      </w:r>
      <w:r>
        <w:rPr>
          <w:rFonts w:ascii="Calibri" w:hAnsi="Calibri"/>
          <w:lang w:val="it-IT"/>
        </w:rPr>
        <w:t>Ancora basse</w:t>
      </w:r>
      <w:r w:rsidR="00681111" w:rsidRPr="00681111">
        <w:rPr>
          <w:rFonts w:ascii="Calibri" w:hAnsi="Calibri"/>
          <w:lang w:val="it-IT"/>
        </w:rPr>
        <w:t xml:space="preserve"> le segnalazioni dai medici di medicina generale </w:t>
      </w:r>
      <w:r>
        <w:rPr>
          <w:rFonts w:ascii="Calibri" w:hAnsi="Calibri"/>
          <w:lang w:val="it-IT"/>
        </w:rPr>
        <w:t>(7%).</w:t>
      </w:r>
      <w:r w:rsidRPr="00681111">
        <w:rPr>
          <w:rFonts w:ascii="Calibri" w:hAnsi="Calibri"/>
          <w:lang w:val="it-IT"/>
        </w:rPr>
        <w:t xml:space="preserve"> </w:t>
      </w:r>
      <w:r w:rsidR="00681111" w:rsidRPr="00681111">
        <w:rPr>
          <w:rFonts w:ascii="Calibri" w:hAnsi="Calibri"/>
          <w:lang w:val="it-IT"/>
        </w:rPr>
        <w:t xml:space="preserve">È </w:t>
      </w:r>
      <w:r w:rsidR="00681111" w:rsidRPr="00681111">
        <w:rPr>
          <w:rFonts w:ascii="Calibri" w:hAnsi="Calibri"/>
          <w:lang w:val="it-IT"/>
        </w:rPr>
        <w:lastRenderedPageBreak/>
        <w:t>stato registrato anche un notevole incremento (+491%) delle segnalazioni provenienti dalle aziende farmaceutiche.</w:t>
      </w:r>
    </w:p>
    <w:p w:rsidR="006E33F3" w:rsidRPr="00FF358D" w:rsidRDefault="006E33F3" w:rsidP="001A6526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lang w:val="it-IT"/>
        </w:rPr>
      </w:pPr>
      <w:r>
        <w:rPr>
          <w:rFonts w:ascii="Calibri" w:hAnsi="Calibri"/>
          <w:lang w:val="it-IT"/>
        </w:rPr>
        <w:t>La maggior parte delle</w:t>
      </w:r>
      <w:r w:rsidR="00FF358D">
        <w:rPr>
          <w:rFonts w:ascii="Calibri" w:hAnsi="Calibri"/>
          <w:lang w:val="it-IT"/>
        </w:rPr>
        <w:t xml:space="preserve"> segnalazioni pervenute nel 2014</w:t>
      </w:r>
      <w:r>
        <w:rPr>
          <w:rFonts w:ascii="Calibri" w:hAnsi="Calibri"/>
          <w:lang w:val="it-IT"/>
        </w:rPr>
        <w:t xml:space="preserve"> ha riguardato </w:t>
      </w:r>
      <w:r w:rsidR="00FF358D">
        <w:rPr>
          <w:rFonts w:ascii="Calibri" w:hAnsi="Calibri"/>
          <w:lang w:val="it-IT"/>
        </w:rPr>
        <w:t xml:space="preserve">i farmaci antineoplastici e </w:t>
      </w:r>
      <w:r w:rsidRPr="006E33F3">
        <w:rPr>
          <w:rFonts w:ascii="Calibri" w:hAnsi="Calibri"/>
          <w:lang w:val="it-IT"/>
        </w:rPr>
        <w:t>immunomodulatori</w:t>
      </w:r>
      <w:r>
        <w:rPr>
          <w:rFonts w:ascii="Calibri" w:hAnsi="Calibri"/>
          <w:lang w:val="it-IT"/>
        </w:rPr>
        <w:t xml:space="preserve"> (</w:t>
      </w:r>
      <w:r w:rsidR="00FF358D" w:rsidRPr="00FF358D">
        <w:rPr>
          <w:rFonts w:ascii="Calibri" w:hAnsi="Calibri"/>
          <w:lang w:val="it-IT"/>
        </w:rPr>
        <w:t>17%</w:t>
      </w:r>
      <w:r>
        <w:rPr>
          <w:rFonts w:ascii="Calibri" w:hAnsi="Calibri"/>
          <w:lang w:val="it-IT"/>
        </w:rPr>
        <w:t>)</w:t>
      </w:r>
      <w:r w:rsidRPr="006E33F3">
        <w:rPr>
          <w:rFonts w:ascii="Calibri" w:hAnsi="Calibri"/>
          <w:lang w:val="it-IT"/>
        </w:rPr>
        <w:t xml:space="preserve">, </w:t>
      </w:r>
      <w:r>
        <w:rPr>
          <w:rFonts w:ascii="Calibri" w:hAnsi="Calibri"/>
          <w:lang w:val="it-IT"/>
        </w:rPr>
        <w:t xml:space="preserve">seguiti </w:t>
      </w:r>
      <w:r w:rsidR="00FF358D">
        <w:rPr>
          <w:rFonts w:ascii="Calibri" w:hAnsi="Calibri"/>
          <w:lang w:val="it-IT"/>
        </w:rPr>
        <w:t>dai vaccini</w:t>
      </w:r>
      <w:r>
        <w:rPr>
          <w:rFonts w:ascii="Calibri" w:hAnsi="Calibri"/>
          <w:lang w:val="it-IT"/>
        </w:rPr>
        <w:t xml:space="preserve"> (</w:t>
      </w:r>
      <w:r w:rsidR="00FF358D">
        <w:rPr>
          <w:rFonts w:ascii="Calibri" w:hAnsi="Calibri"/>
          <w:lang w:val="it-IT"/>
        </w:rPr>
        <w:t>14%</w:t>
      </w:r>
      <w:r>
        <w:rPr>
          <w:rFonts w:ascii="Calibri" w:hAnsi="Calibri"/>
          <w:lang w:val="it-IT"/>
        </w:rPr>
        <w:t>)</w:t>
      </w:r>
      <w:r w:rsidRPr="006E33F3">
        <w:rPr>
          <w:rFonts w:ascii="Calibri" w:hAnsi="Calibri"/>
          <w:lang w:val="it-IT"/>
        </w:rPr>
        <w:t xml:space="preserve">, </w:t>
      </w:r>
      <w:r w:rsidR="00FF358D">
        <w:rPr>
          <w:rFonts w:ascii="Calibri" w:hAnsi="Calibri"/>
          <w:lang w:val="it-IT"/>
        </w:rPr>
        <w:t xml:space="preserve">dagli antimicrobici generali per uso sistemico (13%), </w:t>
      </w:r>
      <w:r>
        <w:rPr>
          <w:rFonts w:ascii="Calibri" w:hAnsi="Calibri"/>
          <w:lang w:val="it-IT"/>
        </w:rPr>
        <w:t>dai farmaci per il Sistema Nervoso Centrale (</w:t>
      </w:r>
      <w:r w:rsidR="00FF358D">
        <w:rPr>
          <w:rFonts w:ascii="Calibri" w:hAnsi="Calibri"/>
          <w:lang w:val="it-IT"/>
        </w:rPr>
        <w:t>12%</w:t>
      </w:r>
      <w:r>
        <w:rPr>
          <w:rFonts w:ascii="Calibri" w:hAnsi="Calibri"/>
          <w:lang w:val="it-IT"/>
        </w:rPr>
        <w:t>) e da quelli per sangue e organi emopoietici (</w:t>
      </w:r>
      <w:r w:rsidR="00FF358D">
        <w:rPr>
          <w:rFonts w:ascii="Calibri" w:hAnsi="Calibri"/>
          <w:lang w:val="it-IT"/>
        </w:rPr>
        <w:t xml:space="preserve">11%). </w:t>
      </w:r>
      <w:r w:rsidR="00FF358D" w:rsidRPr="00FF358D">
        <w:rPr>
          <w:rFonts w:ascii="Calibri" w:hAnsi="Calibri"/>
          <w:lang w:val="it-IT"/>
        </w:rPr>
        <w:t xml:space="preserve">I principi attivi per cui è stato ricevuto il maggior numero di segnalazioni sono stati il </w:t>
      </w:r>
      <w:proofErr w:type="spellStart"/>
      <w:r w:rsidR="00FF358D" w:rsidRPr="00FF358D">
        <w:rPr>
          <w:rFonts w:ascii="Calibri" w:hAnsi="Calibri"/>
          <w:lang w:val="it-IT"/>
        </w:rPr>
        <w:t>warfarin</w:t>
      </w:r>
      <w:proofErr w:type="spellEnd"/>
      <w:r w:rsidR="00FF358D" w:rsidRPr="00FF358D">
        <w:rPr>
          <w:rFonts w:ascii="Calibri" w:hAnsi="Calibri"/>
          <w:lang w:val="it-IT"/>
        </w:rPr>
        <w:t>, l’</w:t>
      </w:r>
      <w:proofErr w:type="spellStart"/>
      <w:r w:rsidR="00FF358D" w:rsidRPr="00FF358D">
        <w:rPr>
          <w:rFonts w:ascii="Calibri" w:hAnsi="Calibri"/>
          <w:lang w:val="it-IT"/>
        </w:rPr>
        <w:t>amoxicillina</w:t>
      </w:r>
      <w:proofErr w:type="spellEnd"/>
      <w:r w:rsidR="00FF358D" w:rsidRPr="00FF358D">
        <w:rPr>
          <w:rFonts w:ascii="Calibri" w:hAnsi="Calibri"/>
          <w:lang w:val="it-IT"/>
        </w:rPr>
        <w:t xml:space="preserve"> associato all’acido </w:t>
      </w:r>
      <w:proofErr w:type="spellStart"/>
      <w:r w:rsidR="00FF358D" w:rsidRPr="00FF358D">
        <w:rPr>
          <w:rFonts w:ascii="Calibri" w:hAnsi="Calibri"/>
          <w:lang w:val="it-IT"/>
        </w:rPr>
        <w:t>clavulanico</w:t>
      </w:r>
      <w:proofErr w:type="spellEnd"/>
      <w:r w:rsidR="00FF358D" w:rsidRPr="00FF358D">
        <w:rPr>
          <w:rFonts w:ascii="Calibri" w:hAnsi="Calibri"/>
          <w:lang w:val="it-IT"/>
        </w:rPr>
        <w:t xml:space="preserve"> e l’acido acetilsalicilico</w:t>
      </w:r>
      <w:r w:rsidR="00FF358D">
        <w:rPr>
          <w:rFonts w:ascii="Calibri" w:hAnsi="Calibri"/>
          <w:lang w:val="it-IT"/>
        </w:rPr>
        <w:t>.</w:t>
      </w:r>
    </w:p>
    <w:p w:rsidR="00681111" w:rsidRPr="00681111" w:rsidRDefault="00681111" w:rsidP="001A6526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lang w:val="it-IT"/>
        </w:rPr>
      </w:pPr>
      <w:r w:rsidRPr="00681111">
        <w:rPr>
          <w:rFonts w:ascii="Calibri" w:hAnsi="Calibri"/>
          <w:lang w:val="it-IT"/>
        </w:rPr>
        <w:t>La crescita della Farmacovigilanza ha interessato</w:t>
      </w:r>
      <w:r w:rsidR="00D50C29">
        <w:rPr>
          <w:rFonts w:ascii="Calibri" w:hAnsi="Calibri"/>
          <w:lang w:val="it-IT"/>
        </w:rPr>
        <w:t xml:space="preserve"> quasi tutte le Regioni, a</w:t>
      </w:r>
      <w:r w:rsidRPr="00681111">
        <w:rPr>
          <w:rFonts w:ascii="Calibri" w:hAnsi="Calibri"/>
          <w:lang w:val="it-IT"/>
        </w:rPr>
        <w:t xml:space="preserve"> esclusione di Valle d'Aosta (-34%), Basilicata (-30%), Puglia (-29%), Piemonte (-13%), Calabria (-4%), Emilia Romagna (-1%). Rispetto al 2013 gli aumenti più consistenti sono st</w:t>
      </w:r>
      <w:r w:rsidR="00D50C29">
        <w:rPr>
          <w:rFonts w:ascii="Calibri" w:hAnsi="Calibri"/>
          <w:lang w:val="it-IT"/>
        </w:rPr>
        <w:t>ati registrati nella Provincia a</w:t>
      </w:r>
      <w:r w:rsidRPr="00681111">
        <w:rPr>
          <w:rFonts w:ascii="Calibri" w:hAnsi="Calibri"/>
          <w:lang w:val="it-IT"/>
        </w:rPr>
        <w:t xml:space="preserve">utonoma di Trento (+386%), </w:t>
      </w:r>
      <w:r w:rsidR="00D50C29">
        <w:rPr>
          <w:rFonts w:ascii="Calibri" w:hAnsi="Calibri"/>
          <w:lang w:val="it-IT"/>
        </w:rPr>
        <w:t xml:space="preserve">in </w:t>
      </w:r>
      <w:r w:rsidRPr="00681111">
        <w:rPr>
          <w:rFonts w:ascii="Calibri" w:hAnsi="Calibri"/>
          <w:lang w:val="it-IT"/>
        </w:rPr>
        <w:t xml:space="preserve">Molise (+210%), Sicilia (+168%), Liguria (+133%) e </w:t>
      </w:r>
      <w:r w:rsidR="00D50C29">
        <w:rPr>
          <w:rFonts w:ascii="Calibri" w:hAnsi="Calibri"/>
          <w:lang w:val="it-IT"/>
        </w:rPr>
        <w:t xml:space="preserve">in </w:t>
      </w:r>
      <w:r w:rsidRPr="00681111">
        <w:rPr>
          <w:rFonts w:ascii="Calibri" w:hAnsi="Calibri"/>
          <w:lang w:val="it-IT"/>
        </w:rPr>
        <w:t xml:space="preserve">Veneto (+97%). </w:t>
      </w:r>
    </w:p>
    <w:p w:rsidR="00681111" w:rsidRPr="00681111" w:rsidRDefault="00681111" w:rsidP="001A6526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lang w:val="it-IT"/>
        </w:rPr>
      </w:pPr>
      <w:r w:rsidRPr="00681111">
        <w:rPr>
          <w:rFonts w:ascii="Calibri" w:hAnsi="Calibri"/>
          <w:lang w:val="it-IT"/>
        </w:rPr>
        <w:t>Le Regioni con il più alto numero assoluto di segnalazioni e relativo tasso di segnalazione sono state la Lombardia, il Veneto e la Toscana</w:t>
      </w:r>
      <w:r w:rsidR="00D50C29">
        <w:rPr>
          <w:rFonts w:ascii="Calibri" w:hAnsi="Calibri"/>
          <w:lang w:val="it-IT"/>
        </w:rPr>
        <w:t>,</w:t>
      </w:r>
      <w:r w:rsidRPr="00681111">
        <w:rPr>
          <w:rFonts w:ascii="Calibri" w:hAnsi="Calibri"/>
          <w:lang w:val="it-IT"/>
        </w:rPr>
        <w:t xml:space="preserve"> che complessivamente rappresentano più del 50% di tutte le segnalazio</w:t>
      </w:r>
      <w:r w:rsidR="00FF358D">
        <w:rPr>
          <w:rFonts w:ascii="Calibri" w:hAnsi="Calibri"/>
          <w:lang w:val="it-IT"/>
        </w:rPr>
        <w:t>ni dell'anno 2014</w:t>
      </w:r>
      <w:r w:rsidRPr="00681111">
        <w:rPr>
          <w:rFonts w:ascii="Calibri" w:hAnsi="Calibri"/>
          <w:lang w:val="it-IT"/>
        </w:rPr>
        <w:t>.</w:t>
      </w:r>
    </w:p>
    <w:p w:rsidR="00F53FEC" w:rsidRDefault="00F53FEC" w:rsidP="001A6526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sz w:val="28"/>
          <w:szCs w:val="28"/>
          <w:lang w:val="it-IT"/>
        </w:rPr>
      </w:pPr>
    </w:p>
    <w:p w:rsidR="0010354B" w:rsidRPr="00F53FEC" w:rsidRDefault="0010354B" w:rsidP="001A6526">
      <w:pPr>
        <w:spacing w:line="360" w:lineRule="auto"/>
        <w:rPr>
          <w:lang w:val="it-IT"/>
        </w:rPr>
      </w:pPr>
    </w:p>
    <w:sectPr w:rsidR="0010354B" w:rsidRPr="00F53FEC" w:rsidSect="0010354B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7BBA" w:rsidRDefault="00327BBA" w:rsidP="00D47987">
      <w:r>
        <w:separator/>
      </w:r>
    </w:p>
  </w:endnote>
  <w:endnote w:type="continuationSeparator" w:id="0">
    <w:p w:rsidR="00327BBA" w:rsidRDefault="00327BBA" w:rsidP="00D479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0"/>
        <w:szCs w:val="20"/>
      </w:rPr>
      <w:id w:val="27024537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:rsidR="00327BBA" w:rsidRPr="00F43234" w:rsidRDefault="00327BBA">
        <w:pPr>
          <w:pStyle w:val="Pidipagina"/>
          <w:jc w:val="right"/>
          <w:rPr>
            <w:sz w:val="20"/>
            <w:szCs w:val="20"/>
          </w:rPr>
        </w:pPr>
        <w:r w:rsidRPr="00F43234">
          <w:rPr>
            <w:rFonts w:asciiTheme="minorHAnsi" w:hAnsiTheme="minorHAnsi"/>
            <w:sz w:val="20"/>
            <w:szCs w:val="20"/>
          </w:rPr>
          <w:fldChar w:fldCharType="begin"/>
        </w:r>
        <w:r w:rsidRPr="00F43234">
          <w:rPr>
            <w:rFonts w:asciiTheme="minorHAnsi" w:hAnsiTheme="minorHAnsi"/>
            <w:sz w:val="20"/>
            <w:szCs w:val="20"/>
          </w:rPr>
          <w:instrText xml:space="preserve"> PAGE   \* MERGEFORMAT </w:instrText>
        </w:r>
        <w:r w:rsidRPr="00F43234">
          <w:rPr>
            <w:rFonts w:asciiTheme="minorHAnsi" w:hAnsiTheme="minorHAnsi"/>
            <w:sz w:val="20"/>
            <w:szCs w:val="20"/>
          </w:rPr>
          <w:fldChar w:fldCharType="separate"/>
        </w:r>
        <w:r w:rsidR="00E014EC">
          <w:rPr>
            <w:rFonts w:asciiTheme="minorHAnsi" w:hAnsiTheme="minorHAnsi"/>
            <w:noProof/>
            <w:sz w:val="20"/>
            <w:szCs w:val="20"/>
          </w:rPr>
          <w:t>7</w:t>
        </w:r>
        <w:r w:rsidRPr="00F43234">
          <w:rPr>
            <w:rFonts w:asciiTheme="minorHAnsi" w:hAnsiTheme="minorHAnsi"/>
            <w:sz w:val="20"/>
            <w:szCs w:val="20"/>
          </w:rPr>
          <w:fldChar w:fldCharType="end"/>
        </w:r>
      </w:p>
    </w:sdtContent>
  </w:sdt>
  <w:p w:rsidR="00327BBA" w:rsidRDefault="00327BBA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7BBA" w:rsidRDefault="00327BBA" w:rsidP="00D47987">
      <w:r>
        <w:separator/>
      </w:r>
    </w:p>
  </w:footnote>
  <w:footnote w:type="continuationSeparator" w:id="0">
    <w:p w:rsidR="00327BBA" w:rsidRDefault="00327BBA" w:rsidP="00D47987">
      <w:r>
        <w:continuationSeparator/>
      </w:r>
    </w:p>
  </w:footnote>
  <w:footnote w:id="1">
    <w:p w:rsidR="00327BBA" w:rsidRPr="00A22388" w:rsidRDefault="00327BBA" w:rsidP="00D47987">
      <w:pPr>
        <w:pStyle w:val="Testonotaapidipagina"/>
        <w:jc w:val="both"/>
        <w:rPr>
          <w:rFonts w:asciiTheme="minorHAnsi" w:hAnsiTheme="minorHAnsi"/>
          <w:lang w:val="it-IT"/>
        </w:rPr>
      </w:pPr>
      <w:r w:rsidRPr="00A22388">
        <w:rPr>
          <w:rStyle w:val="Rimandonotaapidipagina"/>
          <w:rFonts w:asciiTheme="minorHAnsi" w:hAnsiTheme="minorHAnsi"/>
        </w:rPr>
        <w:footnoteRef/>
      </w:r>
      <w:r w:rsidRPr="00A22388">
        <w:rPr>
          <w:rFonts w:asciiTheme="minorHAnsi" w:hAnsiTheme="minorHAnsi"/>
          <w:lang w:val="it-IT"/>
        </w:rPr>
        <w:t xml:space="preserve"> Farmaci erogati dal Servizio Sanitario Nazionale attraverso le farmacie pubbliche e private.</w:t>
      </w:r>
    </w:p>
  </w:footnote>
  <w:footnote w:id="2">
    <w:p w:rsidR="00327BBA" w:rsidRPr="004C5F91" w:rsidRDefault="00327BBA" w:rsidP="00D47987">
      <w:pPr>
        <w:pStyle w:val="Testonotaapidipagina"/>
        <w:jc w:val="both"/>
        <w:rPr>
          <w:lang w:val="it-IT"/>
        </w:rPr>
      </w:pPr>
      <w:r w:rsidRPr="00A22388">
        <w:rPr>
          <w:rStyle w:val="Rimandonotaapidipagina"/>
          <w:rFonts w:asciiTheme="minorHAnsi" w:hAnsiTheme="minorHAnsi"/>
        </w:rPr>
        <w:footnoteRef/>
      </w:r>
      <w:r w:rsidRPr="00A22388">
        <w:rPr>
          <w:rFonts w:asciiTheme="minorHAnsi" w:hAnsiTheme="minorHAnsi"/>
          <w:lang w:val="it-IT"/>
        </w:rPr>
        <w:t xml:space="preserve"> La distribuzione diretta è intesa come la dispensazione, per il tramite delle strutture sanitarie, di medicinali ad assistiti in dimissione da ricovero ospedaliero o a seguito di visite specialistiche; questa distribuzione può avvenire anche attraverso specifici accordi con le farmacie territoriali, pubbliche e private e in tal caso si tratterà di distribuzione per conto.</w:t>
      </w:r>
    </w:p>
  </w:footnote>
  <w:footnote w:id="3">
    <w:p w:rsidR="00327BBA" w:rsidRPr="00FB7000" w:rsidRDefault="00327BBA" w:rsidP="00396907">
      <w:pPr>
        <w:pStyle w:val="Testonotaapidipagina"/>
        <w:rPr>
          <w:lang w:val="it-IT"/>
        </w:rPr>
      </w:pPr>
      <w:r>
        <w:rPr>
          <w:rStyle w:val="Rimandonotaapidipagina"/>
        </w:rPr>
        <w:footnoteRef/>
      </w:r>
      <w:r w:rsidRPr="00FB7000">
        <w:rPr>
          <w:lang w:val="it-IT"/>
        </w:rPr>
        <w:t xml:space="preserve"> </w:t>
      </w:r>
      <w:r w:rsidRPr="00FB7000">
        <w:rPr>
          <w:rFonts w:asciiTheme="minorHAnsi" w:hAnsiTheme="minorHAnsi"/>
          <w:lang w:val="it-IT"/>
        </w:rPr>
        <w:t>La percentuale di assistibili che hanno ricevuto almeno una prescrizione nel corso dell’anno.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D7F66"/>
    <w:multiLevelType w:val="hybridMultilevel"/>
    <w:tmpl w:val="21A06B3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C9A142A"/>
    <w:multiLevelType w:val="hybridMultilevel"/>
    <w:tmpl w:val="9F0C0AB2"/>
    <w:lvl w:ilvl="0" w:tplc="E99A5AA6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E4D1E47"/>
    <w:multiLevelType w:val="hybridMultilevel"/>
    <w:tmpl w:val="0600909C"/>
    <w:lvl w:ilvl="0" w:tplc="468E3F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0A0883"/>
    <w:multiLevelType w:val="hybridMultilevel"/>
    <w:tmpl w:val="5B46E48C"/>
    <w:lvl w:ilvl="0" w:tplc="0410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3FA97BA8"/>
    <w:multiLevelType w:val="hybridMultilevel"/>
    <w:tmpl w:val="7EDA07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5923C7"/>
    <w:multiLevelType w:val="hybridMultilevel"/>
    <w:tmpl w:val="90D855CA"/>
    <w:lvl w:ilvl="0" w:tplc="E99A5A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0706"/>
    <w:rsid w:val="00061580"/>
    <w:rsid w:val="00065EF7"/>
    <w:rsid w:val="000D6169"/>
    <w:rsid w:val="000E0706"/>
    <w:rsid w:val="000F6AA8"/>
    <w:rsid w:val="000F7751"/>
    <w:rsid w:val="0010354B"/>
    <w:rsid w:val="0013215C"/>
    <w:rsid w:val="001335A1"/>
    <w:rsid w:val="001511B1"/>
    <w:rsid w:val="00163D10"/>
    <w:rsid w:val="001A6526"/>
    <w:rsid w:val="001B0BFC"/>
    <w:rsid w:val="001E5C03"/>
    <w:rsid w:val="0021727A"/>
    <w:rsid w:val="00226EFE"/>
    <w:rsid w:val="00283D34"/>
    <w:rsid w:val="00286462"/>
    <w:rsid w:val="002914DA"/>
    <w:rsid w:val="002974D9"/>
    <w:rsid w:val="002B3226"/>
    <w:rsid w:val="002D59D7"/>
    <w:rsid w:val="00311704"/>
    <w:rsid w:val="00320383"/>
    <w:rsid w:val="00327BBA"/>
    <w:rsid w:val="003369EE"/>
    <w:rsid w:val="00352B63"/>
    <w:rsid w:val="00376966"/>
    <w:rsid w:val="00396907"/>
    <w:rsid w:val="003B0E4E"/>
    <w:rsid w:val="003B41D6"/>
    <w:rsid w:val="003D6AF8"/>
    <w:rsid w:val="003E4F63"/>
    <w:rsid w:val="003F5393"/>
    <w:rsid w:val="00402AAD"/>
    <w:rsid w:val="00455AB9"/>
    <w:rsid w:val="004E6E4B"/>
    <w:rsid w:val="00531932"/>
    <w:rsid w:val="005319C5"/>
    <w:rsid w:val="00534A86"/>
    <w:rsid w:val="00537A33"/>
    <w:rsid w:val="00544DF7"/>
    <w:rsid w:val="005645FB"/>
    <w:rsid w:val="00564E4B"/>
    <w:rsid w:val="005720D9"/>
    <w:rsid w:val="005A2BF8"/>
    <w:rsid w:val="00607F3C"/>
    <w:rsid w:val="006452DC"/>
    <w:rsid w:val="0065289E"/>
    <w:rsid w:val="00657059"/>
    <w:rsid w:val="00681111"/>
    <w:rsid w:val="006849D3"/>
    <w:rsid w:val="00693143"/>
    <w:rsid w:val="006A17B8"/>
    <w:rsid w:val="006B49CB"/>
    <w:rsid w:val="006C3A93"/>
    <w:rsid w:val="006C6C55"/>
    <w:rsid w:val="006D41E1"/>
    <w:rsid w:val="006D7F32"/>
    <w:rsid w:val="006E33F3"/>
    <w:rsid w:val="007C3BDE"/>
    <w:rsid w:val="007C43CC"/>
    <w:rsid w:val="007E7D42"/>
    <w:rsid w:val="007E7D8F"/>
    <w:rsid w:val="00856189"/>
    <w:rsid w:val="009204D6"/>
    <w:rsid w:val="00922F92"/>
    <w:rsid w:val="00985EE6"/>
    <w:rsid w:val="009B0A3B"/>
    <w:rsid w:val="009B17CC"/>
    <w:rsid w:val="009D6880"/>
    <w:rsid w:val="009F4E0A"/>
    <w:rsid w:val="00A2196B"/>
    <w:rsid w:val="00A71892"/>
    <w:rsid w:val="00A76660"/>
    <w:rsid w:val="00B0025D"/>
    <w:rsid w:val="00B101D9"/>
    <w:rsid w:val="00B55CE2"/>
    <w:rsid w:val="00B65757"/>
    <w:rsid w:val="00BB102E"/>
    <w:rsid w:val="00BB7137"/>
    <w:rsid w:val="00BF484E"/>
    <w:rsid w:val="00BF4BD5"/>
    <w:rsid w:val="00C207B0"/>
    <w:rsid w:val="00C35D98"/>
    <w:rsid w:val="00C643ED"/>
    <w:rsid w:val="00C802D0"/>
    <w:rsid w:val="00C82EC1"/>
    <w:rsid w:val="00CF5DAA"/>
    <w:rsid w:val="00D27791"/>
    <w:rsid w:val="00D47987"/>
    <w:rsid w:val="00D50C29"/>
    <w:rsid w:val="00D7154D"/>
    <w:rsid w:val="00DA453C"/>
    <w:rsid w:val="00E014EC"/>
    <w:rsid w:val="00E05155"/>
    <w:rsid w:val="00E359A8"/>
    <w:rsid w:val="00E6613A"/>
    <w:rsid w:val="00EE1B28"/>
    <w:rsid w:val="00F22CB1"/>
    <w:rsid w:val="00F274F7"/>
    <w:rsid w:val="00F27C64"/>
    <w:rsid w:val="00F43234"/>
    <w:rsid w:val="00F53FEC"/>
    <w:rsid w:val="00F853F4"/>
    <w:rsid w:val="00F95E0F"/>
    <w:rsid w:val="00FD2385"/>
    <w:rsid w:val="00FE5DEB"/>
    <w:rsid w:val="00FF35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E070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GB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E070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E0706"/>
    <w:rPr>
      <w:rFonts w:ascii="Tahoma" w:eastAsia="Calibri" w:hAnsi="Tahoma" w:cs="Tahoma"/>
      <w:sz w:val="16"/>
      <w:szCs w:val="16"/>
      <w:lang w:val="en-GB" w:eastAsia="it-IT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D47987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D47987"/>
    <w:rPr>
      <w:rFonts w:ascii="Times New Roman" w:eastAsia="Calibri" w:hAnsi="Times New Roman" w:cs="Times New Roman"/>
      <w:sz w:val="20"/>
      <w:szCs w:val="20"/>
      <w:lang w:val="en-GB" w:eastAsia="it-IT"/>
    </w:rPr>
  </w:style>
  <w:style w:type="character" w:styleId="Rimandonotaapidipagina">
    <w:name w:val="footnote reference"/>
    <w:basedOn w:val="Carpredefinitoparagrafo"/>
    <w:uiPriority w:val="99"/>
    <w:unhideWhenUsed/>
    <w:rsid w:val="00D47987"/>
    <w:rPr>
      <w:vertAlign w:val="superscript"/>
    </w:rPr>
  </w:style>
  <w:style w:type="paragraph" w:styleId="Paragrafoelenco">
    <w:name w:val="List Paragraph"/>
    <w:basedOn w:val="Normale"/>
    <w:uiPriority w:val="99"/>
    <w:qFormat/>
    <w:rsid w:val="006D41E1"/>
    <w:pPr>
      <w:ind w:left="720"/>
      <w:contextualSpacing/>
    </w:pPr>
    <w:rPr>
      <w:rFonts w:eastAsia="Times New Roman"/>
    </w:rPr>
  </w:style>
  <w:style w:type="paragraph" w:customStyle="1" w:styleId="Paragrafoelenco1">
    <w:name w:val="Paragrafo elenco1"/>
    <w:basedOn w:val="Normale"/>
    <w:rsid w:val="00D7154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semiHidden/>
    <w:unhideWhenUsed/>
    <w:rsid w:val="002914D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2914DA"/>
    <w:rPr>
      <w:rFonts w:ascii="Times New Roman" w:eastAsia="Calibri" w:hAnsi="Times New Roman" w:cs="Times New Roman"/>
      <w:sz w:val="24"/>
      <w:szCs w:val="24"/>
      <w:lang w:val="en-GB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2914D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914DA"/>
    <w:rPr>
      <w:rFonts w:ascii="Times New Roman" w:eastAsia="Calibri" w:hAnsi="Times New Roman" w:cs="Times New Roman"/>
      <w:sz w:val="24"/>
      <w:szCs w:val="24"/>
      <w:lang w:val="en-GB"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E070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GB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E070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E0706"/>
    <w:rPr>
      <w:rFonts w:ascii="Tahoma" w:eastAsia="Calibri" w:hAnsi="Tahoma" w:cs="Tahoma"/>
      <w:sz w:val="16"/>
      <w:szCs w:val="16"/>
      <w:lang w:val="en-GB" w:eastAsia="it-IT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D47987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D47987"/>
    <w:rPr>
      <w:rFonts w:ascii="Times New Roman" w:eastAsia="Calibri" w:hAnsi="Times New Roman" w:cs="Times New Roman"/>
      <w:sz w:val="20"/>
      <w:szCs w:val="20"/>
      <w:lang w:val="en-GB" w:eastAsia="it-IT"/>
    </w:rPr>
  </w:style>
  <w:style w:type="character" w:styleId="Rimandonotaapidipagina">
    <w:name w:val="footnote reference"/>
    <w:basedOn w:val="Carpredefinitoparagrafo"/>
    <w:uiPriority w:val="99"/>
    <w:unhideWhenUsed/>
    <w:rsid w:val="00D47987"/>
    <w:rPr>
      <w:vertAlign w:val="superscript"/>
    </w:rPr>
  </w:style>
  <w:style w:type="paragraph" w:styleId="Paragrafoelenco">
    <w:name w:val="List Paragraph"/>
    <w:basedOn w:val="Normale"/>
    <w:uiPriority w:val="99"/>
    <w:qFormat/>
    <w:rsid w:val="006D41E1"/>
    <w:pPr>
      <w:ind w:left="720"/>
      <w:contextualSpacing/>
    </w:pPr>
    <w:rPr>
      <w:rFonts w:eastAsia="Times New Roman"/>
    </w:rPr>
  </w:style>
  <w:style w:type="paragraph" w:customStyle="1" w:styleId="Paragrafoelenco1">
    <w:name w:val="Paragrafo elenco1"/>
    <w:basedOn w:val="Normale"/>
    <w:rsid w:val="00D7154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semiHidden/>
    <w:unhideWhenUsed/>
    <w:rsid w:val="002914D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2914DA"/>
    <w:rPr>
      <w:rFonts w:ascii="Times New Roman" w:eastAsia="Calibri" w:hAnsi="Times New Roman" w:cs="Times New Roman"/>
      <w:sz w:val="24"/>
      <w:szCs w:val="24"/>
      <w:lang w:val="en-GB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2914D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914DA"/>
    <w:rPr>
      <w:rFonts w:ascii="Times New Roman" w:eastAsia="Calibri" w:hAnsi="Times New Roman" w:cs="Times New Roman"/>
      <w:sz w:val="24"/>
      <w:szCs w:val="24"/>
      <w:lang w:val="en-GB"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2391</Words>
  <Characters>13630</Characters>
  <Application>Microsoft Office Word</Application>
  <DocSecurity>0</DocSecurity>
  <Lines>113</Lines>
  <Paragraphs>31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telliniv</dc:creator>
  <cp:lastModifiedBy>telliniv</cp:lastModifiedBy>
  <cp:revision>6</cp:revision>
  <cp:lastPrinted>2015-07-17T08:28:00Z</cp:lastPrinted>
  <dcterms:created xsi:type="dcterms:W3CDTF">2015-07-16T17:27:00Z</dcterms:created>
  <dcterms:modified xsi:type="dcterms:W3CDTF">2015-07-17T08:33:00Z</dcterms:modified>
</cp:coreProperties>
</file>