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772BF" w14:textId="5142D1D4" w:rsidR="004241AC" w:rsidRPr="00EF5F0A" w:rsidRDefault="008F7256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r>
        <w:rPr>
          <w:noProof/>
        </w:rPr>
        <w:drawing>
          <wp:inline distT="0" distB="0" distL="0" distR="0" wp14:anchorId="0B789779" wp14:editId="2C57AE30">
            <wp:extent cx="3091682" cy="1119963"/>
            <wp:effectExtent l="19050" t="0" r="0" b="0"/>
            <wp:docPr id="7" name="Immagine 7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51" cy="112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29DB36" w14:textId="77777777" w:rsidR="004241AC" w:rsidRPr="00EF5F0A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5DCB6794" w14:textId="77777777" w:rsidR="004241AC" w:rsidRPr="00EF5F0A" w:rsidRDefault="00B53B58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Riassunto della Relazione Pubblica </w:t>
      </w:r>
      <w:r w:rsidR="004241AC" w:rsidRPr="00EF5F0A">
        <w:rPr>
          <w:rFonts w:ascii="Calibri" w:hAnsi="Calibri"/>
          <w:b/>
        </w:rPr>
        <w:t>di Valutazione</w:t>
      </w:r>
    </w:p>
    <w:p w14:paraId="5F51851C" w14:textId="77777777" w:rsidR="00B32D81" w:rsidRPr="00EF5F0A" w:rsidRDefault="00B32D81" w:rsidP="00B32D81">
      <w:pPr>
        <w:spacing w:after="0" w:line="240" w:lineRule="auto"/>
        <w:jc w:val="center"/>
        <w:rPr>
          <w:rFonts w:ascii="Calibri" w:hAnsi="Calibri"/>
          <w:b/>
        </w:rPr>
      </w:pPr>
    </w:p>
    <w:p w14:paraId="556C7609" w14:textId="77777777" w:rsidR="009F0F0B" w:rsidRPr="00EF5F0A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  <w:bookmarkStart w:id="0" w:name="Text15"/>
    </w:p>
    <w:p w14:paraId="7070F59A" w14:textId="7004872F" w:rsidR="00587144" w:rsidRDefault="00E26AF7" w:rsidP="00B32D81">
      <w:pPr>
        <w:widowControl w:val="0"/>
        <w:spacing w:after="0" w:line="240" w:lineRule="auto"/>
        <w:jc w:val="center"/>
        <w:rPr>
          <w:rFonts w:ascii="Calibri" w:hAnsi="Calibri"/>
          <w:snapToGrid w:val="0"/>
        </w:rPr>
      </w:pPr>
      <w:r>
        <w:rPr>
          <w:rFonts w:ascii="Calibri" w:hAnsi="Calibri"/>
          <w:b/>
          <w:bCs/>
        </w:rPr>
        <w:t>AMOXICILLINA VI.REL</w:t>
      </w:r>
      <w:r w:rsidR="00587144" w:rsidRPr="00EF5F0A">
        <w:rPr>
          <w:rFonts w:ascii="Calibri" w:hAnsi="Calibri"/>
          <w:snapToGrid w:val="0"/>
        </w:rPr>
        <w:t xml:space="preserve"> </w:t>
      </w:r>
    </w:p>
    <w:p w14:paraId="3CAFF2B6" w14:textId="70C40B25" w:rsidR="004241AC" w:rsidRPr="00EF5F0A" w:rsidRDefault="00DA1945" w:rsidP="00B32D81">
      <w:pPr>
        <w:widowControl w:val="0"/>
        <w:spacing w:after="0" w:line="240" w:lineRule="auto"/>
        <w:jc w:val="center"/>
        <w:rPr>
          <w:rFonts w:ascii="Calibri" w:hAnsi="Calibri"/>
          <w:snapToGrid w:val="0"/>
        </w:rPr>
      </w:pPr>
      <w:r w:rsidRPr="00EF5F0A">
        <w:rPr>
          <w:rFonts w:ascii="Calibri" w:hAnsi="Calibri"/>
          <w:snapToGrid w:val="0"/>
        </w:rPr>
        <w:t>(</w:t>
      </w:r>
      <w:r w:rsidR="00587144">
        <w:rPr>
          <w:rFonts w:ascii="Calibri" w:hAnsi="Calibri"/>
          <w:snapToGrid w:val="0"/>
        </w:rPr>
        <w:t>AMOXICILLINA</w:t>
      </w:r>
      <w:r w:rsidR="004241AC" w:rsidRPr="00EF5F0A">
        <w:rPr>
          <w:rFonts w:ascii="Calibri" w:hAnsi="Calibri"/>
          <w:snapToGrid w:val="0"/>
        </w:rPr>
        <w:t>)</w:t>
      </w:r>
    </w:p>
    <w:p w14:paraId="44FF0862" w14:textId="77777777" w:rsidR="00A15887" w:rsidRPr="00EF5F0A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14:paraId="5A9C4120" w14:textId="5C6258A6" w:rsidR="00FF3972" w:rsidRDefault="00E26AF7" w:rsidP="00B32D81">
      <w:pPr>
        <w:spacing w:after="0" w:line="240" w:lineRule="auto"/>
        <w:jc w:val="center"/>
        <w:rPr>
          <w:rFonts w:ascii="Calibri" w:hAnsi="Calibri"/>
          <w:b/>
        </w:rPr>
      </w:pPr>
      <w:r w:rsidRPr="00E26AF7">
        <w:rPr>
          <w:rFonts w:ascii="Calibri" w:hAnsi="Calibri"/>
          <w:b/>
        </w:rPr>
        <w:t>VI.REL PHARMA S.R.L.</w:t>
      </w:r>
    </w:p>
    <w:p w14:paraId="43EFCD91" w14:textId="77777777" w:rsidR="00E26AF7" w:rsidRPr="00EF5F0A" w:rsidRDefault="00E26AF7" w:rsidP="00B32D81">
      <w:pPr>
        <w:spacing w:after="0" w:line="240" w:lineRule="auto"/>
        <w:jc w:val="center"/>
        <w:rPr>
          <w:rFonts w:ascii="Calibri" w:hAnsi="Calibri"/>
          <w:b/>
        </w:rPr>
      </w:pPr>
    </w:p>
    <w:p w14:paraId="377B580B" w14:textId="7C618608" w:rsidR="004241AC" w:rsidRPr="00EF5F0A" w:rsidRDefault="004241AC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 xml:space="preserve">Numero di </w:t>
      </w:r>
      <w:r w:rsidR="00090634" w:rsidRPr="00EF5F0A">
        <w:rPr>
          <w:rFonts w:ascii="Calibri" w:hAnsi="Calibri"/>
          <w:b/>
        </w:rPr>
        <w:t>AIC: 0</w:t>
      </w:r>
      <w:r w:rsidR="00DF2BA7">
        <w:rPr>
          <w:rFonts w:ascii="Calibri" w:hAnsi="Calibri"/>
          <w:b/>
        </w:rPr>
        <w:t>4</w:t>
      </w:r>
      <w:r w:rsidR="00587144">
        <w:rPr>
          <w:rFonts w:ascii="Calibri" w:hAnsi="Calibri"/>
          <w:b/>
        </w:rPr>
        <w:t>6</w:t>
      </w:r>
      <w:r w:rsidR="00E26AF7">
        <w:rPr>
          <w:rFonts w:ascii="Calibri" w:hAnsi="Calibri"/>
          <w:b/>
        </w:rPr>
        <w:t>905</w:t>
      </w:r>
    </w:p>
    <w:bookmarkEnd w:id="0"/>
    <w:p w14:paraId="11ED7BA9" w14:textId="77777777" w:rsidR="00B32D81" w:rsidRPr="00EF5F0A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</w:rPr>
      </w:pPr>
      <w:r w:rsidRPr="00EF5F0A">
        <w:rPr>
          <w:rFonts w:ascii="Calibri" w:eastAsia="Calibri" w:hAnsi="Calibri" w:cs="Calibri"/>
          <w:b/>
          <w:color w:val="000000"/>
        </w:rPr>
        <w:t xml:space="preserve"> </w:t>
      </w:r>
    </w:p>
    <w:p w14:paraId="5EADB7D1" w14:textId="77777777" w:rsidR="004241AC" w:rsidRPr="00EF5F0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4971BA52" w14:textId="38356CC9" w:rsidR="004241AC" w:rsidRPr="002B6744" w:rsidRDefault="004241AC" w:rsidP="00B32D81">
      <w:pPr>
        <w:widowControl w:val="0"/>
        <w:spacing w:after="0" w:line="240" w:lineRule="auto"/>
        <w:jc w:val="both"/>
        <w:rPr>
          <w:rFonts w:ascii="Calibri" w:hAnsi="Calibri" w:cs="Times New Roman"/>
          <w:bCs/>
          <w:color w:val="000000"/>
        </w:rPr>
      </w:pPr>
      <w:r w:rsidRPr="002B6744">
        <w:rPr>
          <w:rFonts w:ascii="Calibri" w:eastAsia="Calibri" w:hAnsi="Calibri" w:cs="Calibri"/>
          <w:color w:val="000000"/>
        </w:rPr>
        <w:t xml:space="preserve">Questa è la sintesi del </w:t>
      </w:r>
      <w:r w:rsidR="00322BF5" w:rsidRPr="002B6744">
        <w:rPr>
          <w:rFonts w:ascii="Calibri" w:eastAsia="Calibri" w:hAnsi="Calibri" w:cs="Calibri"/>
          <w:i/>
          <w:color w:val="000000"/>
        </w:rPr>
        <w:t>Public Assessment Report</w:t>
      </w:r>
      <w:r w:rsidRPr="002B6744">
        <w:rPr>
          <w:rFonts w:ascii="Calibri" w:eastAsia="Calibri" w:hAnsi="Calibri" w:cs="Calibri"/>
          <w:color w:val="000000"/>
        </w:rPr>
        <w:t xml:space="preserve"> (PAR) per </w:t>
      </w:r>
      <w:r w:rsidR="00E26AF7">
        <w:rPr>
          <w:rFonts w:cs="Times New Roman"/>
          <w:bCs/>
        </w:rPr>
        <w:t>AMOXICILLINA VI.REL</w:t>
      </w:r>
      <w:r w:rsidR="00DA3366">
        <w:rPr>
          <w:rFonts w:cs="Times New Roman"/>
          <w:bCs/>
        </w:rPr>
        <w:t xml:space="preserve">. </w:t>
      </w:r>
      <w:r w:rsidRPr="002B6744">
        <w:rPr>
          <w:rFonts w:ascii="Calibri" w:eastAsia="Calibri" w:hAnsi="Calibri" w:cs="Calibri"/>
          <w:color w:val="000000"/>
        </w:rPr>
        <w:t xml:space="preserve">Esso spiega come </w:t>
      </w:r>
      <w:r w:rsidR="00E26AF7">
        <w:rPr>
          <w:rFonts w:cs="Times New Roman"/>
          <w:bCs/>
        </w:rPr>
        <w:t>AMOXICILLINA VI.REL</w:t>
      </w:r>
      <w:r w:rsidR="002B6744" w:rsidRPr="002B6744">
        <w:rPr>
          <w:rFonts w:cs="Times New Roman"/>
          <w:bCs/>
        </w:rPr>
        <w:t xml:space="preserve"> </w:t>
      </w:r>
      <w:r w:rsidRPr="002B6744">
        <w:rPr>
          <w:rFonts w:ascii="Calibri" w:eastAsia="Calibri" w:hAnsi="Calibri" w:cs="Calibri"/>
          <w:color w:val="000000"/>
        </w:rPr>
        <w:t xml:space="preserve">è stato valutato dalla Commissione Tecnico-Scientifica (CTS) e sue le condizioni </w:t>
      </w:r>
      <w:r w:rsidR="005D53B9" w:rsidRPr="002B6744">
        <w:rPr>
          <w:rFonts w:ascii="Calibri" w:eastAsia="Calibri" w:hAnsi="Calibri" w:cs="Calibri"/>
          <w:color w:val="000000"/>
        </w:rPr>
        <w:t xml:space="preserve">di impiego. Non intende fornire </w:t>
      </w:r>
      <w:r w:rsidRPr="002B6744">
        <w:rPr>
          <w:rFonts w:ascii="Calibri" w:eastAsia="Calibri" w:hAnsi="Calibri" w:cs="Calibri"/>
          <w:color w:val="000000"/>
        </w:rPr>
        <w:t xml:space="preserve">consigli pratici su come utilizzare </w:t>
      </w:r>
      <w:r w:rsidR="00E26AF7">
        <w:rPr>
          <w:rFonts w:cs="Times New Roman"/>
          <w:bCs/>
        </w:rPr>
        <w:t xml:space="preserve">AMOXICILLINA </w:t>
      </w:r>
      <w:proofErr w:type="gramStart"/>
      <w:r w:rsidR="00E26AF7">
        <w:rPr>
          <w:rFonts w:cs="Times New Roman"/>
          <w:bCs/>
        </w:rPr>
        <w:t>VI.REL</w:t>
      </w:r>
      <w:r w:rsidR="002B6744" w:rsidRPr="002B6744">
        <w:rPr>
          <w:rFonts w:cs="Times New Roman"/>
          <w:bCs/>
        </w:rPr>
        <w:t xml:space="preserve"> </w:t>
      </w:r>
      <w:r w:rsidR="00FF3972" w:rsidRPr="002B6744">
        <w:rPr>
          <w:rFonts w:ascii="Calibri" w:eastAsia="Calibri" w:hAnsi="Calibri" w:cs="Calibri"/>
          <w:color w:val="000000"/>
        </w:rPr>
        <w:t>.</w:t>
      </w:r>
      <w:proofErr w:type="gramEnd"/>
    </w:p>
    <w:p w14:paraId="2B05BD1F" w14:textId="41C2BE4C" w:rsidR="004241AC" w:rsidRPr="002B6744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B6744">
        <w:rPr>
          <w:rFonts w:ascii="Calibri" w:eastAsia="Calibri" w:hAnsi="Calibri" w:cs="Calibri"/>
          <w:color w:val="000000"/>
        </w:rPr>
        <w:t>Per informazioni pratiche sull'utilizzo di</w:t>
      </w:r>
      <w:r w:rsidRPr="002B6744">
        <w:rPr>
          <w:rFonts w:ascii="Calibri" w:eastAsia="Calibri" w:hAnsi="Calibri" w:cs="Calibri"/>
          <w:bCs/>
          <w:color w:val="000000"/>
        </w:rPr>
        <w:t xml:space="preserve"> </w:t>
      </w:r>
      <w:r w:rsidR="00E26AF7">
        <w:rPr>
          <w:rFonts w:cs="Times New Roman"/>
          <w:bCs/>
        </w:rPr>
        <w:t>AMOXICILLINA VI.REL</w:t>
      </w:r>
      <w:r w:rsidR="002B6744" w:rsidRPr="002B6744">
        <w:rPr>
          <w:rFonts w:cs="Times New Roman"/>
          <w:bCs/>
        </w:rPr>
        <w:t xml:space="preserve"> </w:t>
      </w:r>
      <w:r w:rsidRPr="002B6744">
        <w:rPr>
          <w:rFonts w:ascii="Calibri" w:eastAsia="Calibri" w:hAnsi="Calibri" w:cs="Calibri"/>
          <w:color w:val="000000"/>
        </w:rPr>
        <w:t xml:space="preserve">i pazienti devono consultare il foglio illustrativo o contattare il loro medico o </w:t>
      </w:r>
      <w:r w:rsidR="00FA55B0" w:rsidRPr="002B6744">
        <w:rPr>
          <w:rFonts w:ascii="Calibri" w:eastAsia="Calibri" w:hAnsi="Calibri" w:cs="Calibri"/>
          <w:color w:val="000000"/>
        </w:rPr>
        <w:t xml:space="preserve">il </w:t>
      </w:r>
      <w:r w:rsidRPr="002B6744">
        <w:rPr>
          <w:rFonts w:ascii="Calibri" w:eastAsia="Calibri" w:hAnsi="Calibri" w:cs="Calibri"/>
          <w:color w:val="000000"/>
        </w:rPr>
        <w:t xml:space="preserve">farmacista. </w:t>
      </w:r>
    </w:p>
    <w:p w14:paraId="1635263B" w14:textId="77777777" w:rsidR="004241AC" w:rsidRPr="00587144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1008625B" w14:textId="54988E4B" w:rsidR="004241AC" w:rsidRPr="002B6744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B6744">
        <w:rPr>
          <w:rFonts w:ascii="Calibri" w:eastAsia="Calibri" w:hAnsi="Calibri" w:cs="Calibri"/>
          <w:b/>
          <w:bCs/>
          <w:color w:val="000000"/>
        </w:rPr>
        <w:t xml:space="preserve">1) CHE COS’È </w:t>
      </w:r>
      <w:r w:rsidR="00E26AF7">
        <w:rPr>
          <w:rFonts w:ascii="Calibri" w:eastAsia="Calibri" w:hAnsi="Calibri" w:cs="Calibri"/>
          <w:b/>
          <w:color w:val="000000"/>
        </w:rPr>
        <w:t>AMOXICILLINA VI.REL</w:t>
      </w:r>
      <w:r w:rsidR="002B6744" w:rsidRPr="002B6744">
        <w:rPr>
          <w:rFonts w:ascii="Calibri" w:eastAsia="Calibri" w:hAnsi="Calibri" w:cs="Calibri"/>
          <w:b/>
          <w:color w:val="000000"/>
        </w:rPr>
        <w:t xml:space="preserve"> </w:t>
      </w:r>
      <w:r w:rsidR="003A0AA5" w:rsidRPr="002B6744">
        <w:rPr>
          <w:rFonts w:ascii="Calibri" w:eastAsia="Calibri" w:hAnsi="Calibri" w:cs="Calibri"/>
          <w:b/>
          <w:bCs/>
          <w:color w:val="000000"/>
        </w:rPr>
        <w:t>E A COSA SERVE</w:t>
      </w:r>
      <w:r w:rsidRPr="002B6744">
        <w:rPr>
          <w:rFonts w:ascii="Calibri" w:eastAsia="Calibri" w:hAnsi="Calibri" w:cs="Calibri"/>
          <w:b/>
          <w:bCs/>
          <w:color w:val="000000"/>
        </w:rPr>
        <w:t xml:space="preserve">? </w:t>
      </w:r>
    </w:p>
    <w:p w14:paraId="2CB1E406" w14:textId="7D6DB9F3" w:rsidR="00B53B58" w:rsidRPr="00587144" w:rsidRDefault="00E26AF7" w:rsidP="004A3172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  <w:highlight w:val="yellow"/>
        </w:rPr>
      </w:pPr>
      <w:r>
        <w:rPr>
          <w:rFonts w:ascii="Calibri" w:eastAsia="Calibri" w:hAnsi="Calibri" w:cs="Calibri"/>
          <w:color w:val="000000"/>
        </w:rPr>
        <w:t>AMOXICILLINA VI.REL</w:t>
      </w:r>
      <w:r w:rsidR="002B6744" w:rsidRPr="002B6744">
        <w:rPr>
          <w:rFonts w:ascii="Calibri" w:eastAsia="Calibri" w:hAnsi="Calibri" w:cs="Calibri"/>
          <w:color w:val="000000"/>
        </w:rPr>
        <w:t xml:space="preserve"> </w:t>
      </w:r>
      <w:r w:rsidR="004241AC" w:rsidRPr="002B6744">
        <w:rPr>
          <w:rFonts w:ascii="Calibri" w:eastAsia="Calibri" w:hAnsi="Calibri" w:cs="Calibri"/>
          <w:color w:val="000000"/>
        </w:rPr>
        <w:t xml:space="preserve">è un medicinale contenente </w:t>
      </w:r>
      <w:r w:rsidR="00062636" w:rsidRPr="002B6744">
        <w:rPr>
          <w:rFonts w:ascii="Calibri" w:eastAsia="Calibri" w:hAnsi="Calibri" w:cs="Calibri"/>
          <w:color w:val="000000"/>
        </w:rPr>
        <w:t>i</w:t>
      </w:r>
      <w:r w:rsidR="005F2D30" w:rsidRPr="002B6744">
        <w:rPr>
          <w:rFonts w:ascii="Calibri" w:eastAsia="Calibri" w:hAnsi="Calibri" w:cs="Calibri"/>
          <w:color w:val="000000"/>
        </w:rPr>
        <w:t>l</w:t>
      </w:r>
      <w:r w:rsidR="004241AC" w:rsidRPr="002B6744">
        <w:rPr>
          <w:rFonts w:ascii="Calibri" w:eastAsia="Calibri" w:hAnsi="Calibri" w:cs="Calibri"/>
          <w:color w:val="000000"/>
        </w:rPr>
        <w:t xml:space="preserve"> principi</w:t>
      </w:r>
      <w:r w:rsidR="005F2D30" w:rsidRPr="002B6744">
        <w:rPr>
          <w:rFonts w:ascii="Calibri" w:eastAsia="Calibri" w:hAnsi="Calibri" w:cs="Calibri"/>
          <w:color w:val="000000"/>
        </w:rPr>
        <w:t>o</w:t>
      </w:r>
      <w:r w:rsidR="004241AC" w:rsidRPr="002B6744">
        <w:rPr>
          <w:rFonts w:ascii="Calibri" w:eastAsia="Calibri" w:hAnsi="Calibri" w:cs="Calibri"/>
          <w:color w:val="000000"/>
        </w:rPr>
        <w:t xml:space="preserve"> attiv</w:t>
      </w:r>
      <w:r w:rsidR="005F2D30" w:rsidRPr="002B6744">
        <w:rPr>
          <w:rFonts w:ascii="Calibri" w:eastAsia="Calibri" w:hAnsi="Calibri" w:cs="Calibri"/>
          <w:color w:val="000000"/>
        </w:rPr>
        <w:t>o</w:t>
      </w:r>
      <w:r w:rsidR="00D8197E" w:rsidRPr="002B6744">
        <w:rPr>
          <w:rFonts w:ascii="Calibri" w:eastAsia="Calibri" w:hAnsi="Calibri" w:cs="Calibri"/>
          <w:color w:val="000000"/>
        </w:rPr>
        <w:t xml:space="preserve"> </w:t>
      </w:r>
      <w:r w:rsidR="002B6744" w:rsidRPr="002B6744">
        <w:rPr>
          <w:rFonts w:ascii="Calibri" w:eastAsia="Calibri" w:hAnsi="Calibri" w:cs="Calibri"/>
          <w:color w:val="000000"/>
        </w:rPr>
        <w:t>amoxicillina</w:t>
      </w:r>
      <w:r w:rsidR="00D416F1" w:rsidRPr="002B6744">
        <w:rPr>
          <w:rFonts w:ascii="Calibri" w:eastAsia="Calibri" w:hAnsi="Calibri" w:cs="Calibri"/>
          <w:color w:val="000000"/>
        </w:rPr>
        <w:t xml:space="preserve"> </w:t>
      </w:r>
      <w:r w:rsidR="00D416F1" w:rsidRPr="00EB7847">
        <w:rPr>
          <w:rFonts w:ascii="Calibri" w:eastAsia="Calibri" w:hAnsi="Calibri" w:cs="Calibri"/>
          <w:color w:val="000000"/>
        </w:rPr>
        <w:t xml:space="preserve">ed è disponibile in compresse </w:t>
      </w:r>
      <w:r w:rsidR="002B6744" w:rsidRPr="00EB7847">
        <w:rPr>
          <w:rFonts w:ascii="Calibri" w:eastAsia="Calibri" w:hAnsi="Calibri" w:cs="Calibri"/>
          <w:color w:val="000000"/>
        </w:rPr>
        <w:t>dispersibili</w:t>
      </w:r>
      <w:r w:rsidR="009A1779" w:rsidRPr="00EB7847">
        <w:rPr>
          <w:rFonts w:ascii="Calibri" w:eastAsia="Calibri" w:hAnsi="Calibri" w:cs="Calibri"/>
          <w:color w:val="000000"/>
        </w:rPr>
        <w:t xml:space="preserve"> </w:t>
      </w:r>
      <w:r w:rsidR="009A1779" w:rsidRPr="002B6744">
        <w:rPr>
          <w:rFonts w:ascii="Calibri" w:eastAsia="Calibri" w:hAnsi="Calibri" w:cs="Calibri"/>
          <w:color w:val="000000"/>
        </w:rPr>
        <w:t xml:space="preserve">contenenti </w:t>
      </w:r>
      <w:r w:rsidR="002B6744" w:rsidRPr="002B6744">
        <w:rPr>
          <w:rFonts w:ascii="Calibri" w:eastAsia="Calibri" w:hAnsi="Calibri" w:cs="Calibri"/>
          <w:color w:val="000000"/>
        </w:rPr>
        <w:t>1</w:t>
      </w:r>
      <w:r w:rsidR="00B703F1">
        <w:rPr>
          <w:rFonts w:ascii="Calibri" w:eastAsia="Calibri" w:hAnsi="Calibri" w:cs="Calibri"/>
          <w:color w:val="000000"/>
        </w:rPr>
        <w:t xml:space="preserve"> g</w:t>
      </w:r>
      <w:r w:rsidR="009A1779" w:rsidRPr="002B6744">
        <w:rPr>
          <w:rFonts w:ascii="Calibri" w:eastAsia="Calibri" w:hAnsi="Calibri" w:cs="Calibri"/>
          <w:color w:val="000000"/>
        </w:rPr>
        <w:t xml:space="preserve"> di principio attivo.</w:t>
      </w:r>
    </w:p>
    <w:p w14:paraId="6638CFB3" w14:textId="77777777" w:rsidR="0082286F" w:rsidRPr="00696144" w:rsidRDefault="0082286F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3FFDC980" w14:textId="4D98AE7C" w:rsidR="002B6744" w:rsidRPr="00696144" w:rsidRDefault="00E26AF7" w:rsidP="002B674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ascii="Calibri" w:hAnsi="Calibri" w:cs="Calibri"/>
          <w:color w:val="000000"/>
        </w:rPr>
        <w:t>AMOXICILLINA VI.REL</w:t>
      </w:r>
      <w:r w:rsidR="0017707A" w:rsidRPr="00696144">
        <w:rPr>
          <w:rFonts w:ascii="Calibri" w:hAnsi="Calibri" w:cs="Calibri"/>
          <w:color w:val="000000"/>
        </w:rPr>
        <w:t xml:space="preserve"> </w:t>
      </w:r>
      <w:r w:rsidR="002B6744" w:rsidRPr="00696144">
        <w:rPr>
          <w:rFonts w:eastAsia="Calibri" w:cs="Calibri"/>
          <w:color w:val="000000"/>
        </w:rPr>
        <w:t xml:space="preserve">è un “medicinale generico”, cioè è analogo ad un “medicinale di riferimento”, </w:t>
      </w:r>
      <w:proofErr w:type="spellStart"/>
      <w:r w:rsidR="002B6744" w:rsidRPr="00696144">
        <w:rPr>
          <w:rFonts w:eastAsia="Calibri" w:cs="Calibri"/>
          <w:color w:val="000000"/>
        </w:rPr>
        <w:t>Clamoxyl</w:t>
      </w:r>
      <w:proofErr w:type="spellEnd"/>
      <w:r w:rsidR="002B6744" w:rsidRPr="00696144">
        <w:rPr>
          <w:rFonts w:eastAsia="Calibri" w:cstheme="minorHAnsi"/>
          <w:color w:val="000000"/>
        </w:rPr>
        <w:t>®</w:t>
      </w:r>
      <w:r w:rsidR="002B6744" w:rsidRPr="00696144">
        <w:rPr>
          <w:rFonts w:eastAsia="Calibri" w:cs="Calibri"/>
          <w:color w:val="000000"/>
        </w:rPr>
        <w:t>, già autorizzato in altro paese EU (Francia).</w:t>
      </w:r>
    </w:p>
    <w:p w14:paraId="6F6CE799" w14:textId="77777777" w:rsidR="002B6744" w:rsidRPr="00696144" w:rsidRDefault="002B6744" w:rsidP="00EF5F0A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3413A9D6" w14:textId="5CFFFA72" w:rsidR="0082286F" w:rsidRPr="00696144" w:rsidRDefault="00E26AF7" w:rsidP="0082286F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AMOXICILLINA VI.REL</w:t>
      </w:r>
      <w:r w:rsidR="0082286F" w:rsidRPr="00696144">
        <w:rPr>
          <w:rFonts w:ascii="Calibri" w:eastAsia="Calibri" w:hAnsi="Calibri" w:cs="Calibri"/>
          <w:color w:val="000000"/>
        </w:rPr>
        <w:t xml:space="preserve"> si usa per trattare le infezioni causate da batteri in diverse parti del corpo. </w:t>
      </w:r>
      <w:r>
        <w:rPr>
          <w:rFonts w:ascii="Calibri" w:eastAsia="Calibri" w:hAnsi="Calibri" w:cs="Calibri"/>
          <w:color w:val="000000"/>
        </w:rPr>
        <w:t>AMOXICILLINA VI.REL</w:t>
      </w:r>
      <w:r w:rsidR="0082286F" w:rsidRPr="00696144">
        <w:rPr>
          <w:rFonts w:ascii="Calibri" w:eastAsia="Calibri" w:hAnsi="Calibri" w:cs="Calibri"/>
          <w:color w:val="000000"/>
        </w:rPr>
        <w:t xml:space="preserve"> può essere anche utilizzato in associazione con altri medicinali per il trattamento delle ulcere gastriche.</w:t>
      </w:r>
    </w:p>
    <w:p w14:paraId="638CE5B8" w14:textId="77777777" w:rsidR="00B32D81" w:rsidRPr="00696144" w:rsidRDefault="00B32D81" w:rsidP="00D8197E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2F55B1C4" w14:textId="70DA7FCB" w:rsidR="004241AC" w:rsidRPr="00696144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696144">
        <w:rPr>
          <w:rFonts w:ascii="Calibri" w:eastAsia="Calibri" w:hAnsi="Calibri" w:cs="Calibri"/>
          <w:b/>
          <w:bCs/>
          <w:color w:val="000000"/>
        </w:rPr>
        <w:t xml:space="preserve">2) COME </w:t>
      </w:r>
      <w:r w:rsidR="00FA6089" w:rsidRPr="00696144">
        <w:rPr>
          <w:rFonts w:ascii="Calibri" w:eastAsia="Calibri" w:hAnsi="Calibri" w:cs="Calibri"/>
          <w:b/>
          <w:bCs/>
          <w:color w:val="000000"/>
        </w:rPr>
        <w:t>È</w:t>
      </w:r>
      <w:r w:rsidRPr="00696144">
        <w:rPr>
          <w:rFonts w:ascii="Calibri" w:eastAsia="Calibri" w:hAnsi="Calibri" w:cs="Calibri"/>
          <w:b/>
          <w:bCs/>
          <w:color w:val="000000"/>
        </w:rPr>
        <w:t xml:space="preserve"> PRESCRITTO/USATO </w:t>
      </w:r>
      <w:r w:rsidR="00E26AF7">
        <w:rPr>
          <w:rFonts w:ascii="Calibri" w:eastAsia="Calibri" w:hAnsi="Calibri" w:cs="Calibri"/>
          <w:b/>
          <w:color w:val="000000"/>
        </w:rPr>
        <w:t xml:space="preserve">AMOXICILLINA </w:t>
      </w:r>
      <w:proofErr w:type="gramStart"/>
      <w:r w:rsidR="00E26AF7">
        <w:rPr>
          <w:rFonts w:ascii="Calibri" w:eastAsia="Calibri" w:hAnsi="Calibri" w:cs="Calibri"/>
          <w:b/>
          <w:color w:val="000000"/>
        </w:rPr>
        <w:t>VI.REL</w:t>
      </w:r>
      <w:r w:rsidR="002B6744" w:rsidRPr="00696144">
        <w:rPr>
          <w:rFonts w:ascii="Calibri" w:eastAsia="Calibri" w:hAnsi="Calibri" w:cs="Calibri"/>
          <w:b/>
          <w:color w:val="000000"/>
        </w:rPr>
        <w:t xml:space="preserve"> </w:t>
      </w:r>
      <w:r w:rsidRPr="00696144">
        <w:rPr>
          <w:rFonts w:ascii="Calibri" w:eastAsia="Calibri" w:hAnsi="Calibri" w:cs="Calibri"/>
          <w:b/>
          <w:bCs/>
          <w:color w:val="000000"/>
        </w:rPr>
        <w:t>?</w:t>
      </w:r>
      <w:proofErr w:type="gramEnd"/>
    </w:p>
    <w:p w14:paraId="05917197" w14:textId="038BD061" w:rsidR="007935FE" w:rsidRPr="00696144" w:rsidRDefault="00E26AF7" w:rsidP="00AE3426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AMOXICILLINA VI.REL</w:t>
      </w:r>
      <w:r w:rsidR="002B6744" w:rsidRPr="00696144">
        <w:rPr>
          <w:rFonts w:ascii="Calibri" w:eastAsia="Calibri" w:hAnsi="Calibri" w:cs="Calibri"/>
          <w:color w:val="000000"/>
        </w:rPr>
        <w:t xml:space="preserve"> </w:t>
      </w:r>
      <w:r w:rsidR="007935FE" w:rsidRPr="00696144">
        <w:rPr>
          <w:rFonts w:ascii="Calibri" w:eastAsia="Calibri" w:hAnsi="Calibri" w:cs="Calibri"/>
          <w:color w:val="000000"/>
        </w:rPr>
        <w:t xml:space="preserve">può essere ottenuto </w:t>
      </w:r>
      <w:r w:rsidR="00A668D0" w:rsidRPr="00696144">
        <w:rPr>
          <w:rFonts w:ascii="Calibri" w:eastAsia="Calibri" w:hAnsi="Calibri" w:cs="Calibri"/>
          <w:color w:val="000000"/>
        </w:rPr>
        <w:t>s</w:t>
      </w:r>
      <w:r w:rsidR="002B6744" w:rsidRPr="00696144">
        <w:rPr>
          <w:rFonts w:ascii="Calibri" w:eastAsia="Calibri" w:hAnsi="Calibri" w:cs="Calibri"/>
          <w:color w:val="000000"/>
        </w:rPr>
        <w:t>olo con</w:t>
      </w:r>
      <w:r w:rsidR="004960F4" w:rsidRPr="00696144">
        <w:rPr>
          <w:rFonts w:ascii="Calibri" w:eastAsia="Calibri" w:hAnsi="Calibri" w:cs="Calibri"/>
          <w:color w:val="000000"/>
        </w:rPr>
        <w:t xml:space="preserve"> </w:t>
      </w:r>
      <w:r w:rsidR="007935FE" w:rsidRPr="00696144">
        <w:rPr>
          <w:rFonts w:ascii="Calibri" w:eastAsia="Calibri" w:hAnsi="Calibri" w:cs="Calibri"/>
          <w:color w:val="000000"/>
        </w:rPr>
        <w:t>prescrizione da parte del medico</w:t>
      </w:r>
      <w:r w:rsidR="00EF5F0A" w:rsidRPr="00696144">
        <w:rPr>
          <w:rFonts w:ascii="Calibri" w:eastAsia="Calibri" w:hAnsi="Calibri" w:cs="Calibri"/>
          <w:color w:val="000000"/>
        </w:rPr>
        <w:t xml:space="preserve"> </w:t>
      </w:r>
      <w:r w:rsidR="007935FE" w:rsidRPr="00696144">
        <w:rPr>
          <w:rFonts w:ascii="Calibri" w:eastAsia="Calibri" w:hAnsi="Calibri" w:cs="Calibri"/>
          <w:color w:val="000000"/>
        </w:rPr>
        <w:t>(</w:t>
      </w:r>
      <w:r w:rsidR="002B6744" w:rsidRPr="00696144">
        <w:rPr>
          <w:rFonts w:eastAsia="Calibri" w:cs="Calibri"/>
          <w:color w:val="000000"/>
        </w:rPr>
        <w:t>ricetta ripetibile</w:t>
      </w:r>
      <w:r w:rsidR="004960F4" w:rsidRPr="00696144">
        <w:rPr>
          <w:rFonts w:ascii="Calibri" w:eastAsia="Calibri" w:hAnsi="Calibri" w:cs="Calibri"/>
          <w:color w:val="000000"/>
        </w:rPr>
        <w:t>).</w:t>
      </w:r>
    </w:p>
    <w:p w14:paraId="3B6CC9C4" w14:textId="77777777" w:rsidR="0082286F" w:rsidRPr="00696144" w:rsidRDefault="0082286F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</w:p>
    <w:p w14:paraId="3C860572" w14:textId="54C8EE5A" w:rsidR="0046165F" w:rsidRPr="00696144" w:rsidRDefault="0046165F" w:rsidP="00EF5F0A">
      <w:pPr>
        <w:autoSpaceDE w:val="0"/>
        <w:autoSpaceDN w:val="0"/>
        <w:adjustRightInd w:val="0"/>
        <w:spacing w:after="0" w:line="240" w:lineRule="auto"/>
      </w:pPr>
      <w:r w:rsidRPr="00696144">
        <w:rPr>
          <w:rFonts w:ascii="Calibri" w:eastAsia="Calibri" w:hAnsi="Calibri" w:cs="Calibri"/>
          <w:color w:val="000000"/>
        </w:rPr>
        <w:t xml:space="preserve">La dose raccomandata nei bambini con un peso inferiore a 40 Kg varia </w:t>
      </w:r>
      <w:r w:rsidRPr="00696144">
        <w:t xml:space="preserve">in funzione del peso corporeo del bambino espresso in chilogrammi. </w:t>
      </w:r>
    </w:p>
    <w:p w14:paraId="2BBE73C9" w14:textId="77777777" w:rsidR="0082286F" w:rsidRPr="00696144" w:rsidRDefault="0082286F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</w:p>
    <w:p w14:paraId="696E5E6A" w14:textId="5785313A" w:rsidR="0046165F" w:rsidRPr="00696144" w:rsidRDefault="00EF5F0A" w:rsidP="00EF5F0A">
      <w:pPr>
        <w:autoSpaceDE w:val="0"/>
        <w:autoSpaceDN w:val="0"/>
        <w:adjustRightInd w:val="0"/>
        <w:spacing w:after="0" w:line="240" w:lineRule="auto"/>
      </w:pPr>
      <w:r w:rsidRPr="00696144">
        <w:rPr>
          <w:rFonts w:ascii="Calibri" w:eastAsia="Calibri" w:hAnsi="Calibri" w:cs="Calibri"/>
          <w:color w:val="000000"/>
        </w:rPr>
        <w:t xml:space="preserve">La dose raccomandata </w:t>
      </w:r>
      <w:r w:rsidR="0046165F" w:rsidRPr="00696144">
        <w:rPr>
          <w:rFonts w:ascii="Calibri" w:eastAsia="Calibri" w:hAnsi="Calibri" w:cs="Calibri"/>
          <w:color w:val="000000"/>
        </w:rPr>
        <w:t xml:space="preserve">negli adulti e nei bambini di peso superiore a 40 Kg è </w:t>
      </w:r>
      <w:r w:rsidR="0046165F" w:rsidRPr="00696144">
        <w:t>di 250-500 mg tre volte al giorno oppure 750 mg-1g ogni 12 ore, a seconda della gravità e del tipo di infezione.</w:t>
      </w:r>
    </w:p>
    <w:p w14:paraId="009E95DF" w14:textId="6217C212" w:rsidR="0046165F" w:rsidRPr="00696144" w:rsidRDefault="0046165F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</w:p>
    <w:p w14:paraId="0DE8AC34" w14:textId="77777777" w:rsidR="0046165F" w:rsidRPr="00696144" w:rsidRDefault="0046165F" w:rsidP="0046165F">
      <w:pPr>
        <w:tabs>
          <w:tab w:val="left" w:pos="0"/>
        </w:tabs>
        <w:spacing w:after="0" w:line="240" w:lineRule="auto"/>
        <w:jc w:val="both"/>
      </w:pPr>
      <w:r w:rsidRPr="00696144">
        <w:t>Nei pazienti con problemi al rene il dosaggio può essere più basso.</w:t>
      </w:r>
    </w:p>
    <w:p w14:paraId="447D1703" w14:textId="77777777" w:rsidR="0046165F" w:rsidRPr="00696144" w:rsidRDefault="0046165F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</w:p>
    <w:p w14:paraId="131B9F46" w14:textId="05F769BC" w:rsidR="0046165F" w:rsidRPr="00696144" w:rsidRDefault="00EF5F0A" w:rsidP="00EF5F0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696144">
        <w:rPr>
          <w:rFonts w:ascii="Calibri" w:eastAsia="Calibri" w:hAnsi="Calibri" w:cs="Calibri"/>
          <w:color w:val="000000"/>
        </w:rPr>
        <w:t xml:space="preserve">È possibile assumere </w:t>
      </w:r>
      <w:r w:rsidR="00E26AF7">
        <w:rPr>
          <w:rFonts w:ascii="Calibri" w:eastAsia="Calibri" w:hAnsi="Calibri" w:cs="Calibri"/>
          <w:color w:val="000000"/>
        </w:rPr>
        <w:t>AMOXICILLINA VI.REL</w:t>
      </w:r>
      <w:r w:rsidR="002B6744" w:rsidRPr="00696144">
        <w:rPr>
          <w:rFonts w:ascii="Calibri" w:eastAsia="Calibri" w:hAnsi="Calibri" w:cs="Calibri"/>
          <w:color w:val="000000"/>
        </w:rPr>
        <w:t xml:space="preserve"> </w:t>
      </w:r>
      <w:r w:rsidR="0046165F" w:rsidRPr="00696144">
        <w:rPr>
          <w:rFonts w:ascii="Calibri" w:eastAsia="Calibri" w:hAnsi="Calibri" w:cs="Calibri"/>
          <w:color w:val="000000"/>
        </w:rPr>
        <w:t xml:space="preserve">in due modi: </w:t>
      </w:r>
    </w:p>
    <w:p w14:paraId="4CA891DC" w14:textId="77777777" w:rsidR="00EB7847" w:rsidRDefault="0046165F" w:rsidP="0046165F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696144">
        <w:rPr>
          <w:rFonts w:ascii="Calibri" w:eastAsia="Calibri" w:hAnsi="Calibri" w:cs="Calibri"/>
          <w:color w:val="000000"/>
        </w:rPr>
        <w:t>Deglutizione diretta delle compresse, da assumere con un bicchiere d’acqua. Per facilitarne la deglutizione, la compressa può essere divisa lungo la linea di incisione.</w:t>
      </w:r>
    </w:p>
    <w:p w14:paraId="0F6A63D5" w14:textId="5B259A98" w:rsidR="0046165F" w:rsidRPr="00EB7847" w:rsidRDefault="0046165F" w:rsidP="0046165F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EB7847">
        <w:rPr>
          <w:rFonts w:ascii="Calibri" w:eastAsia="Calibri" w:hAnsi="Calibri" w:cs="Calibri"/>
          <w:color w:val="000000"/>
        </w:rPr>
        <w:t xml:space="preserve">Aggiungere la compressa a un bicchiere d’acqua e mescolare fino al completo scioglimento. </w:t>
      </w:r>
    </w:p>
    <w:p w14:paraId="7F84AC54" w14:textId="77777777" w:rsidR="0046165F" w:rsidRPr="00696144" w:rsidRDefault="0046165F" w:rsidP="0046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696144">
        <w:rPr>
          <w:rFonts w:ascii="Calibri" w:eastAsia="Calibri" w:hAnsi="Calibri" w:cs="Calibri"/>
          <w:color w:val="000000"/>
        </w:rPr>
        <w:tab/>
        <w:t>Dopodiché, bere subito.</w:t>
      </w:r>
    </w:p>
    <w:p w14:paraId="1FD41D6F" w14:textId="77777777" w:rsidR="0046165F" w:rsidRPr="00696144" w:rsidRDefault="0046165F" w:rsidP="0046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696144">
        <w:rPr>
          <w:rFonts w:ascii="Calibri" w:eastAsia="Calibri" w:hAnsi="Calibri" w:cs="Calibri"/>
          <w:color w:val="000000"/>
        </w:rPr>
        <w:tab/>
      </w:r>
    </w:p>
    <w:p w14:paraId="4AD26326" w14:textId="77777777" w:rsidR="0046165F" w:rsidRDefault="0046165F" w:rsidP="0046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  <w:r w:rsidRPr="00696144">
        <w:rPr>
          <w:rFonts w:ascii="Calibri" w:eastAsia="Calibri" w:hAnsi="Calibri" w:cs="Calibri"/>
          <w:color w:val="000000"/>
        </w:rPr>
        <w:t>Le dosi devono essere assunte a intervalli regolari nel corso della giornata, a distanza di almeno 4 ore l’una dall’altra.</w:t>
      </w:r>
    </w:p>
    <w:p w14:paraId="22EFCCEA" w14:textId="0D81FEE4" w:rsidR="0046165F" w:rsidRDefault="0046165F" w:rsidP="0046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highlight w:val="yellow"/>
        </w:rPr>
      </w:pPr>
    </w:p>
    <w:p w14:paraId="4F1C37EF" w14:textId="77777777" w:rsidR="0046165F" w:rsidRDefault="0046165F" w:rsidP="0046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highlight w:val="yellow"/>
        </w:rPr>
      </w:pPr>
    </w:p>
    <w:p w14:paraId="19B1B46E" w14:textId="1F574BA8" w:rsidR="00467B27" w:rsidRPr="0046165F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46165F">
        <w:rPr>
          <w:rFonts w:ascii="Calibri" w:eastAsia="Calibri" w:hAnsi="Calibri" w:cs="Calibri"/>
        </w:rPr>
        <w:t xml:space="preserve">Per maggiori informazioni riguardo alle dosi raccomandate per </w:t>
      </w:r>
      <w:r w:rsidR="00E26AF7">
        <w:rPr>
          <w:rFonts w:ascii="Calibri" w:eastAsia="Calibri" w:hAnsi="Calibri" w:cs="Calibri"/>
        </w:rPr>
        <w:t>AMOXICILLINA VI.REL</w:t>
      </w:r>
      <w:r w:rsidR="002B6744" w:rsidRPr="0046165F">
        <w:rPr>
          <w:rFonts w:ascii="Calibri" w:eastAsia="Calibri" w:hAnsi="Calibri" w:cs="Calibri"/>
        </w:rPr>
        <w:t xml:space="preserve"> </w:t>
      </w:r>
      <w:r w:rsidRPr="0046165F">
        <w:rPr>
          <w:rFonts w:ascii="Calibri" w:eastAsia="Calibri" w:hAnsi="Calibri" w:cs="Calibri"/>
          <w:bCs/>
          <w:color w:val="000000"/>
        </w:rPr>
        <w:t xml:space="preserve"> </w:t>
      </w:r>
      <w:r w:rsidRPr="0046165F">
        <w:rPr>
          <w:rFonts w:ascii="Calibri" w:eastAsia="Calibri" w:hAnsi="Calibri" w:cs="Calibri"/>
        </w:rPr>
        <w:t>si può leggere il foglio illustrativo (</w:t>
      </w:r>
      <w:hyperlink r:id="rId7" w:history="1">
        <w:r w:rsidR="00FA6089" w:rsidRPr="0046165F">
          <w:rPr>
            <w:rStyle w:val="Collegamentoipertestuale"/>
          </w:rPr>
          <w:t>https://farmaci.agenziafarmaco.gov.it/bancadatifarmaci/home</w:t>
        </w:r>
      </w:hyperlink>
      <w:r w:rsidRPr="0046165F">
        <w:rPr>
          <w:rFonts w:ascii="Calibri" w:eastAsia="Calibri" w:hAnsi="Calibri" w:cs="Calibri"/>
        </w:rPr>
        <w:t xml:space="preserve">)  o contattare il medico o il farmacista. </w:t>
      </w:r>
    </w:p>
    <w:p w14:paraId="51639289" w14:textId="77777777" w:rsidR="00467B27" w:rsidRPr="0046165F" w:rsidRDefault="00467B27" w:rsidP="00467B27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46165F">
        <w:rPr>
          <w:rFonts w:ascii="Calibri" w:eastAsia="Calibri" w:hAnsi="Calibri" w:cs="Calibri"/>
          <w:color w:val="000000"/>
        </w:rPr>
        <w:t xml:space="preserve">  </w:t>
      </w:r>
    </w:p>
    <w:p w14:paraId="73F982E9" w14:textId="77777777" w:rsidR="00EF5F0A" w:rsidRPr="00587144" w:rsidRDefault="00EF5F0A" w:rsidP="00467B27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46200920" w14:textId="1D10CD1D" w:rsidR="004241AC" w:rsidRPr="0082286F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82286F">
        <w:rPr>
          <w:rFonts w:ascii="Calibri" w:eastAsia="Calibri" w:hAnsi="Calibri" w:cs="Calibri"/>
          <w:b/>
          <w:bCs/>
          <w:color w:val="000000"/>
        </w:rPr>
        <w:t xml:space="preserve">3) COME FUNZIONA </w:t>
      </w:r>
      <w:r w:rsidR="00E26AF7">
        <w:rPr>
          <w:rFonts w:ascii="Calibri" w:eastAsia="Calibri" w:hAnsi="Calibri" w:cs="Calibri"/>
          <w:b/>
          <w:color w:val="000000"/>
        </w:rPr>
        <w:t xml:space="preserve">AMOXICILLINA </w:t>
      </w:r>
      <w:proofErr w:type="gramStart"/>
      <w:r w:rsidR="00E26AF7">
        <w:rPr>
          <w:rFonts w:ascii="Calibri" w:eastAsia="Calibri" w:hAnsi="Calibri" w:cs="Calibri"/>
          <w:b/>
          <w:color w:val="000000"/>
        </w:rPr>
        <w:t>VI.REL</w:t>
      </w:r>
      <w:r w:rsidR="002B6744" w:rsidRPr="0082286F">
        <w:rPr>
          <w:rFonts w:ascii="Calibri" w:eastAsia="Calibri" w:hAnsi="Calibri" w:cs="Calibri"/>
          <w:b/>
          <w:color w:val="000000"/>
        </w:rPr>
        <w:t xml:space="preserve"> </w:t>
      </w:r>
      <w:r w:rsidRPr="0082286F">
        <w:rPr>
          <w:rFonts w:ascii="Calibri" w:eastAsia="Calibri" w:hAnsi="Calibri" w:cs="Calibri"/>
          <w:b/>
          <w:bCs/>
          <w:color w:val="000000"/>
        </w:rPr>
        <w:t>?</w:t>
      </w:r>
      <w:proofErr w:type="gramEnd"/>
      <w:r w:rsidRPr="0082286F"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560ADA6E" w14:textId="3A53E10C" w:rsidR="00D416F1" w:rsidRPr="00696144" w:rsidRDefault="00E26AF7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AMOXICILLINA </w:t>
      </w:r>
      <w:proofErr w:type="gramStart"/>
      <w:r>
        <w:rPr>
          <w:rFonts w:ascii="Calibri" w:eastAsia="Calibri" w:hAnsi="Calibri" w:cs="Calibri"/>
          <w:color w:val="000000"/>
        </w:rPr>
        <w:t>VI.REL</w:t>
      </w:r>
      <w:r w:rsidR="002B6744" w:rsidRPr="0082286F">
        <w:rPr>
          <w:rFonts w:ascii="Calibri" w:eastAsia="Calibri" w:hAnsi="Calibri" w:cs="Calibri"/>
          <w:color w:val="000000"/>
        </w:rPr>
        <w:t xml:space="preserve"> </w:t>
      </w:r>
      <w:r w:rsidR="00DA3366">
        <w:rPr>
          <w:rFonts w:ascii="Calibri" w:eastAsia="Calibri" w:hAnsi="Calibri" w:cs="Calibri"/>
          <w:color w:val="000000"/>
        </w:rPr>
        <w:t>,</w:t>
      </w:r>
      <w:r w:rsidR="00502AB1" w:rsidRPr="0082286F">
        <w:rPr>
          <w:rFonts w:ascii="Calibri" w:eastAsia="Calibri" w:hAnsi="Calibri" w:cs="Calibri"/>
          <w:color w:val="000000"/>
        </w:rPr>
        <w:t>il</w:t>
      </w:r>
      <w:proofErr w:type="gramEnd"/>
      <w:r w:rsidR="00502AB1" w:rsidRPr="0082286F">
        <w:rPr>
          <w:rFonts w:ascii="Calibri" w:eastAsia="Calibri" w:hAnsi="Calibri" w:cs="Calibri"/>
          <w:color w:val="000000"/>
        </w:rPr>
        <w:t xml:space="preserve"> cui codice ATC </w:t>
      </w:r>
      <w:r w:rsidR="00FA6089" w:rsidRPr="0082286F">
        <w:rPr>
          <w:rFonts w:ascii="Calibri" w:eastAsia="Calibri" w:hAnsi="Calibri" w:cs="Calibri"/>
          <w:color w:val="000000"/>
        </w:rPr>
        <w:t xml:space="preserve">è </w:t>
      </w:r>
      <w:r w:rsidR="0046165F" w:rsidRPr="0082286F">
        <w:rPr>
          <w:rFonts w:ascii="Calibri" w:eastAsia="Calibri" w:hAnsi="Calibri" w:cs="Calibri"/>
          <w:color w:val="000000"/>
        </w:rPr>
        <w:t>J01CA04</w:t>
      </w:r>
      <w:r w:rsidR="00502AB1" w:rsidRPr="0082286F">
        <w:rPr>
          <w:rFonts w:ascii="Calibri" w:eastAsia="Calibri" w:hAnsi="Calibri" w:cs="Calibri"/>
          <w:color w:val="000000"/>
        </w:rPr>
        <w:t>,</w:t>
      </w:r>
      <w:r w:rsidR="005A2741" w:rsidRPr="0082286F">
        <w:rPr>
          <w:rFonts w:ascii="Calibri" w:eastAsia="Calibri" w:hAnsi="Calibri" w:cs="Calibri"/>
          <w:color w:val="000000"/>
        </w:rPr>
        <w:t xml:space="preserve"> </w:t>
      </w:r>
      <w:r w:rsidR="004241AC" w:rsidRPr="0082286F">
        <w:rPr>
          <w:rFonts w:ascii="Calibri" w:eastAsia="Calibri" w:hAnsi="Calibri" w:cs="Calibri"/>
          <w:color w:val="000000"/>
        </w:rPr>
        <w:t>contiene i</w:t>
      </w:r>
      <w:r w:rsidR="005F2D30" w:rsidRPr="0082286F">
        <w:rPr>
          <w:rFonts w:ascii="Calibri" w:eastAsia="Calibri" w:hAnsi="Calibri" w:cs="Calibri"/>
          <w:color w:val="000000"/>
        </w:rPr>
        <w:t>l</w:t>
      </w:r>
      <w:r w:rsidR="004241AC" w:rsidRPr="0082286F">
        <w:rPr>
          <w:rFonts w:ascii="Calibri" w:eastAsia="Calibri" w:hAnsi="Calibri" w:cs="Calibri"/>
          <w:color w:val="000000"/>
        </w:rPr>
        <w:t xml:space="preserve"> principi</w:t>
      </w:r>
      <w:r w:rsidR="005F2D30" w:rsidRPr="0082286F">
        <w:rPr>
          <w:rFonts w:ascii="Calibri" w:eastAsia="Calibri" w:hAnsi="Calibri" w:cs="Calibri"/>
          <w:color w:val="000000"/>
        </w:rPr>
        <w:t>o</w:t>
      </w:r>
      <w:r w:rsidR="004241AC" w:rsidRPr="0082286F">
        <w:rPr>
          <w:rFonts w:ascii="Calibri" w:eastAsia="Calibri" w:hAnsi="Calibri" w:cs="Calibri"/>
          <w:color w:val="000000"/>
        </w:rPr>
        <w:t xml:space="preserve"> attiv</w:t>
      </w:r>
      <w:r w:rsidR="005F2D30" w:rsidRPr="0082286F">
        <w:rPr>
          <w:rFonts w:ascii="Calibri" w:eastAsia="Calibri" w:hAnsi="Calibri" w:cs="Calibri"/>
          <w:color w:val="000000"/>
        </w:rPr>
        <w:t>o</w:t>
      </w:r>
      <w:r w:rsidR="004241AC" w:rsidRPr="0082286F">
        <w:rPr>
          <w:rFonts w:ascii="Calibri" w:eastAsia="Calibri" w:hAnsi="Calibri" w:cs="Calibri"/>
          <w:color w:val="000000"/>
        </w:rPr>
        <w:t xml:space="preserve"> </w:t>
      </w:r>
      <w:r w:rsidR="0046165F" w:rsidRPr="0082286F">
        <w:rPr>
          <w:rFonts w:ascii="Calibri" w:eastAsia="Calibri" w:hAnsi="Calibri" w:cs="Calibri"/>
          <w:color w:val="000000"/>
        </w:rPr>
        <w:t xml:space="preserve">amoxicillina, che </w:t>
      </w:r>
      <w:r w:rsidR="00D416F1" w:rsidRPr="0082286F">
        <w:rPr>
          <w:rFonts w:ascii="Calibri" w:eastAsia="Calibri" w:hAnsi="Calibri" w:cs="Calibri"/>
          <w:color w:val="000000"/>
        </w:rPr>
        <w:t xml:space="preserve"> appartiene a</w:t>
      </w:r>
      <w:r w:rsidR="0046165F" w:rsidRPr="0082286F">
        <w:rPr>
          <w:rFonts w:ascii="Calibri" w:eastAsia="Calibri" w:hAnsi="Calibri" w:cs="Calibri"/>
          <w:color w:val="000000"/>
        </w:rPr>
        <w:t>lla classe d</w:t>
      </w:r>
      <w:r w:rsidR="007D0AAD" w:rsidRPr="0082286F">
        <w:rPr>
          <w:rFonts w:ascii="Calibri" w:eastAsia="Calibri" w:hAnsi="Calibri" w:cs="Calibri"/>
          <w:color w:val="000000"/>
        </w:rPr>
        <w:t xml:space="preserve">elle </w:t>
      </w:r>
      <w:r w:rsidR="007D0AAD" w:rsidRPr="00730C2E">
        <w:rPr>
          <w:spacing w:val="-1"/>
        </w:rPr>
        <w:t>penicilline</w:t>
      </w:r>
      <w:r w:rsidR="007D0AAD" w:rsidRPr="00730C2E">
        <w:rPr>
          <w:spacing w:val="-2"/>
        </w:rPr>
        <w:t xml:space="preserve"> </w:t>
      </w:r>
      <w:r w:rsidR="007D0AAD" w:rsidRPr="00730C2E">
        <w:t xml:space="preserve">ad </w:t>
      </w:r>
      <w:r w:rsidR="007D0AAD" w:rsidRPr="00730C2E">
        <w:rPr>
          <w:spacing w:val="-1"/>
        </w:rPr>
        <w:t>ampio</w:t>
      </w:r>
      <w:r w:rsidR="007D0AAD" w:rsidRPr="00730C2E">
        <w:t xml:space="preserve"> </w:t>
      </w:r>
      <w:r w:rsidR="007D0AAD" w:rsidRPr="00730C2E">
        <w:rPr>
          <w:spacing w:val="-1"/>
        </w:rPr>
        <w:t>spettro</w:t>
      </w:r>
      <w:r w:rsidR="007D0AAD" w:rsidRPr="00696144">
        <w:rPr>
          <w:rFonts w:ascii="Calibri" w:eastAsia="Calibri" w:hAnsi="Calibri" w:cs="Calibri"/>
          <w:color w:val="000000"/>
        </w:rPr>
        <w:t xml:space="preserve">, </w:t>
      </w:r>
      <w:r w:rsidR="00D416F1" w:rsidRPr="00696144">
        <w:rPr>
          <w:rFonts w:ascii="Calibri" w:eastAsia="Calibri" w:hAnsi="Calibri" w:cs="Calibri"/>
          <w:color w:val="000000"/>
        </w:rPr>
        <w:t xml:space="preserve">un gruppo di medicinali </w:t>
      </w:r>
      <w:r w:rsidR="007D0AAD" w:rsidRPr="00696144">
        <w:rPr>
          <w:rFonts w:ascii="Calibri" w:eastAsia="Calibri" w:hAnsi="Calibri" w:cs="Calibri"/>
          <w:color w:val="000000"/>
        </w:rPr>
        <w:t>antibiotici</w:t>
      </w:r>
      <w:r w:rsidR="0082286F" w:rsidRPr="00696144">
        <w:rPr>
          <w:rFonts w:ascii="Calibri" w:eastAsia="Calibri" w:hAnsi="Calibri" w:cs="Calibri"/>
          <w:color w:val="000000"/>
        </w:rPr>
        <w:t>.</w:t>
      </w:r>
    </w:p>
    <w:p w14:paraId="663AC70D" w14:textId="349E4EB1" w:rsidR="0082286F" w:rsidRPr="0082286F" w:rsidRDefault="0082286F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696144">
        <w:rPr>
          <w:rFonts w:ascii="Calibri" w:eastAsia="Calibri" w:hAnsi="Calibri" w:cs="Calibri"/>
          <w:color w:val="000000"/>
        </w:rPr>
        <w:t>Amoxicillina agisce inibendo uno o più enzimi nella via di biosintesi del peptidoglicano batterico, un componente strutturale integrante della parete cellulare batterica. Con l’inibizione della sintesi del peptidoglicano la parete cellulare si indebolisce, e ciò porta in genere alla lisi della cellula e alla sua morte.</w:t>
      </w:r>
    </w:p>
    <w:p w14:paraId="796A8493" w14:textId="77777777" w:rsidR="00AF5735" w:rsidRPr="00587144" w:rsidRDefault="00AF5735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highlight w:val="yellow"/>
        </w:rPr>
      </w:pPr>
    </w:p>
    <w:p w14:paraId="066CFAB6" w14:textId="74DF3663" w:rsidR="00D60957" w:rsidRPr="00587144" w:rsidRDefault="00D60957" w:rsidP="00D6095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highlight w:val="yellow"/>
        </w:rPr>
      </w:pPr>
      <w:r w:rsidRPr="00EB7847">
        <w:rPr>
          <w:rFonts w:ascii="Calibri" w:eastAsia="Calibri" w:hAnsi="Calibri" w:cs="Calibri"/>
          <w:b/>
          <w:bCs/>
        </w:rPr>
        <w:t xml:space="preserve">4) COME È STATO STUDIATO </w:t>
      </w:r>
      <w:r w:rsidR="00E26AF7">
        <w:rPr>
          <w:rFonts w:ascii="Calibri" w:eastAsia="Calibri" w:hAnsi="Calibri" w:cs="Calibri"/>
          <w:b/>
          <w:color w:val="000000"/>
        </w:rPr>
        <w:t xml:space="preserve">AMOXICILLINA </w:t>
      </w:r>
      <w:proofErr w:type="gramStart"/>
      <w:r w:rsidR="00E26AF7">
        <w:rPr>
          <w:rFonts w:ascii="Calibri" w:eastAsia="Calibri" w:hAnsi="Calibri" w:cs="Calibri"/>
          <w:b/>
          <w:color w:val="000000"/>
        </w:rPr>
        <w:t>VI.REL</w:t>
      </w:r>
      <w:r w:rsidR="002B6744" w:rsidRPr="00EB7847">
        <w:rPr>
          <w:rFonts w:ascii="Calibri" w:eastAsia="Calibri" w:hAnsi="Calibri" w:cs="Calibri"/>
          <w:b/>
          <w:color w:val="000000"/>
        </w:rPr>
        <w:t xml:space="preserve"> </w:t>
      </w:r>
      <w:r w:rsidRPr="00EB7847">
        <w:rPr>
          <w:rFonts w:ascii="Calibri" w:eastAsia="Calibri" w:hAnsi="Calibri" w:cs="Calibri"/>
          <w:b/>
          <w:bCs/>
          <w:color w:val="000000"/>
        </w:rPr>
        <w:t>?</w:t>
      </w:r>
      <w:proofErr w:type="gramEnd"/>
      <w:r w:rsidRPr="00EB7847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EB7847">
        <w:rPr>
          <w:rFonts w:ascii="Calibri" w:eastAsia="Calibri" w:hAnsi="Calibri" w:cs="Calibri"/>
          <w:b/>
          <w:bCs/>
        </w:rPr>
        <w:t xml:space="preserve"> </w:t>
      </w:r>
    </w:p>
    <w:p w14:paraId="6B8271C1" w14:textId="6F60D85D" w:rsidR="00D60957" w:rsidRDefault="0082286F" w:rsidP="00D60957">
      <w:pPr>
        <w:autoSpaceDE w:val="0"/>
        <w:autoSpaceDN w:val="0"/>
        <w:adjustRightInd w:val="0"/>
        <w:spacing w:after="0" w:line="240" w:lineRule="auto"/>
        <w:jc w:val="both"/>
      </w:pPr>
      <w:r w:rsidRPr="0082286F">
        <w:t xml:space="preserve">Poiché </w:t>
      </w:r>
      <w:r w:rsidR="00E26AF7">
        <w:rPr>
          <w:rFonts w:ascii="Calibri" w:eastAsia="Calibri" w:hAnsi="Calibri" w:cs="Calibri"/>
          <w:color w:val="000000"/>
        </w:rPr>
        <w:t>AMOXICILLINA VI.REL</w:t>
      </w:r>
      <w:r w:rsidRPr="0082286F">
        <w:rPr>
          <w:rFonts w:ascii="Calibri" w:eastAsia="Calibri" w:hAnsi="Calibri" w:cs="Calibri"/>
          <w:color w:val="000000"/>
        </w:rPr>
        <w:t xml:space="preserve"> </w:t>
      </w:r>
      <w:r w:rsidRPr="0082286F">
        <w:t xml:space="preserve">è un medicinale generico, è stato sufficiente effettuare prove cliniche per determinare la </w:t>
      </w:r>
      <w:proofErr w:type="spellStart"/>
      <w:r w:rsidRPr="0082286F">
        <w:t>bioequivalenza</w:t>
      </w:r>
      <w:proofErr w:type="spellEnd"/>
      <w:r w:rsidRPr="0082286F">
        <w:t xml:space="preserve"> rispetto al medicinale di riferimento </w:t>
      </w:r>
      <w:proofErr w:type="spellStart"/>
      <w:r>
        <w:t>Clamoxyl</w:t>
      </w:r>
      <w:proofErr w:type="spellEnd"/>
      <w:r>
        <w:rPr>
          <w:rFonts w:cstheme="minorHAnsi"/>
        </w:rPr>
        <w:t>®</w:t>
      </w:r>
      <w:r>
        <w:t xml:space="preserve">. </w:t>
      </w:r>
      <w:r w:rsidRPr="0082286F">
        <w:t>Due medicinali sono bioequivalenti quando producono gli stessi livelli di principio attivo nell’organismo.</w:t>
      </w:r>
    </w:p>
    <w:p w14:paraId="2CF46678" w14:textId="77777777" w:rsidR="0082286F" w:rsidRPr="0082286F" w:rsidRDefault="0082286F" w:rsidP="00D60957">
      <w:pPr>
        <w:autoSpaceDE w:val="0"/>
        <w:autoSpaceDN w:val="0"/>
        <w:adjustRightInd w:val="0"/>
        <w:spacing w:after="0" w:line="240" w:lineRule="auto"/>
        <w:jc w:val="both"/>
      </w:pPr>
    </w:p>
    <w:p w14:paraId="0652E517" w14:textId="0C4ADA01" w:rsidR="00D60957" w:rsidRPr="0017707A" w:rsidRDefault="00D60957" w:rsidP="00D6095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17707A">
        <w:rPr>
          <w:rFonts w:ascii="Calibri" w:eastAsia="Calibri" w:hAnsi="Calibri" w:cs="Calibri"/>
          <w:b/>
          <w:bCs/>
        </w:rPr>
        <w:t xml:space="preserve">5) QUAL È IL RAPPORTO BENEFICIO/RISCHIO DI </w:t>
      </w:r>
      <w:r w:rsidR="00E26AF7">
        <w:rPr>
          <w:rFonts w:ascii="Calibri" w:eastAsia="Calibri" w:hAnsi="Calibri" w:cs="Calibri"/>
          <w:b/>
          <w:color w:val="000000"/>
        </w:rPr>
        <w:t xml:space="preserve">AMOXICILLINA </w:t>
      </w:r>
      <w:proofErr w:type="gramStart"/>
      <w:r w:rsidR="00E26AF7">
        <w:rPr>
          <w:rFonts w:ascii="Calibri" w:eastAsia="Calibri" w:hAnsi="Calibri" w:cs="Calibri"/>
          <w:b/>
          <w:color w:val="000000"/>
        </w:rPr>
        <w:t>VI.REL</w:t>
      </w:r>
      <w:r w:rsidR="002B6744" w:rsidRPr="0017707A">
        <w:rPr>
          <w:rFonts w:ascii="Calibri" w:eastAsia="Calibri" w:hAnsi="Calibri" w:cs="Calibri"/>
          <w:b/>
          <w:color w:val="000000"/>
        </w:rPr>
        <w:t xml:space="preserve"> </w:t>
      </w:r>
      <w:r w:rsidRPr="0017707A">
        <w:rPr>
          <w:rFonts w:ascii="Calibri" w:eastAsia="Calibri" w:hAnsi="Calibri" w:cs="Calibri"/>
          <w:b/>
          <w:bCs/>
          <w:color w:val="000000"/>
        </w:rPr>
        <w:t>?</w:t>
      </w:r>
      <w:proofErr w:type="gramEnd"/>
      <w:r w:rsidRPr="0017707A"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2A0C1382" w14:textId="68D5F0FB" w:rsidR="0082286F" w:rsidRPr="0082286F" w:rsidRDefault="00E26AF7" w:rsidP="0082286F">
      <w:pPr>
        <w:tabs>
          <w:tab w:val="left" w:pos="567"/>
        </w:tabs>
        <w:spacing w:after="0" w:line="240" w:lineRule="auto"/>
        <w:jc w:val="both"/>
        <w:rPr>
          <w:highlight w:val="yellow"/>
        </w:rPr>
      </w:pPr>
      <w:r>
        <w:rPr>
          <w:rFonts w:ascii="Calibri" w:eastAsia="Calibri" w:hAnsi="Calibri" w:cs="Calibri"/>
          <w:color w:val="000000"/>
        </w:rPr>
        <w:t>AMOXICILLINA VI.REL</w:t>
      </w:r>
      <w:r w:rsidR="0017707A" w:rsidRPr="0017707A">
        <w:rPr>
          <w:rFonts w:ascii="Calibri" w:eastAsia="Calibri" w:hAnsi="Calibri" w:cs="Calibri"/>
          <w:color w:val="000000"/>
        </w:rPr>
        <w:t xml:space="preserve"> </w:t>
      </w:r>
      <w:r w:rsidR="0017707A" w:rsidRPr="0017707A">
        <w:rPr>
          <w:rFonts w:eastAsia="Calibri" w:cs="Calibri"/>
        </w:rPr>
        <w:t>è u</w:t>
      </w:r>
      <w:r w:rsidR="0017707A" w:rsidRPr="004241AC">
        <w:rPr>
          <w:rFonts w:eastAsia="Calibri" w:cs="Calibri"/>
        </w:rPr>
        <w:t xml:space="preserve">n medicinale </w:t>
      </w:r>
      <w:r w:rsidR="0017707A">
        <w:rPr>
          <w:rFonts w:eastAsia="Calibri" w:cs="Calibri"/>
        </w:rPr>
        <w:t xml:space="preserve">generico ed è </w:t>
      </w:r>
      <w:proofErr w:type="spellStart"/>
      <w:r w:rsidR="0017707A">
        <w:rPr>
          <w:rFonts w:eastAsia="Calibri" w:cs="Calibri"/>
        </w:rPr>
        <w:t>bioequivalente</w:t>
      </w:r>
      <w:proofErr w:type="spellEnd"/>
      <w:r w:rsidR="0017707A">
        <w:rPr>
          <w:rFonts w:eastAsia="Calibri" w:cs="Calibri"/>
        </w:rPr>
        <w:t xml:space="preserve"> al medicinale di riferimento; pertanto,</w:t>
      </w:r>
      <w:r w:rsidR="0017707A" w:rsidRPr="002A3F14">
        <w:rPr>
          <w:rFonts w:eastAsia="Calibri" w:cs="Calibri"/>
        </w:rPr>
        <w:t xml:space="preserve"> </w:t>
      </w:r>
      <w:r w:rsidR="0017707A">
        <w:rPr>
          <w:rFonts w:eastAsia="Calibri" w:cs="Calibri"/>
        </w:rPr>
        <w:t>i suoi</w:t>
      </w:r>
      <w:r w:rsidR="0017707A" w:rsidRPr="002A3F14">
        <w:rPr>
          <w:rFonts w:eastAsia="Calibri" w:cs="Calibri"/>
        </w:rPr>
        <w:t xml:space="preserve"> benefici e rischi sono sovrapponibili a quelli de</w:t>
      </w:r>
      <w:r w:rsidR="0017707A">
        <w:rPr>
          <w:rFonts w:eastAsia="Calibri" w:cs="Calibri"/>
        </w:rPr>
        <w:t>l</w:t>
      </w:r>
      <w:r w:rsidR="0017707A" w:rsidRPr="002A3F14">
        <w:rPr>
          <w:rFonts w:eastAsia="Calibri" w:cs="Calibri"/>
        </w:rPr>
        <w:t xml:space="preserve"> </w:t>
      </w:r>
      <w:r w:rsidR="0017707A">
        <w:rPr>
          <w:rFonts w:eastAsia="Calibri" w:cs="Calibri"/>
        </w:rPr>
        <w:t>medicinale</w:t>
      </w:r>
      <w:r w:rsidR="0017707A" w:rsidRPr="002A3F14">
        <w:rPr>
          <w:rFonts w:eastAsia="Calibri" w:cs="Calibri"/>
        </w:rPr>
        <w:t xml:space="preserve"> di riferimen</w:t>
      </w:r>
      <w:r w:rsidR="0017707A" w:rsidRPr="008F7256">
        <w:rPr>
          <w:rFonts w:eastAsia="Calibri" w:cs="Calibri"/>
        </w:rPr>
        <w:t>to</w:t>
      </w:r>
      <w:r w:rsidR="0082286F" w:rsidRPr="008F7256">
        <w:t>.</w:t>
      </w:r>
    </w:p>
    <w:p w14:paraId="06203554" w14:textId="77777777" w:rsidR="004241AC" w:rsidRPr="00587144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highlight w:val="yellow"/>
        </w:rPr>
      </w:pPr>
    </w:p>
    <w:p w14:paraId="1CAA9B67" w14:textId="4D7E141C" w:rsidR="004241AC" w:rsidRPr="0017707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17707A">
        <w:rPr>
          <w:rFonts w:ascii="Calibri" w:eastAsia="Calibri" w:hAnsi="Calibri" w:cs="Calibri"/>
          <w:b/>
          <w:bCs/>
        </w:rPr>
        <w:t xml:space="preserve">6) PERCHE’ </w:t>
      </w:r>
      <w:r w:rsidR="00E26AF7">
        <w:rPr>
          <w:rFonts w:ascii="Calibri" w:eastAsia="Calibri" w:hAnsi="Calibri" w:cs="Calibri"/>
          <w:b/>
          <w:color w:val="000000"/>
        </w:rPr>
        <w:t xml:space="preserve">AMOXICILLINA </w:t>
      </w:r>
      <w:proofErr w:type="gramStart"/>
      <w:r w:rsidR="00E26AF7">
        <w:rPr>
          <w:rFonts w:ascii="Calibri" w:eastAsia="Calibri" w:hAnsi="Calibri" w:cs="Calibri"/>
          <w:b/>
          <w:color w:val="000000"/>
        </w:rPr>
        <w:t>VI.REL</w:t>
      </w:r>
      <w:r w:rsidR="002B6744" w:rsidRPr="0017707A">
        <w:rPr>
          <w:rFonts w:ascii="Calibri" w:eastAsia="Calibri" w:hAnsi="Calibri" w:cs="Calibri"/>
          <w:b/>
          <w:color w:val="000000"/>
        </w:rPr>
        <w:t xml:space="preserve"> </w:t>
      </w:r>
      <w:r w:rsidR="00D416F1" w:rsidRPr="0017707A">
        <w:rPr>
          <w:rFonts w:ascii="Calibri" w:eastAsia="Calibri" w:hAnsi="Calibri" w:cs="Calibri"/>
          <w:b/>
          <w:color w:val="000000"/>
        </w:rPr>
        <w:t xml:space="preserve"> </w:t>
      </w:r>
      <w:r w:rsidR="00FA6089" w:rsidRPr="0017707A">
        <w:rPr>
          <w:rFonts w:ascii="Calibri" w:eastAsia="Calibri" w:hAnsi="Calibri" w:cs="Calibri"/>
          <w:b/>
          <w:bCs/>
        </w:rPr>
        <w:t>È</w:t>
      </w:r>
      <w:proofErr w:type="gramEnd"/>
      <w:r w:rsidRPr="0017707A">
        <w:rPr>
          <w:rFonts w:ascii="Calibri" w:eastAsia="Calibri" w:hAnsi="Calibri" w:cs="Calibri"/>
          <w:b/>
          <w:bCs/>
        </w:rPr>
        <w:t xml:space="preserve"> STATO APPROVATO? </w:t>
      </w:r>
    </w:p>
    <w:p w14:paraId="1FC8B75B" w14:textId="5320A4B7" w:rsidR="0017707A" w:rsidRPr="00CB3303" w:rsidRDefault="0017707A" w:rsidP="001770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</w:rPr>
        <w:t xml:space="preserve">La </w:t>
      </w:r>
      <w:r w:rsidRPr="009F1B70">
        <w:rPr>
          <w:rFonts w:eastAsia="Calibri" w:cs="Calibri"/>
          <w:color w:val="000000"/>
        </w:rPr>
        <w:t xml:space="preserve">Commissione </w:t>
      </w:r>
      <w:r>
        <w:rPr>
          <w:rFonts w:eastAsia="Calibri" w:cs="Calibri"/>
          <w:color w:val="000000"/>
        </w:rPr>
        <w:t>Tecnico-Scientifica (CTS)</w:t>
      </w:r>
      <w:r w:rsidRPr="00666CCE">
        <w:rPr>
          <w:rFonts w:eastAsia="Calibri" w:cs="Calibri"/>
        </w:rPr>
        <w:t>,</w:t>
      </w:r>
      <w:r>
        <w:rPr>
          <w:rFonts w:eastAsia="Calibri" w:cs="Calibri"/>
        </w:rPr>
        <w:t xml:space="preserve"> nella riunione </w:t>
      </w:r>
      <w:r w:rsidR="007A7C75">
        <w:rPr>
          <w:rFonts w:eastAsia="Calibri" w:cs="Calibri"/>
        </w:rPr>
        <w:t xml:space="preserve">del 11, 12 e 13 </w:t>
      </w:r>
      <w:proofErr w:type="gramStart"/>
      <w:r w:rsidR="007A7C75">
        <w:rPr>
          <w:rFonts w:eastAsia="Calibri" w:cs="Calibri"/>
        </w:rPr>
        <w:t>Novembre</w:t>
      </w:r>
      <w:proofErr w:type="gramEnd"/>
      <w:r w:rsidR="007A7C75">
        <w:rPr>
          <w:rFonts w:eastAsia="Calibri" w:cs="Calibri"/>
        </w:rPr>
        <w:t xml:space="preserve"> </w:t>
      </w:r>
      <w:r>
        <w:rPr>
          <w:rFonts w:eastAsia="Calibri" w:cs="Calibri"/>
        </w:rPr>
        <w:t>2020,</w:t>
      </w:r>
      <w:r w:rsidRPr="00666CCE">
        <w:rPr>
          <w:rFonts w:eastAsia="Calibri" w:cs="Calibri"/>
        </w:rPr>
        <w:t xml:space="preserve"> </w:t>
      </w:r>
      <w:r w:rsidR="00E26AF7" w:rsidRPr="008F7256">
        <w:rPr>
          <w:rFonts w:eastAsia="Calibri" w:cs="Calibri"/>
        </w:rPr>
        <w:t>Verb</w:t>
      </w:r>
      <w:r w:rsidR="00E26AF7">
        <w:rPr>
          <w:rFonts w:eastAsia="Calibri" w:cs="Calibri"/>
        </w:rPr>
        <w:t xml:space="preserve">ale CTS </w:t>
      </w:r>
      <w:r w:rsidR="00E26AF7" w:rsidRPr="008F7256">
        <w:rPr>
          <w:rFonts w:eastAsia="Calibri" w:cs="Calibri"/>
        </w:rPr>
        <w:t>n. 34</w:t>
      </w:r>
      <w:r w:rsidR="00E26AF7">
        <w:rPr>
          <w:rFonts w:eastAsia="Calibri" w:cs="Calibri"/>
        </w:rPr>
        <w:t>,</w:t>
      </w:r>
      <w:r w:rsidR="00E26AF7" w:rsidRPr="008F7256">
        <w:rPr>
          <w:rFonts w:eastAsia="Calibri" w:cs="Calibri"/>
        </w:rPr>
        <w:t xml:space="preserve"> </w:t>
      </w:r>
      <w:r w:rsidRPr="00666CCE">
        <w:rPr>
          <w:rFonts w:eastAsia="Calibri" w:cs="Calibri"/>
        </w:rPr>
        <w:t xml:space="preserve">ha concluso che, conformemente ai requisiti della normativa vigente, </w:t>
      </w:r>
      <w:r>
        <w:rPr>
          <w:rFonts w:eastAsia="Calibri" w:cs="Calibri"/>
        </w:rPr>
        <w:t xml:space="preserve">come nel caso del medicinale di riferimento </w:t>
      </w:r>
      <w:proofErr w:type="spellStart"/>
      <w:r>
        <w:rPr>
          <w:rFonts w:eastAsia="Calibri" w:cs="Calibri"/>
        </w:rPr>
        <w:t>Clamoxyl</w:t>
      </w:r>
      <w:proofErr w:type="spellEnd"/>
      <w:r>
        <w:rPr>
          <w:rFonts w:eastAsia="Calibri" w:cstheme="minorHAnsi"/>
        </w:rPr>
        <w:t xml:space="preserve">®, </w:t>
      </w:r>
      <w:r w:rsidRPr="00666CCE">
        <w:rPr>
          <w:rFonts w:eastAsia="Calibri" w:cs="Calibri"/>
        </w:rPr>
        <w:t xml:space="preserve">i benefici di </w:t>
      </w:r>
      <w:r w:rsidR="00E26AF7">
        <w:rPr>
          <w:rFonts w:ascii="Calibri" w:eastAsia="Calibri" w:hAnsi="Calibri" w:cs="Calibri"/>
          <w:color w:val="000000"/>
        </w:rPr>
        <w:t>AMOXICILLINA VI.REL</w:t>
      </w:r>
      <w:r>
        <w:rPr>
          <w:rFonts w:ascii="Calibri" w:hAnsi="Calibri" w:cs="Arial"/>
        </w:rPr>
        <w:t xml:space="preserve"> </w:t>
      </w:r>
      <w:r w:rsidRPr="00666CCE">
        <w:rPr>
          <w:rFonts w:eastAsia="Calibri" w:cs="Calibri"/>
        </w:rPr>
        <w:t xml:space="preserve">sono superiori ai rischi individuati. La </w:t>
      </w:r>
      <w:r>
        <w:rPr>
          <w:rFonts w:eastAsia="Calibri" w:cs="Calibri"/>
        </w:rPr>
        <w:t>CTS</w:t>
      </w:r>
      <w:r w:rsidRPr="008F7256">
        <w:rPr>
          <w:rFonts w:eastAsia="Calibri" w:cs="Calibri"/>
        </w:rPr>
        <w:t xml:space="preserve"> ha inoltre, definito le modalità di prescrizione di cui al punto 2) di questo Riassunto e la classe di rimborsabilità del</w:t>
      </w:r>
      <w:r w:rsidRPr="00CB3303">
        <w:rPr>
          <w:rFonts w:eastAsia="Calibri" w:cs="Calibri"/>
        </w:rPr>
        <w:t xml:space="preserve"> medicinale</w:t>
      </w:r>
      <w:r>
        <w:rPr>
          <w:rFonts w:eastAsia="Calibri" w:cs="Calibri"/>
        </w:rPr>
        <w:t xml:space="preserve"> </w:t>
      </w:r>
      <w:r w:rsidRPr="00CB3303">
        <w:rPr>
          <w:rFonts w:eastAsia="Calibri" w:cs="Calibri"/>
        </w:rPr>
        <w:t>(</w:t>
      </w:r>
      <w:r>
        <w:rPr>
          <w:rFonts w:eastAsia="Calibri" w:cs="Calibri"/>
        </w:rPr>
        <w:t xml:space="preserve">classificazione provvisoria </w:t>
      </w:r>
      <w:proofErr w:type="spellStart"/>
      <w:r w:rsidRPr="008F3AE9">
        <w:rPr>
          <w:rFonts w:eastAsia="Calibri" w:cs="Calibri"/>
        </w:rPr>
        <w:t>C</w:t>
      </w:r>
      <w:r>
        <w:rPr>
          <w:rFonts w:eastAsia="Calibri" w:cs="Calibri"/>
        </w:rPr>
        <w:t>nn</w:t>
      </w:r>
      <w:proofErr w:type="spellEnd"/>
      <w:r w:rsidRPr="00CB3303">
        <w:rPr>
          <w:rFonts w:eastAsia="Calibri" w:cs="Calibri"/>
        </w:rPr>
        <w:t xml:space="preserve">). </w:t>
      </w:r>
    </w:p>
    <w:p w14:paraId="4017CA5C" w14:textId="77777777" w:rsidR="004241AC" w:rsidRPr="00587144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highlight w:val="yellow"/>
        </w:rPr>
      </w:pPr>
    </w:p>
    <w:p w14:paraId="6BBAFEF7" w14:textId="040488A4" w:rsidR="004241AC" w:rsidRPr="0017707A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17707A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E26AF7">
        <w:rPr>
          <w:rFonts w:ascii="Calibri" w:eastAsia="Calibri" w:hAnsi="Calibri" w:cs="Calibri"/>
          <w:b/>
          <w:color w:val="000000"/>
        </w:rPr>
        <w:t xml:space="preserve">AMOXICILLINA </w:t>
      </w:r>
      <w:proofErr w:type="gramStart"/>
      <w:r w:rsidR="00E26AF7">
        <w:rPr>
          <w:rFonts w:ascii="Calibri" w:eastAsia="Calibri" w:hAnsi="Calibri" w:cs="Calibri"/>
          <w:b/>
          <w:color w:val="000000"/>
        </w:rPr>
        <w:t>VI.REL</w:t>
      </w:r>
      <w:r w:rsidR="002B6744" w:rsidRPr="0017707A">
        <w:rPr>
          <w:rFonts w:ascii="Calibri" w:eastAsia="Calibri" w:hAnsi="Calibri" w:cs="Calibri"/>
          <w:b/>
          <w:color w:val="000000"/>
        </w:rPr>
        <w:t xml:space="preserve"> </w:t>
      </w:r>
      <w:r w:rsidR="005A2741" w:rsidRPr="0017707A">
        <w:rPr>
          <w:rFonts w:ascii="Calibri" w:eastAsia="Calibri" w:hAnsi="Calibri" w:cs="Calibri"/>
          <w:b/>
          <w:bCs/>
          <w:color w:val="000000"/>
        </w:rPr>
        <w:t>?</w:t>
      </w:r>
      <w:proofErr w:type="gramEnd"/>
    </w:p>
    <w:p w14:paraId="7FD437DF" w14:textId="756E5C89" w:rsidR="004241AC" w:rsidRPr="0017707A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17707A">
        <w:rPr>
          <w:rFonts w:ascii="Calibri" w:eastAsia="Calibri" w:hAnsi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17707A">
        <w:rPr>
          <w:rFonts w:ascii="Calibri" w:eastAsia="Calibri" w:hAnsi="Calibri" w:cs="Calibri"/>
        </w:rPr>
        <w:t xml:space="preserve">a </w:t>
      </w:r>
      <w:r w:rsidR="00E26AF7">
        <w:rPr>
          <w:rFonts w:ascii="Calibri" w:eastAsia="Calibri" w:hAnsi="Calibri" w:cs="Calibri"/>
          <w:color w:val="000000"/>
        </w:rPr>
        <w:t xml:space="preserve">AMOXICILLINA </w:t>
      </w:r>
      <w:proofErr w:type="gramStart"/>
      <w:r w:rsidR="00E26AF7">
        <w:rPr>
          <w:rFonts w:ascii="Calibri" w:eastAsia="Calibri" w:hAnsi="Calibri" w:cs="Calibri"/>
          <w:color w:val="000000"/>
        </w:rPr>
        <w:t>VI.REL</w:t>
      </w:r>
      <w:r w:rsidR="002B6744" w:rsidRPr="0017707A">
        <w:rPr>
          <w:rFonts w:ascii="Calibri" w:eastAsia="Calibri" w:hAnsi="Calibri" w:cs="Calibri"/>
          <w:color w:val="000000"/>
        </w:rPr>
        <w:t xml:space="preserve"> </w:t>
      </w:r>
      <w:r w:rsidR="00D416F1" w:rsidRPr="0017707A">
        <w:rPr>
          <w:rFonts w:ascii="Calibri" w:eastAsia="Calibri" w:hAnsi="Calibri" w:cs="Calibri"/>
          <w:color w:val="000000"/>
        </w:rPr>
        <w:t>.</w:t>
      </w:r>
      <w:proofErr w:type="gramEnd"/>
    </w:p>
    <w:p w14:paraId="0B7066D1" w14:textId="77777777" w:rsidR="00D416F1" w:rsidRPr="00587144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highlight w:val="yellow"/>
        </w:rPr>
      </w:pPr>
    </w:p>
    <w:p w14:paraId="72251CB1" w14:textId="3F6D06B1" w:rsidR="005A2741" w:rsidRPr="0017707A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17707A">
        <w:rPr>
          <w:rFonts w:ascii="Calibri" w:eastAsia="Calibri" w:hAnsi="Calibri" w:cs="Calibri"/>
          <w:b/>
          <w:bCs/>
        </w:rPr>
        <w:t>8) ALTRE INFORMAZIONI RELATIVE A</w:t>
      </w:r>
      <w:r w:rsidR="004241AC" w:rsidRPr="0017707A">
        <w:rPr>
          <w:rFonts w:ascii="Calibri" w:eastAsia="Calibri" w:hAnsi="Calibri" w:cs="Calibri"/>
          <w:b/>
          <w:bCs/>
        </w:rPr>
        <w:t xml:space="preserve"> </w:t>
      </w:r>
      <w:r w:rsidR="00E26AF7">
        <w:rPr>
          <w:rFonts w:ascii="Calibri" w:eastAsia="Calibri" w:hAnsi="Calibri" w:cs="Calibri"/>
          <w:b/>
          <w:color w:val="000000"/>
        </w:rPr>
        <w:t>AMOXICILLINA VI.REL</w:t>
      </w:r>
      <w:r w:rsidR="002B6744" w:rsidRPr="0017707A">
        <w:rPr>
          <w:rFonts w:ascii="Calibri" w:eastAsia="Calibri" w:hAnsi="Calibri" w:cs="Calibri"/>
          <w:b/>
          <w:color w:val="000000"/>
        </w:rPr>
        <w:t xml:space="preserve"> </w:t>
      </w:r>
      <w:r w:rsidR="00D416F1" w:rsidRPr="0017707A">
        <w:rPr>
          <w:rFonts w:ascii="Calibri" w:eastAsia="Calibri" w:hAnsi="Calibri" w:cs="Calibri"/>
          <w:b/>
          <w:color w:val="000000"/>
        </w:rPr>
        <w:t xml:space="preserve"> </w:t>
      </w:r>
    </w:p>
    <w:p w14:paraId="14CA980E" w14:textId="2418C0F5" w:rsidR="007935FE" w:rsidRPr="0045026E" w:rsidRDefault="0017707A" w:rsidP="0045026E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Cs/>
          <w:highlight w:val="yellow"/>
        </w:rPr>
      </w:pPr>
      <w:r w:rsidRPr="00E7200D">
        <w:rPr>
          <w:rFonts w:ascii="Calibri" w:eastAsia="Calibri" w:hAnsi="Calibri" w:cs="Calibri"/>
          <w:bCs/>
          <w:iCs/>
        </w:rPr>
        <w:t xml:space="preserve">Il </w:t>
      </w:r>
      <w:r w:rsidR="00DA3366" w:rsidRPr="00DA3366">
        <w:rPr>
          <w:rFonts w:ascii="Calibri" w:eastAsia="Calibri" w:hAnsi="Calibri" w:cs="Calibri"/>
          <w:b/>
          <w:bCs/>
          <w:iCs/>
        </w:rPr>
        <w:t xml:space="preserve">18 </w:t>
      </w:r>
      <w:r w:rsidR="00C9564A" w:rsidRPr="00DA3366">
        <w:rPr>
          <w:rFonts w:ascii="Calibri" w:eastAsia="Calibri" w:hAnsi="Calibri" w:cs="Calibri"/>
          <w:b/>
          <w:bCs/>
          <w:iCs/>
        </w:rPr>
        <w:t>gennaio</w:t>
      </w:r>
      <w:r w:rsidR="009E714F" w:rsidRPr="00DA3366">
        <w:rPr>
          <w:rFonts w:ascii="Calibri" w:eastAsia="Calibri" w:hAnsi="Calibri" w:cs="Calibri"/>
          <w:b/>
          <w:bCs/>
          <w:iCs/>
        </w:rPr>
        <w:t xml:space="preserve"> 202</w:t>
      </w:r>
      <w:r w:rsidR="00C9564A" w:rsidRPr="00DA3366">
        <w:rPr>
          <w:rFonts w:ascii="Calibri" w:eastAsia="Calibri" w:hAnsi="Calibri" w:cs="Calibri"/>
          <w:b/>
          <w:bCs/>
          <w:iCs/>
        </w:rPr>
        <w:t>1</w:t>
      </w:r>
      <w:r w:rsidR="009E714F" w:rsidRPr="00E7200D">
        <w:rPr>
          <w:rFonts w:ascii="Calibri" w:eastAsia="Calibri" w:hAnsi="Calibri" w:cs="Calibri"/>
          <w:bCs/>
          <w:iCs/>
        </w:rPr>
        <w:t xml:space="preserve"> </w:t>
      </w:r>
      <w:r w:rsidR="00674664" w:rsidRPr="00E7200D">
        <w:rPr>
          <w:rFonts w:ascii="Calibri" w:eastAsia="Calibri" w:hAnsi="Calibri" w:cs="Calibri"/>
          <w:bCs/>
          <w:iCs/>
        </w:rPr>
        <w:t xml:space="preserve">l’AIFA </w:t>
      </w:r>
      <w:r w:rsidR="00674664" w:rsidRPr="0017707A">
        <w:rPr>
          <w:rFonts w:ascii="Calibri" w:eastAsia="Calibri" w:hAnsi="Calibri" w:cs="Calibri"/>
          <w:bCs/>
          <w:iCs/>
        </w:rPr>
        <w:t xml:space="preserve">ha rilasciato </w:t>
      </w:r>
      <w:r w:rsidR="004241AC" w:rsidRPr="0017707A">
        <w:rPr>
          <w:rFonts w:ascii="Calibri" w:eastAsia="Calibri" w:hAnsi="Calibri" w:cs="Calibri"/>
          <w:bCs/>
          <w:iCs/>
        </w:rPr>
        <w:t xml:space="preserve">l’autorizzazione all’immissione in commercio di </w:t>
      </w:r>
      <w:r w:rsidR="00E26AF7">
        <w:rPr>
          <w:rFonts w:ascii="Calibri" w:eastAsia="Calibri" w:hAnsi="Calibri" w:cs="Calibri"/>
          <w:color w:val="000000"/>
        </w:rPr>
        <w:t xml:space="preserve">AMOXICILLINA </w:t>
      </w:r>
      <w:proofErr w:type="gramStart"/>
      <w:r w:rsidR="00E26AF7">
        <w:rPr>
          <w:rFonts w:ascii="Calibri" w:eastAsia="Calibri" w:hAnsi="Calibri" w:cs="Calibri"/>
          <w:color w:val="000000"/>
        </w:rPr>
        <w:t>VI.REL</w:t>
      </w:r>
      <w:r w:rsidR="002B6744" w:rsidRPr="0017707A">
        <w:rPr>
          <w:rFonts w:ascii="Calibri" w:eastAsia="Calibri" w:hAnsi="Calibri" w:cs="Calibri"/>
          <w:color w:val="000000"/>
        </w:rPr>
        <w:t xml:space="preserve"> </w:t>
      </w:r>
      <w:r w:rsidR="00674664" w:rsidRPr="0017707A">
        <w:rPr>
          <w:rFonts w:ascii="Calibri" w:eastAsia="Calibri" w:hAnsi="Calibri" w:cs="Calibri"/>
          <w:color w:val="000000"/>
        </w:rPr>
        <w:t>.</w:t>
      </w:r>
      <w:proofErr w:type="gramEnd"/>
    </w:p>
    <w:p w14:paraId="6B50A5D7" w14:textId="77777777" w:rsidR="0017707A" w:rsidRDefault="0017707A" w:rsidP="001770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14:paraId="0FF7165B" w14:textId="77777777" w:rsidR="0017707A" w:rsidRPr="002A3F14" w:rsidRDefault="0017707A" w:rsidP="001770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Pr="007170D7">
        <w:rPr>
          <w:rFonts w:eastAsia="Calibri" w:cs="Calibri"/>
          <w:color w:val="000000"/>
        </w:rPr>
        <w:t>&lt;nome medicinale&gt;</w:t>
      </w:r>
      <w:r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>
        <w:rPr>
          <w:rFonts w:eastAsia="Calibri" w:cs="Calibri"/>
        </w:rPr>
        <w:t xml:space="preserve"> (</w:t>
      </w:r>
      <w:hyperlink r:id="rId8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 xml:space="preserve">o contattare il medico o </w:t>
      </w:r>
      <w:r>
        <w:rPr>
          <w:rFonts w:eastAsia="Calibri" w:cs="Calibri"/>
        </w:rPr>
        <w:t xml:space="preserve">il </w:t>
      </w:r>
      <w:r w:rsidRPr="002A3F14">
        <w:rPr>
          <w:rFonts w:eastAsia="Calibri" w:cs="Calibri"/>
        </w:rPr>
        <w:t xml:space="preserve">farmacista. </w:t>
      </w:r>
    </w:p>
    <w:p w14:paraId="15214E3E" w14:textId="77777777" w:rsidR="0017707A" w:rsidRDefault="0017707A" w:rsidP="0017707A">
      <w:pPr>
        <w:spacing w:after="0" w:line="240" w:lineRule="auto"/>
        <w:jc w:val="both"/>
        <w:rPr>
          <w:rFonts w:eastAsia="Calibri" w:cs="Calibri"/>
        </w:rPr>
      </w:pPr>
    </w:p>
    <w:p w14:paraId="39C3684E" w14:textId="77777777" w:rsidR="0017707A" w:rsidRDefault="0017707A" w:rsidP="0017707A">
      <w:pPr>
        <w:spacing w:after="0" w:line="240" w:lineRule="auto"/>
        <w:jc w:val="both"/>
        <w:rPr>
          <w:rFonts w:eastAsia="Calibri" w:cs="Calibri"/>
        </w:rPr>
      </w:pPr>
    </w:p>
    <w:p w14:paraId="3311983E" w14:textId="464FDCBD" w:rsidR="009E714F" w:rsidRDefault="0017707A" w:rsidP="009E71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</w:t>
      </w:r>
      <w:r w:rsidRPr="00F37073">
        <w:rPr>
          <w:rFonts w:eastAsia="Calibri" w:cs="Calibri"/>
        </w:rPr>
        <w:t>data</w:t>
      </w:r>
      <w:r w:rsidR="00DA3366">
        <w:rPr>
          <w:rFonts w:eastAsia="Calibri" w:cs="Calibri"/>
        </w:rPr>
        <w:t xml:space="preserve"> </w:t>
      </w:r>
      <w:r w:rsidR="00C9564A" w:rsidRPr="00C9564A">
        <w:rPr>
          <w:rFonts w:eastAsia="Calibri" w:cs="Calibri"/>
        </w:rPr>
        <w:t>08</w:t>
      </w:r>
      <w:r w:rsidR="00F37073" w:rsidRPr="00C9564A">
        <w:rPr>
          <w:rFonts w:eastAsia="Calibri" w:cs="Calibri"/>
        </w:rPr>
        <w:t>/</w:t>
      </w:r>
      <w:r w:rsidR="00C9564A" w:rsidRPr="00C9564A">
        <w:rPr>
          <w:rFonts w:eastAsia="Calibri" w:cs="Calibri"/>
        </w:rPr>
        <w:t>03</w:t>
      </w:r>
      <w:r w:rsidR="00F37073" w:rsidRPr="00C9564A">
        <w:rPr>
          <w:rFonts w:eastAsia="Calibri" w:cs="Calibri"/>
        </w:rPr>
        <w:t>/2021</w:t>
      </w:r>
    </w:p>
    <w:p w14:paraId="467A213E" w14:textId="77666DC1" w:rsidR="0017707A" w:rsidRDefault="0017707A">
      <w:pPr>
        <w:rPr>
          <w:rFonts w:eastAsia="Calibri" w:cs="Calibri"/>
        </w:rPr>
      </w:pPr>
    </w:p>
    <w:p w14:paraId="40BF3606" w14:textId="77777777" w:rsidR="00E65810" w:rsidRPr="0017707A" w:rsidRDefault="00E65810" w:rsidP="001770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450A3F11" w14:textId="2887BDFF"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A90AC23" w14:textId="77777777" w:rsidR="009E714F" w:rsidRDefault="009E714F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35224006" w14:textId="2B69F774" w:rsidR="00E65810" w:rsidRDefault="00E65810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B46EEF7" w14:textId="77777777" w:rsidR="00923FFE" w:rsidRDefault="00923FFE" w:rsidP="00B32D8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1749B1C" w14:textId="77777777"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lastRenderedPageBreak/>
        <w:t>RELAZIONE PUBBLICA DI VALUTAZIONE</w:t>
      </w:r>
    </w:p>
    <w:p w14:paraId="716F42BB" w14:textId="77777777"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14:paraId="545FFDAA" w14:textId="77777777"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14:paraId="01934033" w14:textId="77777777"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14:paraId="0912850D" w14:textId="77777777"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</w:p>
    <w:p w14:paraId="2686F0C2" w14:textId="77777777" w:rsidR="007C68D2" w:rsidRPr="00EF5F0A" w:rsidRDefault="007C68D2" w:rsidP="00B32D81">
      <w:pPr>
        <w:spacing w:after="0" w:line="240" w:lineRule="auto"/>
        <w:jc w:val="center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INDICE</w:t>
      </w:r>
    </w:p>
    <w:p w14:paraId="21CF07D3" w14:textId="77777777"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14:paraId="1E6BF478" w14:textId="77777777"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14:paraId="2E8E7460" w14:textId="77777777"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14:paraId="2A1361BA" w14:textId="77777777"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INTRODUZIONE</w:t>
      </w:r>
    </w:p>
    <w:p w14:paraId="4498EC68" w14:textId="77777777"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14:paraId="39B22D15" w14:textId="77777777"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DI QUALITA’</w:t>
      </w:r>
    </w:p>
    <w:p w14:paraId="037851F4" w14:textId="77777777"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14:paraId="39ECB085" w14:textId="77777777"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NON CLINICI</w:t>
      </w:r>
    </w:p>
    <w:p w14:paraId="483C9E9B" w14:textId="77777777"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14:paraId="589D744D" w14:textId="77777777"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CLINICI</w:t>
      </w:r>
    </w:p>
    <w:p w14:paraId="2B839F91" w14:textId="77777777" w:rsidR="007C68D2" w:rsidRPr="00EF5F0A" w:rsidRDefault="007C68D2" w:rsidP="00B32D81">
      <w:pPr>
        <w:pStyle w:val="Paragrafoelenco"/>
        <w:spacing w:after="0" w:line="240" w:lineRule="auto"/>
        <w:rPr>
          <w:rFonts w:ascii="Calibri" w:hAnsi="Calibri"/>
          <w:b/>
        </w:rPr>
      </w:pPr>
    </w:p>
    <w:p w14:paraId="738D3F3C" w14:textId="77777777"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CONSULTAZIONE SUL FOGLIO ILLUSTRATIVO</w:t>
      </w:r>
    </w:p>
    <w:p w14:paraId="0CBFDE88" w14:textId="77777777" w:rsidR="007C68D2" w:rsidRPr="00EF5F0A" w:rsidRDefault="007C68D2" w:rsidP="00B32D81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</w:rPr>
      </w:pPr>
    </w:p>
    <w:p w14:paraId="37C8B317" w14:textId="77777777" w:rsidR="007C68D2" w:rsidRPr="00EF5F0A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CONCLUSIONI, VALUTAZIONE DEL RAPPORTO BENEFICIO/RISCHIO E RACCOMANDAZIONI</w:t>
      </w:r>
    </w:p>
    <w:p w14:paraId="298B4F3A" w14:textId="77777777"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14:paraId="606B1DB0" w14:textId="77777777"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14:paraId="085EDCEE" w14:textId="77777777"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14:paraId="3A4E50D5" w14:textId="77777777"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14:paraId="697FC1F6" w14:textId="77777777"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14:paraId="6540D840" w14:textId="77777777" w:rsidR="007C68D2" w:rsidRDefault="007C68D2" w:rsidP="00B32D81">
      <w:pPr>
        <w:spacing w:after="0" w:line="240" w:lineRule="auto"/>
        <w:rPr>
          <w:rFonts w:ascii="Calibri" w:hAnsi="Calibri"/>
        </w:rPr>
      </w:pPr>
    </w:p>
    <w:p w14:paraId="03B4FFF2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51CBA195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0C02B397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5EB04EE4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2CCF7305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2D7C59C3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168C6A9B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23E26AD7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40298C3A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14F569E9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25ECC525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0753EA72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3955CE43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2BD6B8AF" w14:textId="77777777" w:rsidR="003C027B" w:rsidRDefault="003C027B" w:rsidP="00B32D81">
      <w:pPr>
        <w:spacing w:after="0" w:line="240" w:lineRule="auto"/>
        <w:rPr>
          <w:rFonts w:ascii="Calibri" w:hAnsi="Calibri"/>
        </w:rPr>
      </w:pPr>
    </w:p>
    <w:p w14:paraId="6777CAF8" w14:textId="77777777" w:rsidR="003C027B" w:rsidRPr="00EF5F0A" w:rsidRDefault="003C027B" w:rsidP="00B32D81">
      <w:pPr>
        <w:spacing w:after="0" w:line="240" w:lineRule="auto"/>
        <w:rPr>
          <w:rFonts w:ascii="Calibri" w:hAnsi="Calibri"/>
        </w:rPr>
      </w:pPr>
    </w:p>
    <w:p w14:paraId="79B26B2D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4CC68A71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77B9FCDF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3526DF76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2F5793CD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4DCDE275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6E758B2D" w14:textId="0B4A3AB2" w:rsidR="00F80DE9" w:rsidRDefault="00F80DE9" w:rsidP="00B32D81">
      <w:pPr>
        <w:spacing w:after="0" w:line="240" w:lineRule="auto"/>
        <w:rPr>
          <w:ins w:id="1" w:author="Lorella Carletto" w:date="2021-03-09T12:56:00Z"/>
          <w:rFonts w:ascii="Calibri" w:hAnsi="Calibri"/>
        </w:rPr>
      </w:pPr>
    </w:p>
    <w:p w14:paraId="39BA84A6" w14:textId="437FA0CE" w:rsidR="00923FFE" w:rsidRDefault="00923FFE" w:rsidP="00B32D81">
      <w:pPr>
        <w:spacing w:after="0" w:line="240" w:lineRule="auto"/>
        <w:rPr>
          <w:ins w:id="2" w:author="Lorella Carletto" w:date="2021-03-09T12:56:00Z"/>
          <w:rFonts w:ascii="Calibri" w:hAnsi="Calibri"/>
        </w:rPr>
      </w:pPr>
    </w:p>
    <w:p w14:paraId="1248EA23" w14:textId="77777777" w:rsidR="00923FFE" w:rsidRPr="00EF5F0A" w:rsidRDefault="00923FFE" w:rsidP="00B32D81">
      <w:pPr>
        <w:spacing w:after="0" w:line="240" w:lineRule="auto"/>
        <w:rPr>
          <w:rFonts w:ascii="Calibri" w:hAnsi="Calibri"/>
        </w:rPr>
      </w:pPr>
    </w:p>
    <w:p w14:paraId="2E693409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14FE0C52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712B7177" w14:textId="77777777" w:rsidR="00F80DE9" w:rsidRPr="00EF5F0A" w:rsidRDefault="00F80DE9" w:rsidP="00B32D81">
      <w:pPr>
        <w:spacing w:after="0" w:line="240" w:lineRule="auto"/>
        <w:rPr>
          <w:rFonts w:ascii="Calibri" w:hAnsi="Calibri"/>
        </w:rPr>
      </w:pPr>
    </w:p>
    <w:p w14:paraId="5830E84A" w14:textId="77777777" w:rsidR="0082286F" w:rsidRPr="0082286F" w:rsidRDefault="0082286F" w:rsidP="0082286F">
      <w:pPr>
        <w:numPr>
          <w:ilvl w:val="0"/>
          <w:numId w:val="2"/>
        </w:numPr>
        <w:spacing w:after="0" w:line="240" w:lineRule="auto"/>
        <w:contextualSpacing/>
        <w:rPr>
          <w:rFonts w:eastAsiaTheme="minorHAnsi"/>
          <w:b/>
          <w:lang w:eastAsia="en-US"/>
        </w:rPr>
      </w:pPr>
      <w:r w:rsidRPr="0082286F">
        <w:rPr>
          <w:rFonts w:eastAsiaTheme="minorHAnsi"/>
          <w:b/>
          <w:lang w:eastAsia="en-US"/>
        </w:rPr>
        <w:lastRenderedPageBreak/>
        <w:t>INTRODUZIONE</w:t>
      </w:r>
    </w:p>
    <w:p w14:paraId="674C4E00" w14:textId="21584A1B" w:rsidR="0082286F" w:rsidRPr="0082286F" w:rsidRDefault="0082286F" w:rsidP="0082286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lang w:eastAsia="en-US"/>
        </w:rPr>
      </w:pPr>
      <w:r w:rsidRPr="0082286F">
        <w:rPr>
          <w:rFonts w:eastAsiaTheme="minorHAnsi"/>
          <w:lang w:eastAsia="en-US"/>
        </w:rPr>
        <w:t xml:space="preserve">Sulla base dei dati di qualità, sicurezza ed efficacia, l’AIFA ha rilasciato a </w:t>
      </w:r>
      <w:r w:rsidR="009E47DD">
        <w:rPr>
          <w:rFonts w:eastAsiaTheme="minorHAnsi"/>
          <w:lang w:eastAsia="en-US"/>
        </w:rPr>
        <w:t>VI.REL PHARMA SRL</w:t>
      </w:r>
      <w:r w:rsidR="003113F8">
        <w:rPr>
          <w:rFonts w:eastAsiaTheme="minorHAnsi"/>
          <w:lang w:eastAsia="en-US"/>
        </w:rPr>
        <w:t xml:space="preserve"> </w:t>
      </w:r>
      <w:r w:rsidRPr="0082286F">
        <w:rPr>
          <w:rFonts w:eastAsiaTheme="minorHAnsi"/>
          <w:lang w:eastAsia="en-US"/>
        </w:rPr>
        <w:t xml:space="preserve">l’autorizzazione all’immissione in commercio (AIC) per il medicinale </w:t>
      </w:r>
      <w:r w:rsidR="00E26AF7">
        <w:rPr>
          <w:rFonts w:ascii="Calibri" w:eastAsia="Calibri" w:hAnsi="Calibri" w:cs="Calibri"/>
          <w:color w:val="000000"/>
        </w:rPr>
        <w:t>AMOXICILLINA VI.</w:t>
      </w:r>
      <w:r w:rsidR="00E26AF7" w:rsidRPr="00C9564A">
        <w:rPr>
          <w:rFonts w:ascii="Calibri" w:eastAsia="Calibri" w:hAnsi="Calibri" w:cs="Calibri"/>
          <w:color w:val="000000"/>
        </w:rPr>
        <w:t>REL</w:t>
      </w:r>
      <w:r w:rsidR="003113F8" w:rsidRPr="00C9564A">
        <w:rPr>
          <w:rFonts w:ascii="Calibri" w:eastAsia="Calibri" w:hAnsi="Calibri" w:cs="Calibri"/>
          <w:color w:val="000000"/>
        </w:rPr>
        <w:t xml:space="preserve"> </w:t>
      </w:r>
      <w:r w:rsidRPr="00C9564A">
        <w:rPr>
          <w:rFonts w:eastAsia="Calibri" w:cs="Calibri"/>
          <w:bCs/>
          <w:iCs/>
        </w:rPr>
        <w:t xml:space="preserve">il </w:t>
      </w:r>
      <w:r w:rsidR="00DA3366">
        <w:rPr>
          <w:rFonts w:eastAsia="Calibri" w:cs="Calibri"/>
          <w:bCs/>
          <w:iCs/>
        </w:rPr>
        <w:t>18</w:t>
      </w:r>
      <w:r w:rsidR="009E714F" w:rsidRPr="00C9564A">
        <w:rPr>
          <w:rFonts w:ascii="Calibri" w:eastAsia="Calibri" w:hAnsi="Calibri" w:cs="Calibri"/>
          <w:bCs/>
          <w:iCs/>
        </w:rPr>
        <w:t xml:space="preserve"> </w:t>
      </w:r>
      <w:r w:rsidR="00C9564A" w:rsidRPr="00C9564A">
        <w:rPr>
          <w:rFonts w:ascii="Calibri" w:eastAsia="Calibri" w:hAnsi="Calibri" w:cs="Calibri"/>
          <w:bCs/>
          <w:iCs/>
        </w:rPr>
        <w:t>gennaio</w:t>
      </w:r>
      <w:r w:rsidR="009E714F" w:rsidRPr="00C9564A">
        <w:rPr>
          <w:rFonts w:ascii="Calibri" w:eastAsia="Calibri" w:hAnsi="Calibri" w:cs="Calibri"/>
          <w:bCs/>
          <w:iCs/>
        </w:rPr>
        <w:t xml:space="preserve"> 202</w:t>
      </w:r>
      <w:r w:rsidR="00C9564A" w:rsidRPr="00C9564A">
        <w:rPr>
          <w:rFonts w:ascii="Calibri" w:eastAsia="Calibri" w:hAnsi="Calibri" w:cs="Calibri"/>
          <w:bCs/>
          <w:iCs/>
        </w:rPr>
        <w:t>1</w:t>
      </w:r>
      <w:r w:rsidR="00B24E05" w:rsidRPr="00C9564A">
        <w:rPr>
          <w:rFonts w:ascii="Calibri" w:eastAsia="Calibri" w:hAnsi="Calibri" w:cs="Calibri"/>
          <w:bCs/>
          <w:iCs/>
        </w:rPr>
        <w:t>.</w:t>
      </w:r>
      <w:r w:rsidRPr="0082286F">
        <w:rPr>
          <w:rFonts w:eastAsiaTheme="minorHAnsi"/>
          <w:lang w:eastAsia="en-US"/>
        </w:rPr>
        <w:t xml:space="preserve"> </w:t>
      </w:r>
    </w:p>
    <w:p w14:paraId="75593E26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1124B246" w14:textId="5F4FA563" w:rsidR="003113F8" w:rsidRPr="0082286F" w:rsidRDefault="00E26AF7" w:rsidP="003113F8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AMOXICILLINA VI.REL</w:t>
      </w:r>
      <w:r w:rsidR="003113F8" w:rsidRPr="0017707A">
        <w:rPr>
          <w:rFonts w:ascii="Calibri" w:eastAsia="Calibri" w:hAnsi="Calibri" w:cs="Calibri"/>
          <w:color w:val="000000"/>
        </w:rPr>
        <w:t xml:space="preserve"> </w:t>
      </w:r>
      <w:r w:rsidR="0082286F" w:rsidRPr="0082286F">
        <w:rPr>
          <w:rFonts w:eastAsia="Calibri" w:cs="Calibri"/>
          <w:color w:val="000000"/>
        </w:rPr>
        <w:t xml:space="preserve">può essere ottenuto solo su </w:t>
      </w:r>
      <w:r w:rsidR="003113F8">
        <w:rPr>
          <w:rFonts w:eastAsia="Calibri" w:cs="Calibri"/>
          <w:color w:val="000000"/>
        </w:rPr>
        <w:t>prescrizione</w:t>
      </w:r>
      <w:r w:rsidR="003113F8" w:rsidRPr="003113F8">
        <w:rPr>
          <w:rFonts w:ascii="Calibri" w:eastAsia="Calibri" w:hAnsi="Calibri" w:cs="Calibri"/>
          <w:color w:val="000000"/>
        </w:rPr>
        <w:t xml:space="preserve"> </w:t>
      </w:r>
      <w:r w:rsidR="003113F8" w:rsidRPr="0082286F">
        <w:rPr>
          <w:rFonts w:ascii="Calibri" w:eastAsia="Calibri" w:hAnsi="Calibri" w:cs="Calibri"/>
          <w:color w:val="000000"/>
        </w:rPr>
        <w:t>da parte del medico (</w:t>
      </w:r>
      <w:r w:rsidR="003113F8" w:rsidRPr="0082286F">
        <w:rPr>
          <w:rFonts w:eastAsia="Calibri" w:cs="Calibri"/>
          <w:color w:val="000000"/>
        </w:rPr>
        <w:t>ricetta ripetibile</w:t>
      </w:r>
      <w:r w:rsidR="003113F8" w:rsidRPr="0082286F">
        <w:rPr>
          <w:rFonts w:ascii="Calibri" w:eastAsia="Calibri" w:hAnsi="Calibri" w:cs="Calibri"/>
          <w:color w:val="000000"/>
        </w:rPr>
        <w:t>).</w:t>
      </w:r>
    </w:p>
    <w:p w14:paraId="7C1ED8DF" w14:textId="77777777" w:rsidR="0082286F" w:rsidRPr="0082286F" w:rsidRDefault="0082286F" w:rsidP="0082286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lang w:eastAsia="en-US"/>
        </w:rPr>
      </w:pPr>
    </w:p>
    <w:p w14:paraId="4672D979" w14:textId="3B8CBE59" w:rsidR="0082286F" w:rsidRPr="0082286F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82286F">
        <w:rPr>
          <w:rFonts w:eastAsiaTheme="minorHAnsi"/>
          <w:lang w:eastAsia="en-US"/>
        </w:rPr>
        <w:t xml:space="preserve">Questa procedura è stata presentata ai sensi dell’art. </w:t>
      </w:r>
      <w:r w:rsidR="003113F8">
        <w:rPr>
          <w:rFonts w:eastAsiaTheme="minorHAnsi"/>
          <w:lang w:eastAsia="en-US"/>
        </w:rPr>
        <w:t xml:space="preserve">10.1 </w:t>
      </w:r>
      <w:r w:rsidRPr="0082286F">
        <w:rPr>
          <w:rFonts w:eastAsiaTheme="minorHAnsi"/>
          <w:lang w:eastAsia="en-US"/>
        </w:rPr>
        <w:t xml:space="preserve">della Direttiva 2001/83/EU </w:t>
      </w:r>
      <w:proofErr w:type="spellStart"/>
      <w:r w:rsidRPr="0082286F">
        <w:rPr>
          <w:rFonts w:eastAsiaTheme="minorHAnsi"/>
          <w:lang w:eastAsia="en-US"/>
        </w:rPr>
        <w:t>s.m.i.</w:t>
      </w:r>
      <w:proofErr w:type="spellEnd"/>
    </w:p>
    <w:p w14:paraId="3F0DD78A" w14:textId="77777777" w:rsidR="0082286F" w:rsidRPr="0082286F" w:rsidRDefault="0082286F" w:rsidP="0082286F">
      <w:pPr>
        <w:widowControl w:val="0"/>
        <w:spacing w:after="0" w:line="240" w:lineRule="auto"/>
        <w:jc w:val="both"/>
        <w:rPr>
          <w:rFonts w:eastAsia="Calibri" w:cs="Calibri"/>
          <w:bCs/>
        </w:rPr>
      </w:pPr>
    </w:p>
    <w:p w14:paraId="13C95335" w14:textId="2D6E867B" w:rsidR="0082286F" w:rsidRPr="0082286F" w:rsidRDefault="00E26AF7" w:rsidP="0082286F">
      <w:pPr>
        <w:widowControl w:val="0"/>
        <w:spacing w:after="0" w:line="240" w:lineRule="auto"/>
        <w:jc w:val="both"/>
        <w:rPr>
          <w:rFonts w:eastAsia="Calibri" w:cs="Calibri"/>
        </w:rPr>
      </w:pPr>
      <w:r>
        <w:rPr>
          <w:rFonts w:ascii="Calibri" w:eastAsia="Calibri" w:hAnsi="Calibri" w:cs="Calibri"/>
          <w:color w:val="000000"/>
        </w:rPr>
        <w:t>AMOXICILLINA VI.REL</w:t>
      </w:r>
      <w:r w:rsidR="003113F8" w:rsidRPr="0017707A">
        <w:rPr>
          <w:rFonts w:ascii="Calibri" w:eastAsia="Calibri" w:hAnsi="Calibri" w:cs="Calibri"/>
          <w:color w:val="000000"/>
        </w:rPr>
        <w:t xml:space="preserve"> </w:t>
      </w:r>
      <w:r w:rsidR="0082286F" w:rsidRPr="0082286F">
        <w:rPr>
          <w:rFonts w:eastAsia="Calibri" w:cs="Calibri"/>
        </w:rPr>
        <w:t xml:space="preserve">è un medicinale contenente </w:t>
      </w:r>
      <w:r w:rsidR="003113F8">
        <w:rPr>
          <w:rFonts w:eastAsia="Calibri" w:cs="Calibri"/>
        </w:rPr>
        <w:t>il</w:t>
      </w:r>
      <w:r w:rsidR="0082286F" w:rsidRPr="0082286F">
        <w:rPr>
          <w:rFonts w:eastAsia="Calibri" w:cs="Calibri"/>
        </w:rPr>
        <w:t xml:space="preserve"> principio attivo </w:t>
      </w:r>
      <w:proofErr w:type="spellStart"/>
      <w:r w:rsidR="003113F8">
        <w:rPr>
          <w:rFonts w:eastAsia="Calibri" w:cs="Calibri"/>
        </w:rPr>
        <w:t>amoxicillina</w:t>
      </w:r>
      <w:proofErr w:type="spellEnd"/>
      <w:r w:rsidR="0082286F" w:rsidRPr="0082286F">
        <w:rPr>
          <w:rFonts w:eastAsia="Calibri" w:cs="Calibri"/>
        </w:rPr>
        <w:t xml:space="preserve"> e presente nel medicinale di riferimento</w:t>
      </w:r>
      <w:r w:rsidR="003113F8">
        <w:rPr>
          <w:rFonts w:eastAsia="Calibri" w:cs="Calibri"/>
        </w:rPr>
        <w:t xml:space="preserve"> </w:t>
      </w:r>
      <w:proofErr w:type="spellStart"/>
      <w:r w:rsidR="003113F8" w:rsidRPr="00EB7847">
        <w:rPr>
          <w:rFonts w:eastAsia="Calibri" w:cs="Calibri"/>
          <w:color w:val="000000"/>
        </w:rPr>
        <w:t>Clamoxyl</w:t>
      </w:r>
      <w:proofErr w:type="spellEnd"/>
      <w:r w:rsidR="003113F8" w:rsidRPr="00EB7847">
        <w:rPr>
          <w:rFonts w:eastAsia="Calibri" w:cstheme="minorHAnsi"/>
          <w:color w:val="000000"/>
        </w:rPr>
        <w:t xml:space="preserve">®, </w:t>
      </w:r>
      <w:bookmarkStart w:id="3" w:name="_GoBack"/>
      <w:bookmarkEnd w:id="3"/>
      <w:r w:rsidR="0082286F" w:rsidRPr="00EB7847">
        <w:rPr>
          <w:rFonts w:eastAsia="Calibri" w:cs="Calibri"/>
        </w:rPr>
        <w:t xml:space="preserve">autorizzato in </w:t>
      </w:r>
      <w:r w:rsidR="003113F8" w:rsidRPr="00EB7847">
        <w:rPr>
          <w:rFonts w:eastAsia="Calibri" w:cs="Calibri"/>
        </w:rPr>
        <w:t>Francia</w:t>
      </w:r>
      <w:r w:rsidR="0082286F" w:rsidRPr="00EB7847">
        <w:rPr>
          <w:rFonts w:eastAsia="Calibri" w:cs="Calibri"/>
        </w:rPr>
        <w:t xml:space="preserve"> da più di 10 anni.</w:t>
      </w:r>
    </w:p>
    <w:p w14:paraId="0C0CDA4E" w14:textId="77777777" w:rsidR="003113F8" w:rsidRPr="00587144" w:rsidRDefault="003113F8" w:rsidP="003113F8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2D89E1D6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highlight w:val="yellow"/>
          <w:lang w:eastAsia="en-US"/>
        </w:rPr>
      </w:pPr>
    </w:p>
    <w:p w14:paraId="54A13E68" w14:textId="35D8D152" w:rsidR="003113F8" w:rsidRPr="003113F8" w:rsidRDefault="00E26AF7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</w:rPr>
      </w:pPr>
      <w:bookmarkStart w:id="4" w:name="_Hlk62630529"/>
      <w:r>
        <w:rPr>
          <w:rFonts w:ascii="Calibri" w:eastAsia="Calibri" w:hAnsi="Calibri" w:cs="Calibri"/>
          <w:color w:val="000000"/>
        </w:rPr>
        <w:t>AMOXICILLINA VI.REL</w:t>
      </w:r>
      <w:bookmarkEnd w:id="4"/>
      <w:r w:rsidR="0082286F" w:rsidRPr="0082286F">
        <w:rPr>
          <w:rFonts w:eastAsia="Calibri" w:cs="Calibri"/>
          <w:bCs/>
        </w:rPr>
        <w:t xml:space="preserve">, </w:t>
      </w:r>
      <w:r w:rsidR="0082286F" w:rsidRPr="0082286F">
        <w:rPr>
          <w:rFonts w:eastAsiaTheme="minorHAnsi"/>
          <w:lang w:eastAsia="en-US"/>
        </w:rPr>
        <w:t>il cui c</w:t>
      </w:r>
      <w:r w:rsidR="0082286F" w:rsidRPr="0082286F">
        <w:rPr>
          <w:rFonts w:eastAsiaTheme="minorHAnsi"/>
          <w:iCs/>
          <w:lang w:eastAsia="en-US"/>
        </w:rPr>
        <w:t xml:space="preserve">odice ATC è </w:t>
      </w:r>
      <w:r w:rsidR="003113F8" w:rsidRPr="00730C2E">
        <w:t>J01CA04</w:t>
      </w:r>
      <w:r w:rsidR="003113F8">
        <w:t xml:space="preserve">, </w:t>
      </w:r>
      <w:r w:rsidR="0082286F" w:rsidRPr="0082286F">
        <w:rPr>
          <w:rFonts w:eastAsia="Calibri" w:cs="Calibri"/>
        </w:rPr>
        <w:t xml:space="preserve">contiene il principio attivo </w:t>
      </w:r>
      <w:r w:rsidR="003113F8">
        <w:rPr>
          <w:rFonts w:eastAsia="Calibri" w:cs="Calibri"/>
        </w:rPr>
        <w:t>amoxicillina</w:t>
      </w:r>
      <w:r w:rsidR="0082286F" w:rsidRPr="0082286F">
        <w:rPr>
          <w:rFonts w:eastAsia="Calibri" w:cs="Calibri"/>
          <w:bCs/>
        </w:rPr>
        <w:t xml:space="preserve">, </w:t>
      </w:r>
    </w:p>
    <w:p w14:paraId="48E3F1A6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</w:rPr>
      </w:pPr>
      <w:r w:rsidRPr="003113F8">
        <w:rPr>
          <w:rFonts w:eastAsia="Calibri" w:cs="Calibri"/>
          <w:bCs/>
        </w:rPr>
        <w:t>Amoxicillina è una penicillina semisintetica (antibiotico beta–lattamico) che inibisce uno o più enzimi (spesso indicati con il nome di proteine leganti le penicilline, o PBP) nella via di biosintesi del peptidoglicano batterico, un componente strutturale integrante della parete cellulare batterica. Con l’inibizione della sintesi del peptidoglicano la parete cellulare si indebolisce, e ciò porta in genere alla lisi della cellula e alla sua morte.</w:t>
      </w:r>
    </w:p>
    <w:p w14:paraId="1DA99075" w14:textId="665637F3" w:rsidR="0082286F" w:rsidRPr="0082286F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b/>
          <w:i/>
          <w:sz w:val="20"/>
          <w:lang w:eastAsia="en-US"/>
        </w:rPr>
      </w:pPr>
      <w:r w:rsidRPr="003113F8">
        <w:rPr>
          <w:rFonts w:eastAsia="Calibri" w:cs="Calibri"/>
          <w:bCs/>
        </w:rPr>
        <w:t>Amoxicillina è vulnerabile alla degradazione a opera delle beta–</w:t>
      </w:r>
      <w:proofErr w:type="spellStart"/>
      <w:r w:rsidRPr="003113F8">
        <w:rPr>
          <w:rFonts w:eastAsia="Calibri" w:cs="Calibri"/>
          <w:bCs/>
        </w:rPr>
        <w:t>lattamasi</w:t>
      </w:r>
      <w:proofErr w:type="spellEnd"/>
      <w:r w:rsidRPr="003113F8">
        <w:rPr>
          <w:rFonts w:eastAsia="Calibri" w:cs="Calibri"/>
          <w:bCs/>
        </w:rPr>
        <w:t xml:space="preserve"> prodotte da batteri resistenti e, pertanto, lo spettro di attività della sola amoxicillina non include gli organismi che producono tali enzimi</w:t>
      </w:r>
      <w:r>
        <w:rPr>
          <w:rFonts w:eastAsia="Calibri" w:cs="Calibri"/>
          <w:bCs/>
        </w:rPr>
        <w:t>.</w:t>
      </w:r>
    </w:p>
    <w:p w14:paraId="0D179772" w14:textId="77777777" w:rsidR="0082286F" w:rsidRPr="0082286F" w:rsidRDefault="0082286F" w:rsidP="0082286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</w:p>
    <w:p w14:paraId="118C4A0A" w14:textId="46642040" w:rsidR="003113F8" w:rsidRPr="003113F8" w:rsidRDefault="009E47DD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9E47DD">
        <w:rPr>
          <w:rFonts w:ascii="Calibri" w:eastAsia="Calibri" w:hAnsi="Calibri" w:cs="Calibri"/>
          <w:color w:val="000000"/>
        </w:rPr>
        <w:t xml:space="preserve">AMOXICILLINA VI.REL </w:t>
      </w:r>
      <w:r w:rsidR="0082286F" w:rsidRPr="0082286F">
        <w:rPr>
          <w:rFonts w:eastAsiaTheme="minorHAnsi"/>
          <w:lang w:eastAsia="en-US"/>
        </w:rPr>
        <w:t>è utilizzato per</w:t>
      </w:r>
      <w:r w:rsidR="003113F8" w:rsidRPr="003113F8">
        <w:rPr>
          <w:rFonts w:eastAsiaTheme="minorHAnsi"/>
          <w:lang w:eastAsia="en-US"/>
        </w:rPr>
        <w:t xml:space="preserve"> il trattamento delle seguenti infezioni in adulti e bambini:</w:t>
      </w:r>
    </w:p>
    <w:p w14:paraId="4E012B70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</w:p>
    <w:p w14:paraId="1DEC3E4F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Sinusite batterica acuta</w:t>
      </w:r>
    </w:p>
    <w:p w14:paraId="0B1F0F48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Otite media acuta</w:t>
      </w:r>
    </w:p>
    <w:p w14:paraId="4199E192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Faringite e tonsillite streptococcica acuta</w:t>
      </w:r>
    </w:p>
    <w:p w14:paraId="476F8285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Riacutizzazioni di bronchite cronica</w:t>
      </w:r>
    </w:p>
    <w:p w14:paraId="1BEEF20C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Polmonite acquisita in comunità</w:t>
      </w:r>
    </w:p>
    <w:p w14:paraId="38C88602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Cistite acuta</w:t>
      </w:r>
    </w:p>
    <w:p w14:paraId="7FC9D7C9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Batteriuria asintomatica in gravidanza</w:t>
      </w:r>
    </w:p>
    <w:p w14:paraId="7D682AC8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Pielonefrite acuta</w:t>
      </w:r>
    </w:p>
    <w:p w14:paraId="203E4919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Febbre tifoide e paratifoide</w:t>
      </w:r>
    </w:p>
    <w:p w14:paraId="1087031A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Ascesso dentale con cellulite diffusa</w:t>
      </w:r>
    </w:p>
    <w:p w14:paraId="268EA6B5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Infezioni di protesi articolare</w:t>
      </w:r>
    </w:p>
    <w:p w14:paraId="499E3250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Eradicazione di Helicobacter pylori</w:t>
      </w:r>
    </w:p>
    <w:p w14:paraId="54FD089E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•</w:t>
      </w:r>
      <w:r w:rsidRPr="003113F8">
        <w:rPr>
          <w:rFonts w:eastAsiaTheme="minorHAnsi"/>
          <w:lang w:eastAsia="en-US"/>
        </w:rPr>
        <w:tab/>
        <w:t>Malattia di Lyme</w:t>
      </w:r>
    </w:p>
    <w:p w14:paraId="0A408246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</w:p>
    <w:p w14:paraId="67D267FB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3113F8">
        <w:rPr>
          <w:rFonts w:eastAsiaTheme="minorHAnsi"/>
          <w:lang w:eastAsia="en-US"/>
        </w:rPr>
        <w:t>Amoxicillina è indicato anche per la profilassi dell’endocardite.</w:t>
      </w:r>
    </w:p>
    <w:p w14:paraId="0DEBFD00" w14:textId="77777777" w:rsidR="003113F8" w:rsidRPr="003113F8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highlight w:val="yellow"/>
          <w:lang w:eastAsia="en-US"/>
        </w:rPr>
      </w:pPr>
    </w:p>
    <w:p w14:paraId="788D9669" w14:textId="6F0DFA49" w:rsidR="003113F8" w:rsidRPr="00EB7847" w:rsidRDefault="003113F8" w:rsidP="003113F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  <w:r w:rsidRPr="00EB7847">
        <w:rPr>
          <w:rFonts w:eastAsiaTheme="minorHAnsi"/>
          <w:lang w:eastAsia="en-US"/>
        </w:rPr>
        <w:t>Tenere in considerazione le linee guida ufficiali sull’uso appropriato degli antibatterici</w:t>
      </w:r>
      <w:r w:rsidR="009E714F" w:rsidRPr="00EB7847">
        <w:rPr>
          <w:rFonts w:eastAsiaTheme="minorHAnsi"/>
          <w:lang w:eastAsia="en-US"/>
        </w:rPr>
        <w:t>.</w:t>
      </w:r>
    </w:p>
    <w:p w14:paraId="3F040D38" w14:textId="77777777" w:rsidR="0082286F" w:rsidRPr="0082286F" w:rsidRDefault="0082286F" w:rsidP="0082286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Theme="minorHAnsi"/>
          <w:lang w:eastAsia="en-US"/>
        </w:rPr>
      </w:pPr>
    </w:p>
    <w:p w14:paraId="44E04B12" w14:textId="7660C966" w:rsidR="0082286F" w:rsidRDefault="0082286F" w:rsidP="0082286F">
      <w:pPr>
        <w:spacing w:after="0" w:line="240" w:lineRule="auto"/>
        <w:jc w:val="both"/>
      </w:pPr>
      <w:r w:rsidRPr="0082286F">
        <w:rPr>
          <w:rFonts w:eastAsiaTheme="minorHAnsi"/>
          <w:lang w:eastAsia="en-US"/>
        </w:rPr>
        <w:t xml:space="preserve">La richiesta di AIC è supportata da uno studio di </w:t>
      </w:r>
      <w:proofErr w:type="spellStart"/>
      <w:r w:rsidRPr="0082286F">
        <w:rPr>
          <w:rFonts w:eastAsiaTheme="minorHAnsi"/>
          <w:lang w:eastAsia="en-US"/>
        </w:rPr>
        <w:t>bioequivalenza</w:t>
      </w:r>
      <w:proofErr w:type="spellEnd"/>
      <w:r w:rsidRPr="0082286F">
        <w:rPr>
          <w:rFonts w:eastAsiaTheme="minorHAnsi"/>
          <w:lang w:eastAsia="en-US"/>
        </w:rPr>
        <w:t xml:space="preserve"> che ha confrontato i profili farmacocinetici del medicinale test</w:t>
      </w:r>
      <w:r w:rsidR="006E53B3">
        <w:rPr>
          <w:rFonts w:eastAsiaTheme="minorHAnsi"/>
          <w:lang w:eastAsia="en-US"/>
        </w:rPr>
        <w:t xml:space="preserve"> </w:t>
      </w:r>
      <w:r w:rsidR="00E26AF7">
        <w:rPr>
          <w:rFonts w:ascii="Calibri" w:hAnsi="Calibri"/>
        </w:rPr>
        <w:t>AMOXICILLINA VI.REL</w:t>
      </w:r>
      <w:r w:rsidR="006E53B3" w:rsidRPr="00E25C1E">
        <w:rPr>
          <w:rFonts w:ascii="Calibri" w:hAnsi="Calibri"/>
        </w:rPr>
        <w:t xml:space="preserve"> </w:t>
      </w:r>
      <w:r w:rsidR="006E53B3">
        <w:rPr>
          <w:rFonts w:ascii="Calibri" w:hAnsi="Calibri"/>
        </w:rPr>
        <w:t xml:space="preserve">1 </w:t>
      </w:r>
      <w:r w:rsidR="006E53B3">
        <w:rPr>
          <w:rFonts w:ascii="Calibri" w:hAnsi="Calibri" w:cs="Arial"/>
        </w:rPr>
        <w:t xml:space="preserve">g compresse dispersibili </w:t>
      </w:r>
      <w:r w:rsidR="006E53B3">
        <w:t xml:space="preserve">e quelli del medicinale di riferimento </w:t>
      </w:r>
      <w:proofErr w:type="spellStart"/>
      <w:r w:rsidR="006E53B3">
        <w:rPr>
          <w:rFonts w:ascii="Calibri" w:hAnsi="Calibri" w:cs="Arial"/>
        </w:rPr>
        <w:t>Clamoxyl</w:t>
      </w:r>
      <w:proofErr w:type="spellEnd"/>
      <w:r w:rsidR="006E53B3">
        <w:rPr>
          <w:rFonts w:ascii="Calibri" w:hAnsi="Calibri" w:cs="Calibri"/>
        </w:rPr>
        <w:t>®</w:t>
      </w:r>
      <w:r w:rsidR="006E53B3" w:rsidRPr="000A4160">
        <w:rPr>
          <w:rFonts w:ascii="Calibri" w:hAnsi="Calibri" w:cs="Arial"/>
        </w:rPr>
        <w:t xml:space="preserve"> </w:t>
      </w:r>
      <w:r w:rsidR="006E53B3">
        <w:rPr>
          <w:rFonts w:ascii="Calibri" w:hAnsi="Calibri"/>
        </w:rPr>
        <w:t xml:space="preserve">1 </w:t>
      </w:r>
      <w:r w:rsidR="006E53B3">
        <w:rPr>
          <w:rFonts w:ascii="Calibri" w:hAnsi="Calibri" w:cs="Arial"/>
        </w:rPr>
        <w:t>g compresse dispersibili</w:t>
      </w:r>
      <w:r w:rsidR="006E53B3">
        <w:t>.</w:t>
      </w:r>
    </w:p>
    <w:p w14:paraId="311B9992" w14:textId="77777777" w:rsidR="006E53B3" w:rsidRPr="0082286F" w:rsidRDefault="006E53B3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6BACDD0F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82286F">
        <w:rPr>
          <w:rFonts w:eastAsiaTheme="minorHAnsi"/>
          <w:lang w:eastAsia="en-US"/>
        </w:rPr>
        <w:t xml:space="preserve">Lo studio di </w:t>
      </w:r>
      <w:proofErr w:type="spellStart"/>
      <w:r w:rsidRPr="0082286F">
        <w:rPr>
          <w:rFonts w:eastAsiaTheme="minorHAnsi"/>
          <w:lang w:eastAsia="en-US"/>
        </w:rPr>
        <w:t>bioequivalenza</w:t>
      </w:r>
      <w:proofErr w:type="spellEnd"/>
      <w:r w:rsidRPr="0082286F">
        <w:rPr>
          <w:rFonts w:eastAsiaTheme="minorHAnsi"/>
          <w:lang w:eastAsia="en-US"/>
        </w:rPr>
        <w:t xml:space="preserve"> è stato condotto in conformità alle linee guida di Buona Pratica Clinica (</w:t>
      </w:r>
      <w:proofErr w:type="spellStart"/>
      <w:r w:rsidRPr="0082286F">
        <w:rPr>
          <w:rFonts w:eastAsiaTheme="minorHAnsi"/>
          <w:i/>
          <w:lang w:eastAsia="en-US"/>
        </w:rPr>
        <w:t>Good</w:t>
      </w:r>
      <w:proofErr w:type="spellEnd"/>
      <w:r w:rsidRPr="0082286F">
        <w:rPr>
          <w:rFonts w:eastAsiaTheme="minorHAnsi"/>
          <w:i/>
          <w:lang w:eastAsia="en-US"/>
        </w:rPr>
        <w:t xml:space="preserve"> </w:t>
      </w:r>
      <w:proofErr w:type="spellStart"/>
      <w:r w:rsidRPr="0082286F">
        <w:rPr>
          <w:rFonts w:eastAsiaTheme="minorHAnsi"/>
          <w:i/>
          <w:lang w:eastAsia="en-US"/>
        </w:rPr>
        <w:t>Clinical</w:t>
      </w:r>
      <w:proofErr w:type="spellEnd"/>
      <w:r w:rsidRPr="0082286F">
        <w:rPr>
          <w:rFonts w:eastAsiaTheme="minorHAnsi"/>
          <w:i/>
          <w:lang w:eastAsia="en-US"/>
        </w:rPr>
        <w:t xml:space="preserve"> </w:t>
      </w:r>
      <w:proofErr w:type="spellStart"/>
      <w:r w:rsidRPr="0082286F">
        <w:rPr>
          <w:rFonts w:eastAsiaTheme="minorHAnsi"/>
          <w:i/>
          <w:lang w:eastAsia="en-US"/>
        </w:rPr>
        <w:t>Practice</w:t>
      </w:r>
      <w:proofErr w:type="spellEnd"/>
      <w:r w:rsidRPr="0082286F">
        <w:rPr>
          <w:rFonts w:eastAsiaTheme="minorHAnsi"/>
          <w:lang w:eastAsia="en-US"/>
        </w:rPr>
        <w:t xml:space="preserve"> - GCP)&gt;.</w:t>
      </w:r>
    </w:p>
    <w:p w14:paraId="61A97B63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7E9FBB06" w14:textId="0647B11E" w:rsidR="0082286F" w:rsidRPr="00E7200D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E7200D">
        <w:rPr>
          <w:rFonts w:eastAsiaTheme="minorHAnsi"/>
          <w:lang w:eastAsia="en-US"/>
        </w:rPr>
        <w:t>Le officine coinvolte nella produzione sono conformi alle linee guida di Buona Pratica di Fabbricazione (</w:t>
      </w:r>
      <w:proofErr w:type="spellStart"/>
      <w:r w:rsidRPr="00E7200D">
        <w:rPr>
          <w:rFonts w:eastAsiaTheme="minorHAnsi"/>
          <w:i/>
          <w:lang w:eastAsia="en-US"/>
        </w:rPr>
        <w:t>Good</w:t>
      </w:r>
      <w:proofErr w:type="spellEnd"/>
      <w:r w:rsidRPr="00E7200D">
        <w:rPr>
          <w:rFonts w:eastAsiaTheme="minorHAnsi"/>
          <w:i/>
          <w:lang w:eastAsia="en-US"/>
        </w:rPr>
        <w:t xml:space="preserve"> Manufacturing </w:t>
      </w:r>
      <w:proofErr w:type="spellStart"/>
      <w:r w:rsidRPr="00E7200D">
        <w:rPr>
          <w:rFonts w:eastAsiaTheme="minorHAnsi"/>
          <w:i/>
          <w:lang w:eastAsia="en-US"/>
        </w:rPr>
        <w:t>Practice</w:t>
      </w:r>
      <w:proofErr w:type="spellEnd"/>
      <w:r w:rsidRPr="00E7200D">
        <w:rPr>
          <w:rFonts w:eastAsiaTheme="minorHAnsi"/>
          <w:lang w:eastAsia="en-US"/>
        </w:rPr>
        <w:t xml:space="preserve"> - GMP). Le autorità regolator</w:t>
      </w:r>
      <w:r w:rsidR="009E714F" w:rsidRPr="00E7200D">
        <w:rPr>
          <w:rFonts w:eastAsiaTheme="minorHAnsi"/>
          <w:lang w:eastAsia="en-US"/>
        </w:rPr>
        <w:t>i</w:t>
      </w:r>
      <w:r w:rsidRPr="00E7200D">
        <w:rPr>
          <w:rFonts w:eastAsiaTheme="minorHAnsi"/>
          <w:lang w:eastAsia="en-US"/>
        </w:rPr>
        <w:t>e competenti hanno rilasciato i certificati GMP per i siti di produzione sul territorio dell’Unione Europea.</w:t>
      </w:r>
    </w:p>
    <w:p w14:paraId="50D6DD06" w14:textId="77777777" w:rsidR="0082286F" w:rsidRPr="00E7200D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5DEA1528" w14:textId="77777777" w:rsidR="0082286F" w:rsidRPr="00E7200D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E7200D">
        <w:rPr>
          <w:rFonts w:eastAsiaTheme="minorHAnsi"/>
          <w:lang w:eastAsia="en-US"/>
        </w:rPr>
        <w:t>Il sistema di Farmacovigilanza descritto dal titolare dell’AIC è conforme ai requisiti previsti dalla normativa corrente. E’ stato presentato un Piano di gestione del rischio (</w:t>
      </w:r>
      <w:r w:rsidRPr="00E7200D">
        <w:rPr>
          <w:rFonts w:eastAsiaTheme="minorHAnsi"/>
          <w:i/>
          <w:lang w:eastAsia="en-US"/>
        </w:rPr>
        <w:t>Risk Management Plan</w:t>
      </w:r>
      <w:r w:rsidRPr="00E7200D">
        <w:rPr>
          <w:rFonts w:eastAsiaTheme="minorHAnsi"/>
          <w:lang w:eastAsia="en-US"/>
        </w:rPr>
        <w:t xml:space="preserve"> – RMP) accettabile.</w:t>
      </w:r>
    </w:p>
    <w:p w14:paraId="783A8189" w14:textId="77777777" w:rsidR="0082286F" w:rsidRPr="00E7200D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77885515" w14:textId="049BCB78" w:rsidR="0082286F" w:rsidRPr="0082286F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E7200D">
        <w:rPr>
          <w:rFonts w:eastAsiaTheme="minorHAnsi"/>
          <w:lang w:eastAsia="en-US"/>
        </w:rPr>
        <w:t xml:space="preserve">Il titolare di AIC ha presentato una adeguata giustificazione della non presentazione della Valutazione del Rischio ambientale; questo approccio è accettabile in quanto </w:t>
      </w:r>
      <w:r w:rsidR="00E26AF7">
        <w:rPr>
          <w:rFonts w:ascii="Calibri" w:hAnsi="Calibri"/>
        </w:rPr>
        <w:t>AMOXICILLINA VI.REL</w:t>
      </w:r>
      <w:r w:rsidR="009E714F" w:rsidRPr="009E714F" w:rsidDel="009E714F">
        <w:rPr>
          <w:rFonts w:eastAsia="Calibri" w:cs="Calibri"/>
          <w:color w:val="000000"/>
        </w:rPr>
        <w:t xml:space="preserve"> </w:t>
      </w:r>
      <w:r w:rsidRPr="00E7200D">
        <w:rPr>
          <w:rFonts w:eastAsiaTheme="minorHAnsi"/>
          <w:lang w:eastAsia="en-US"/>
        </w:rPr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14:paraId="4435119F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42F1D881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530B9B3D" w14:textId="77777777" w:rsidR="0082286F" w:rsidRPr="007A47F0" w:rsidRDefault="0082286F" w:rsidP="0082286F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Theme="minorHAnsi"/>
          <w:b/>
          <w:lang w:eastAsia="en-US"/>
        </w:rPr>
      </w:pPr>
      <w:r w:rsidRPr="007A47F0">
        <w:rPr>
          <w:rFonts w:eastAsiaTheme="minorHAnsi"/>
          <w:b/>
          <w:lang w:eastAsia="en-US"/>
        </w:rPr>
        <w:t>ASPETTI DI QUALITA’</w:t>
      </w:r>
    </w:p>
    <w:p w14:paraId="20440AEF" w14:textId="63B11D84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7A47F0">
        <w:rPr>
          <w:rFonts w:eastAsiaTheme="minorHAnsi"/>
          <w:b/>
          <w:lang w:eastAsia="en-US"/>
        </w:rPr>
        <w:t xml:space="preserve">II.1 PRINCIPIO ATTIVO </w:t>
      </w:r>
      <w:r w:rsidR="00D32368" w:rsidRPr="00D01170">
        <w:rPr>
          <w:rFonts w:eastAsiaTheme="minorHAnsi"/>
          <w:lang w:eastAsia="en-US"/>
        </w:rPr>
        <w:t>AMOXICILLINA TRIIDRATO</w:t>
      </w:r>
    </w:p>
    <w:p w14:paraId="789F5643" w14:textId="77777777" w:rsidR="00B4662D" w:rsidRPr="008B2E61" w:rsidRDefault="0082286F" w:rsidP="00B4662D">
      <w:pPr>
        <w:pStyle w:val="Default"/>
        <w:rPr>
          <w:rFonts w:asciiTheme="minorHAnsi" w:eastAsiaTheme="minorEastAsia" w:hAnsiTheme="minorHAnsi" w:cstheme="minorHAnsi"/>
          <w:sz w:val="22"/>
          <w:szCs w:val="22"/>
        </w:rPr>
      </w:pPr>
      <w:r w:rsidRPr="008B2E61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Nome chimico</w:t>
      </w:r>
      <w:r w:rsidRPr="008B2E61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</w:p>
    <w:p w14:paraId="6D642E17" w14:textId="7BEB4251" w:rsidR="0082286F" w:rsidRPr="008B2E61" w:rsidRDefault="00B4662D" w:rsidP="00B4662D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  <w:r w:rsidRPr="008B2E61">
        <w:rPr>
          <w:rFonts w:cstheme="minorHAnsi"/>
          <w:color w:val="000000"/>
        </w:rPr>
        <w:t xml:space="preserve"> (2</w:t>
      </w:r>
      <w:r w:rsidRPr="008B2E61">
        <w:rPr>
          <w:rFonts w:cstheme="minorHAnsi"/>
          <w:i/>
          <w:iCs/>
          <w:color w:val="000000"/>
        </w:rPr>
        <w:t>S</w:t>
      </w:r>
      <w:r w:rsidRPr="008B2E61">
        <w:rPr>
          <w:rFonts w:cstheme="minorHAnsi"/>
          <w:color w:val="000000"/>
        </w:rPr>
        <w:t>,5</w:t>
      </w:r>
      <w:r w:rsidRPr="008B2E61">
        <w:rPr>
          <w:rFonts w:cstheme="minorHAnsi"/>
          <w:i/>
          <w:iCs/>
          <w:color w:val="000000"/>
        </w:rPr>
        <w:t>R</w:t>
      </w:r>
      <w:r w:rsidRPr="008B2E61">
        <w:rPr>
          <w:rFonts w:cstheme="minorHAnsi"/>
          <w:color w:val="000000"/>
        </w:rPr>
        <w:t>,6</w:t>
      </w:r>
      <w:proofErr w:type="gramStart"/>
      <w:r w:rsidRPr="008B2E61">
        <w:rPr>
          <w:rFonts w:cstheme="minorHAnsi"/>
          <w:i/>
          <w:iCs/>
          <w:color w:val="000000"/>
        </w:rPr>
        <w:t>R</w:t>
      </w:r>
      <w:r w:rsidRPr="008B2E61">
        <w:rPr>
          <w:rFonts w:cstheme="minorHAnsi"/>
          <w:color w:val="000000"/>
        </w:rPr>
        <w:t>)-</w:t>
      </w:r>
      <w:proofErr w:type="gramEnd"/>
      <w:r w:rsidRPr="008B2E61">
        <w:rPr>
          <w:rFonts w:cstheme="minorHAnsi"/>
          <w:color w:val="000000"/>
        </w:rPr>
        <w:t>6-[[(2</w:t>
      </w:r>
      <w:r w:rsidRPr="008B2E61">
        <w:rPr>
          <w:rFonts w:cstheme="minorHAnsi"/>
          <w:i/>
          <w:iCs/>
          <w:color w:val="000000"/>
        </w:rPr>
        <w:t>R</w:t>
      </w:r>
      <w:r w:rsidRPr="008B2E61">
        <w:rPr>
          <w:rFonts w:cstheme="minorHAnsi"/>
          <w:color w:val="000000"/>
        </w:rPr>
        <w:t xml:space="preserve">)-2-Amino-2-(4-hydroxyphenyl)acetyl]amino]-3,3-dimethyl-7-oxo-4-thia-1-azabicyclo[3.2.0]heptane-2-carboxylic acid </w:t>
      </w:r>
      <w:proofErr w:type="spellStart"/>
      <w:r w:rsidRPr="008B2E61">
        <w:rPr>
          <w:rFonts w:cstheme="minorHAnsi"/>
          <w:color w:val="000000"/>
        </w:rPr>
        <w:t>trihydrate</w:t>
      </w:r>
      <w:proofErr w:type="spellEnd"/>
    </w:p>
    <w:p w14:paraId="37491C32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u w:val="single"/>
          <w:lang w:eastAsia="en-US"/>
        </w:rPr>
        <w:t>Struttura</w:t>
      </w:r>
      <w:r w:rsidRPr="00D01170">
        <w:rPr>
          <w:rFonts w:eastAsiaTheme="minorHAnsi"/>
          <w:lang w:eastAsia="en-US"/>
        </w:rPr>
        <w:t>:</w:t>
      </w:r>
    </w:p>
    <w:p w14:paraId="3B8B77EF" w14:textId="4BF1DF5D" w:rsidR="0082286F" w:rsidRPr="0082286F" w:rsidRDefault="00DB0EEA" w:rsidP="0082286F">
      <w:pPr>
        <w:spacing w:after="0" w:line="240" w:lineRule="auto"/>
        <w:jc w:val="center"/>
        <w:rPr>
          <w:rFonts w:eastAsiaTheme="minorHAnsi"/>
          <w:highlight w:val="yellow"/>
          <w:lang w:eastAsia="en-US"/>
        </w:rPr>
      </w:pPr>
      <w:r w:rsidRPr="00465348">
        <w:rPr>
          <w:rFonts w:ascii="Arial" w:hAnsi="Arial" w:cs="Arial"/>
          <w:noProof/>
          <w:sz w:val="20"/>
        </w:rPr>
        <w:drawing>
          <wp:inline distT="0" distB="0" distL="0" distR="0" wp14:anchorId="0CB4654A" wp14:editId="16B712AC">
            <wp:extent cx="1976120" cy="765846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40" cy="770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4E0B7" w14:textId="1912DE4F" w:rsidR="0082286F" w:rsidRPr="00D01170" w:rsidRDefault="0082286F" w:rsidP="00D01170">
      <w:pPr>
        <w:pStyle w:val="Default"/>
        <w:rPr>
          <w:rFonts w:eastAsiaTheme="minorEastAsia"/>
        </w:rPr>
      </w:pPr>
      <w:r w:rsidRPr="00D01170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Formula molecolare</w:t>
      </w:r>
      <w:r w:rsidRPr="00D01170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  <w:r w:rsidRPr="00D01170">
        <w:rPr>
          <w:rFonts w:eastAsiaTheme="minorHAnsi" w:cs="Arial"/>
          <w:lang w:eastAsia="en-US"/>
        </w:rPr>
        <w:t xml:space="preserve"> </w:t>
      </w:r>
      <w:r w:rsidR="00DE2D57" w:rsidRPr="00DE2D57">
        <w:rPr>
          <w:sz w:val="23"/>
          <w:szCs w:val="23"/>
        </w:rPr>
        <w:t>C</w:t>
      </w:r>
      <w:r w:rsidR="00DE2D57" w:rsidRPr="00DE2D57">
        <w:rPr>
          <w:sz w:val="16"/>
          <w:szCs w:val="16"/>
        </w:rPr>
        <w:t>16</w:t>
      </w:r>
      <w:r w:rsidR="00DE2D57" w:rsidRPr="00DE2D57">
        <w:rPr>
          <w:sz w:val="23"/>
          <w:szCs w:val="23"/>
        </w:rPr>
        <w:t>H</w:t>
      </w:r>
      <w:r w:rsidR="00DE2D57" w:rsidRPr="00DE2D57">
        <w:rPr>
          <w:sz w:val="16"/>
          <w:szCs w:val="16"/>
        </w:rPr>
        <w:t>19</w:t>
      </w:r>
      <w:r w:rsidR="00DE2D57" w:rsidRPr="00DE2D57">
        <w:rPr>
          <w:sz w:val="23"/>
          <w:szCs w:val="23"/>
        </w:rPr>
        <w:t>N</w:t>
      </w:r>
      <w:r w:rsidR="00DE2D57" w:rsidRPr="00DE2D57">
        <w:rPr>
          <w:sz w:val="16"/>
          <w:szCs w:val="16"/>
        </w:rPr>
        <w:t>3</w:t>
      </w:r>
      <w:r w:rsidR="00DE2D57" w:rsidRPr="00DE2D57">
        <w:rPr>
          <w:sz w:val="23"/>
          <w:szCs w:val="23"/>
        </w:rPr>
        <w:t>O</w:t>
      </w:r>
      <w:r w:rsidR="00DE2D57" w:rsidRPr="00DE2D57">
        <w:rPr>
          <w:sz w:val="16"/>
          <w:szCs w:val="16"/>
        </w:rPr>
        <w:t>5</w:t>
      </w:r>
      <w:r w:rsidR="00DE2D57" w:rsidRPr="00DE2D57">
        <w:rPr>
          <w:sz w:val="23"/>
          <w:szCs w:val="23"/>
        </w:rPr>
        <w:t xml:space="preserve">S </w:t>
      </w:r>
      <w:r w:rsidR="00DE2D57" w:rsidRPr="00DE2D57">
        <w:rPr>
          <w:sz w:val="16"/>
          <w:szCs w:val="16"/>
        </w:rPr>
        <w:t>3</w:t>
      </w:r>
      <w:r w:rsidR="00DE2D57" w:rsidRPr="00DE2D57">
        <w:rPr>
          <w:sz w:val="23"/>
          <w:szCs w:val="23"/>
        </w:rPr>
        <w:t>H</w:t>
      </w:r>
      <w:r w:rsidR="00DE2D57" w:rsidRPr="00DE2D57">
        <w:rPr>
          <w:sz w:val="16"/>
          <w:szCs w:val="16"/>
        </w:rPr>
        <w:t>2</w:t>
      </w:r>
      <w:r w:rsidR="00DE2D57" w:rsidRPr="00DE2D57">
        <w:rPr>
          <w:sz w:val="23"/>
          <w:szCs w:val="23"/>
        </w:rPr>
        <w:t>O</w:t>
      </w:r>
    </w:p>
    <w:p w14:paraId="34ADC4F7" w14:textId="03E74948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u w:val="single"/>
          <w:lang w:eastAsia="en-US"/>
        </w:rPr>
        <w:t>Peso molecolare</w:t>
      </w:r>
      <w:r w:rsidRPr="00D01170">
        <w:rPr>
          <w:rFonts w:eastAsiaTheme="minorHAnsi"/>
          <w:lang w:eastAsia="en-US"/>
        </w:rPr>
        <w:t>:</w:t>
      </w:r>
      <w:r w:rsidRPr="00D01170">
        <w:rPr>
          <w:rFonts w:eastAsiaTheme="minorHAnsi" w:cs="Arial"/>
          <w:color w:val="252525"/>
          <w:shd w:val="clear" w:color="auto" w:fill="F9F9F9"/>
          <w:lang w:eastAsia="en-US"/>
        </w:rPr>
        <w:t xml:space="preserve"> </w:t>
      </w:r>
      <w:r w:rsidR="00761977" w:rsidRPr="00761977">
        <w:rPr>
          <w:rFonts w:eastAsiaTheme="minorHAnsi" w:cs="Calibri"/>
          <w:lang w:eastAsia="en-US"/>
        </w:rPr>
        <w:t>419.4</w:t>
      </w:r>
      <w:r w:rsidRPr="00D01170">
        <w:rPr>
          <w:rFonts w:eastAsiaTheme="minorHAnsi" w:cs="Calibri"/>
          <w:lang w:eastAsia="en-US"/>
        </w:rPr>
        <w:t xml:space="preserve"> </w:t>
      </w:r>
      <w:r w:rsidRPr="00D01170">
        <w:rPr>
          <w:rFonts w:eastAsiaTheme="minorHAnsi" w:cs="Arial"/>
          <w:lang w:eastAsia="en-US"/>
        </w:rPr>
        <w:t>g/</w:t>
      </w:r>
      <w:proofErr w:type="spellStart"/>
      <w:r w:rsidRPr="00D01170">
        <w:rPr>
          <w:rFonts w:eastAsiaTheme="minorHAnsi" w:cs="Arial"/>
          <w:lang w:eastAsia="en-US"/>
        </w:rPr>
        <w:t>mol</w:t>
      </w:r>
      <w:proofErr w:type="spellEnd"/>
    </w:p>
    <w:p w14:paraId="096A1492" w14:textId="5AF2F4B2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u w:val="single"/>
          <w:lang w:eastAsia="en-US"/>
        </w:rPr>
        <w:t>CAS</w:t>
      </w:r>
      <w:r w:rsidRPr="00D01170">
        <w:rPr>
          <w:rFonts w:eastAsiaTheme="minorHAnsi"/>
          <w:lang w:eastAsia="en-US"/>
        </w:rPr>
        <w:t>: [</w:t>
      </w:r>
      <w:r w:rsidR="00D32368" w:rsidRPr="00D32368">
        <w:rPr>
          <w:rFonts w:eastAsiaTheme="minorHAnsi"/>
          <w:lang w:eastAsia="en-US"/>
        </w:rPr>
        <w:t>61336-70-7</w:t>
      </w:r>
      <w:r w:rsidRPr="00D01170">
        <w:rPr>
          <w:rFonts w:eastAsiaTheme="minorHAnsi"/>
          <w:lang w:eastAsia="en-US"/>
        </w:rPr>
        <w:t>]</w:t>
      </w:r>
    </w:p>
    <w:p w14:paraId="45A3DA8A" w14:textId="550E930C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u w:val="single"/>
          <w:lang w:eastAsia="en-US"/>
        </w:rPr>
        <w:t>Aspetto</w:t>
      </w:r>
      <w:r w:rsidRPr="00D01170">
        <w:rPr>
          <w:rFonts w:eastAsiaTheme="minorHAnsi"/>
          <w:lang w:eastAsia="en-US"/>
        </w:rPr>
        <w:t xml:space="preserve">: </w:t>
      </w:r>
      <w:r w:rsidRPr="007A47F0">
        <w:rPr>
          <w:rFonts w:eastAsiaTheme="minorHAnsi"/>
          <w:lang w:eastAsia="en-US"/>
        </w:rPr>
        <w:t>polvere cristallina</w:t>
      </w:r>
      <w:r w:rsidR="00D32368" w:rsidRPr="007A47F0">
        <w:rPr>
          <w:rFonts w:eastAsiaTheme="minorHAnsi"/>
          <w:lang w:eastAsia="en-US"/>
        </w:rPr>
        <w:t xml:space="preserve"> bianca o biancastra</w:t>
      </w:r>
    </w:p>
    <w:p w14:paraId="3A03AE22" w14:textId="5813C062" w:rsidR="0082286F" w:rsidRPr="00D01170" w:rsidRDefault="0082286F" w:rsidP="00D32368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u w:val="single"/>
          <w:lang w:eastAsia="en-US"/>
        </w:rPr>
        <w:t>Solubilità</w:t>
      </w:r>
      <w:r w:rsidRPr="00D01170">
        <w:rPr>
          <w:rFonts w:eastAsiaTheme="minorHAnsi"/>
          <w:lang w:eastAsia="en-US"/>
        </w:rPr>
        <w:t xml:space="preserve">: </w:t>
      </w:r>
      <w:r w:rsidR="00D32368" w:rsidRPr="00D32368">
        <w:rPr>
          <w:rFonts w:eastAsiaTheme="minorHAnsi"/>
          <w:lang w:eastAsia="en-US"/>
        </w:rPr>
        <w:t>Leggermente solubile in acqua, molto poco solubile in etanolo (96%), praticamente insolubile in oli grassi.</w:t>
      </w:r>
      <w:r w:rsidR="00D32368">
        <w:rPr>
          <w:rFonts w:eastAsiaTheme="minorHAnsi"/>
          <w:lang w:eastAsia="en-US"/>
        </w:rPr>
        <w:t xml:space="preserve"> </w:t>
      </w:r>
      <w:r w:rsidR="00D32368" w:rsidRPr="00D32368">
        <w:rPr>
          <w:rFonts w:eastAsiaTheme="minorHAnsi"/>
          <w:lang w:eastAsia="en-US"/>
        </w:rPr>
        <w:t>Si dissolve in acidi diluiti e soluzioni diluite di idrossidi alcalini.</w:t>
      </w:r>
    </w:p>
    <w:p w14:paraId="3A3C2B90" w14:textId="77777777" w:rsidR="0082286F" w:rsidRPr="00D32368" w:rsidRDefault="0082286F" w:rsidP="0082286F">
      <w:pPr>
        <w:spacing w:after="0" w:line="240" w:lineRule="auto"/>
        <w:jc w:val="both"/>
        <w:rPr>
          <w:rFonts w:eastAsiaTheme="minorHAnsi"/>
          <w:highlight w:val="yellow"/>
          <w:lang w:eastAsia="en-US"/>
        </w:rPr>
      </w:pPr>
    </w:p>
    <w:p w14:paraId="282D8F9F" w14:textId="0E920AF0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>Il principio attivo è presente in Farmacopea Europea e il Direttorato Europeo per la Qualità dei Medicinali (</w:t>
      </w:r>
      <w:proofErr w:type="spellStart"/>
      <w:r w:rsidRPr="00D01170">
        <w:rPr>
          <w:rFonts w:eastAsiaTheme="minorHAnsi"/>
          <w:i/>
          <w:lang w:eastAsia="en-US"/>
        </w:rPr>
        <w:t>European</w:t>
      </w:r>
      <w:proofErr w:type="spellEnd"/>
      <w:r w:rsidRPr="00D01170">
        <w:rPr>
          <w:rFonts w:eastAsiaTheme="minorHAnsi"/>
          <w:i/>
          <w:lang w:eastAsia="en-US"/>
        </w:rPr>
        <w:t xml:space="preserve"> </w:t>
      </w:r>
      <w:proofErr w:type="spellStart"/>
      <w:r w:rsidRPr="00D01170">
        <w:rPr>
          <w:rFonts w:eastAsiaTheme="minorHAnsi"/>
          <w:i/>
          <w:lang w:eastAsia="en-US"/>
        </w:rPr>
        <w:t>Directorate</w:t>
      </w:r>
      <w:proofErr w:type="spellEnd"/>
      <w:r w:rsidRPr="00D01170">
        <w:rPr>
          <w:rFonts w:eastAsiaTheme="minorHAnsi"/>
          <w:i/>
          <w:lang w:eastAsia="en-US"/>
        </w:rPr>
        <w:t xml:space="preserve"> for </w:t>
      </w:r>
      <w:proofErr w:type="spellStart"/>
      <w:r w:rsidRPr="00D01170">
        <w:rPr>
          <w:rFonts w:eastAsiaTheme="minorHAnsi"/>
          <w:i/>
          <w:lang w:eastAsia="en-US"/>
        </w:rPr>
        <w:t>Quality</w:t>
      </w:r>
      <w:proofErr w:type="spellEnd"/>
      <w:r w:rsidRPr="00D01170">
        <w:rPr>
          <w:rFonts w:eastAsiaTheme="minorHAnsi"/>
          <w:i/>
          <w:lang w:eastAsia="en-US"/>
        </w:rPr>
        <w:t xml:space="preserve"> of </w:t>
      </w:r>
      <w:proofErr w:type="spellStart"/>
      <w:r w:rsidRPr="00D01170">
        <w:rPr>
          <w:rFonts w:eastAsiaTheme="minorHAnsi"/>
          <w:i/>
          <w:lang w:eastAsia="en-US"/>
        </w:rPr>
        <w:t>Medicnals</w:t>
      </w:r>
      <w:proofErr w:type="spellEnd"/>
      <w:r w:rsidRPr="00D01170">
        <w:rPr>
          <w:rFonts w:eastAsiaTheme="minorHAnsi"/>
          <w:lang w:eastAsia="en-US"/>
        </w:rPr>
        <w:t xml:space="preserve"> – EDQM) ha rilasciato al produttore il certificato di conformità alla Farmacopea Europea.</w:t>
      </w:r>
    </w:p>
    <w:p w14:paraId="76EB7DD5" w14:textId="774FA02A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 xml:space="preserve">Tutti gli aspetti di produzione e controllo sono coperti dal certificato di conformità alla Farmacopea Europea. Il periodo di </w:t>
      </w:r>
      <w:proofErr w:type="spellStart"/>
      <w:r w:rsidRPr="00D01170">
        <w:rPr>
          <w:rFonts w:eastAsiaTheme="minorHAnsi"/>
          <w:lang w:eastAsia="en-US"/>
        </w:rPr>
        <w:t>retest</w:t>
      </w:r>
      <w:proofErr w:type="spellEnd"/>
      <w:r w:rsidRPr="00D01170">
        <w:rPr>
          <w:rFonts w:eastAsiaTheme="minorHAnsi"/>
          <w:lang w:eastAsia="en-US"/>
        </w:rPr>
        <w:t xml:space="preserve"> è definito in </w:t>
      </w:r>
      <w:r w:rsidR="00412AD9" w:rsidRPr="00D01170">
        <w:rPr>
          <w:rFonts w:eastAsiaTheme="minorHAnsi"/>
          <w:lang w:eastAsia="en-US"/>
        </w:rPr>
        <w:t>6 anni</w:t>
      </w:r>
      <w:r w:rsidRPr="00D01170">
        <w:rPr>
          <w:rFonts w:eastAsiaTheme="minorHAnsi"/>
          <w:lang w:eastAsia="en-US"/>
        </w:rPr>
        <w:t>, quando confezionato in</w:t>
      </w:r>
      <w:r w:rsidR="00412AD9" w:rsidRPr="006C259A">
        <w:rPr>
          <w:rFonts w:eastAsiaTheme="minorHAnsi"/>
          <w:lang w:eastAsia="en-US"/>
        </w:rPr>
        <w:t xml:space="preserve"> busta di polietilene in un sacchetto laminato sigillato posto in una scatola di cartone</w:t>
      </w:r>
      <w:r w:rsidRPr="00D01170">
        <w:rPr>
          <w:rFonts w:eastAsiaTheme="minorHAnsi"/>
          <w:lang w:eastAsia="en-US"/>
        </w:rPr>
        <w:t>.</w:t>
      </w:r>
    </w:p>
    <w:p w14:paraId="0F5C1765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highlight w:val="yellow"/>
          <w:lang w:eastAsia="en-US"/>
        </w:rPr>
      </w:pPr>
    </w:p>
    <w:p w14:paraId="5AFA3E5A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highlight w:val="yellow"/>
          <w:lang w:eastAsia="en-US"/>
        </w:rPr>
      </w:pPr>
    </w:p>
    <w:p w14:paraId="4D36F988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  <w:r w:rsidRPr="00D01170">
        <w:rPr>
          <w:rFonts w:eastAsiaTheme="minorHAnsi"/>
          <w:b/>
          <w:lang w:eastAsia="en-US"/>
        </w:rPr>
        <w:t>II.2 PRODOTTO FINITO</w:t>
      </w:r>
    </w:p>
    <w:p w14:paraId="510FB364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  <w:r w:rsidRPr="00D01170">
        <w:rPr>
          <w:rFonts w:eastAsiaTheme="minorHAnsi"/>
          <w:b/>
          <w:lang w:eastAsia="en-US"/>
        </w:rPr>
        <w:t>Descrizione e composizione</w:t>
      </w:r>
    </w:p>
    <w:p w14:paraId="7F82696B" w14:textId="1B213D0F" w:rsidR="00B703F1" w:rsidRPr="0082286F" w:rsidRDefault="00E26AF7" w:rsidP="0082286F">
      <w:pPr>
        <w:widowControl w:val="0"/>
        <w:spacing w:after="0" w:line="240" w:lineRule="auto"/>
        <w:jc w:val="both"/>
        <w:rPr>
          <w:rFonts w:eastAsiaTheme="minorHAnsi"/>
          <w:highlight w:val="yellow"/>
          <w:lang w:eastAsia="en-US"/>
        </w:rPr>
      </w:pPr>
      <w:r>
        <w:rPr>
          <w:rFonts w:ascii="Calibri" w:hAnsi="Calibri"/>
        </w:rPr>
        <w:t>AMOXICILLINA VI.REL</w:t>
      </w:r>
      <w:r w:rsidR="00B74D53" w:rsidRPr="00B703F1">
        <w:rPr>
          <w:rFonts w:ascii="Calibri" w:hAnsi="Calibri"/>
        </w:rPr>
        <w:t xml:space="preserve"> </w:t>
      </w:r>
      <w:r w:rsidR="0082286F" w:rsidRPr="00D01170">
        <w:rPr>
          <w:rFonts w:eastAsia="Calibri" w:cs="Calibri"/>
          <w:color w:val="000000"/>
        </w:rPr>
        <w:t>è disponibile in</w:t>
      </w:r>
      <w:r w:rsidR="00B703F1" w:rsidRPr="00B703F1">
        <w:rPr>
          <w:rFonts w:eastAsia="Calibri" w:cs="Calibri"/>
          <w:color w:val="000000"/>
        </w:rPr>
        <w:t xml:space="preserve"> compresse dispersibili contenenti 1 g di principio attivo.</w:t>
      </w:r>
    </w:p>
    <w:p w14:paraId="61D2D0BF" w14:textId="006971C9" w:rsidR="0082286F" w:rsidRPr="00D01170" w:rsidRDefault="0082286F" w:rsidP="00B703F1">
      <w:pPr>
        <w:widowControl w:val="0"/>
        <w:spacing w:after="0" w:line="240" w:lineRule="auto"/>
        <w:jc w:val="both"/>
        <w:rPr>
          <w:rFonts w:eastAsiaTheme="minorHAnsi"/>
          <w:b/>
          <w:bCs/>
          <w:lang w:eastAsia="en-US"/>
        </w:rPr>
      </w:pPr>
      <w:r w:rsidRPr="00D01170">
        <w:rPr>
          <w:rFonts w:eastAsiaTheme="minorHAnsi"/>
          <w:lang w:eastAsia="en-US"/>
        </w:rPr>
        <w:t xml:space="preserve">Gli eccipienti sono </w:t>
      </w:r>
      <w:proofErr w:type="spellStart"/>
      <w:r w:rsidR="00B703F1" w:rsidRPr="00B703F1">
        <w:rPr>
          <w:rFonts w:eastAsiaTheme="minorHAnsi"/>
          <w:lang w:eastAsia="en-US"/>
        </w:rPr>
        <w:t>crospovidone</w:t>
      </w:r>
      <w:proofErr w:type="spellEnd"/>
      <w:r w:rsidR="00B703F1" w:rsidRPr="00B703F1">
        <w:rPr>
          <w:rFonts w:eastAsiaTheme="minorHAnsi"/>
          <w:lang w:eastAsia="en-US"/>
        </w:rPr>
        <w:t xml:space="preserve">, cellulosa </w:t>
      </w:r>
      <w:r w:rsidR="008B2E61">
        <w:rPr>
          <w:rFonts w:eastAsiaTheme="minorHAnsi"/>
          <w:lang w:eastAsia="en-US"/>
        </w:rPr>
        <w:t>m</w:t>
      </w:r>
      <w:r w:rsidR="00B703F1" w:rsidRPr="00B703F1">
        <w:rPr>
          <w:rFonts w:eastAsiaTheme="minorHAnsi"/>
          <w:lang w:eastAsia="en-US"/>
        </w:rPr>
        <w:t>icrocristallina, aspartame, magnesi</w:t>
      </w:r>
      <w:r w:rsidR="008B2E61">
        <w:rPr>
          <w:rFonts w:eastAsiaTheme="minorHAnsi"/>
          <w:lang w:eastAsia="en-US"/>
        </w:rPr>
        <w:t>o</w:t>
      </w:r>
      <w:r w:rsidR="00B703F1" w:rsidRPr="00B703F1">
        <w:rPr>
          <w:rFonts w:eastAsiaTheme="minorHAnsi"/>
          <w:lang w:eastAsia="en-US"/>
        </w:rPr>
        <w:t xml:space="preserve"> stearato, aroma di fragola.</w:t>
      </w:r>
    </w:p>
    <w:p w14:paraId="43CFE0A1" w14:textId="62AEFDA4" w:rsidR="0082286F" w:rsidRPr="00D01170" w:rsidRDefault="0082286F" w:rsidP="0082286F">
      <w:pPr>
        <w:spacing w:after="0" w:line="240" w:lineRule="auto"/>
        <w:ind w:right="13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>Tutti gli eccipienti sono conformi alla relativa monografia di Farmacopea Europea, ad eccezione d</w:t>
      </w:r>
      <w:r w:rsidR="00B703F1" w:rsidRPr="00D01170">
        <w:rPr>
          <w:rFonts w:eastAsiaTheme="minorHAnsi"/>
          <w:lang w:eastAsia="en-US"/>
        </w:rPr>
        <w:t xml:space="preserve">ell’aroma di fragola </w:t>
      </w:r>
      <w:r w:rsidRPr="00D01170">
        <w:rPr>
          <w:rFonts w:eastAsiaTheme="minorHAnsi"/>
          <w:lang w:eastAsia="en-US"/>
        </w:rPr>
        <w:t>per i</w:t>
      </w:r>
      <w:r w:rsidR="00B703F1" w:rsidRPr="00D01170">
        <w:rPr>
          <w:rFonts w:eastAsiaTheme="minorHAnsi"/>
          <w:lang w:eastAsia="en-US"/>
        </w:rPr>
        <w:t>l</w:t>
      </w:r>
      <w:r w:rsidRPr="00D01170">
        <w:rPr>
          <w:rFonts w:eastAsiaTheme="minorHAnsi"/>
          <w:lang w:eastAsia="en-US"/>
        </w:rPr>
        <w:t xml:space="preserve"> qual</w:t>
      </w:r>
      <w:r w:rsidR="00B703F1" w:rsidRPr="00D01170">
        <w:rPr>
          <w:rFonts w:eastAsiaTheme="minorHAnsi"/>
          <w:lang w:eastAsia="en-US"/>
        </w:rPr>
        <w:t>e</w:t>
      </w:r>
      <w:r w:rsidRPr="00D01170">
        <w:rPr>
          <w:rFonts w:eastAsiaTheme="minorHAnsi"/>
          <w:lang w:eastAsia="en-US"/>
        </w:rPr>
        <w:t xml:space="preserve"> i</w:t>
      </w:r>
      <w:r w:rsidR="00B703F1">
        <w:rPr>
          <w:rFonts w:eastAsiaTheme="minorHAnsi"/>
          <w:lang w:eastAsia="en-US"/>
        </w:rPr>
        <w:t>l</w:t>
      </w:r>
      <w:r w:rsidRPr="00D01170">
        <w:rPr>
          <w:rFonts w:eastAsiaTheme="minorHAnsi"/>
          <w:lang w:eastAsia="en-US"/>
        </w:rPr>
        <w:t xml:space="preserve"> produttore ha proposto specifiche di controllo accettabili</w:t>
      </w:r>
      <w:r w:rsidR="00B703F1" w:rsidRPr="00D01170">
        <w:rPr>
          <w:rFonts w:eastAsiaTheme="minorHAnsi"/>
          <w:lang w:eastAsia="en-US"/>
        </w:rPr>
        <w:t>.</w:t>
      </w:r>
    </w:p>
    <w:p w14:paraId="0F0EC7C3" w14:textId="77777777" w:rsidR="0082286F" w:rsidRPr="00D01170" w:rsidRDefault="0082286F" w:rsidP="0082286F">
      <w:pPr>
        <w:spacing w:after="0" w:line="240" w:lineRule="auto"/>
        <w:ind w:right="13"/>
        <w:jc w:val="both"/>
        <w:rPr>
          <w:rFonts w:eastAsiaTheme="minorHAnsi"/>
          <w:lang w:eastAsia="en-US"/>
        </w:rPr>
      </w:pPr>
    </w:p>
    <w:p w14:paraId="45122EC6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>Nessun eccipiente è ottenuto da organismi geneticamente modificati; non sono presenti eccipienti mai utilizzati nell’uomo.</w:t>
      </w:r>
    </w:p>
    <w:p w14:paraId="65993ED7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430CA0F0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  <w:r w:rsidRPr="00D01170">
        <w:rPr>
          <w:rFonts w:eastAsiaTheme="minorHAnsi"/>
          <w:b/>
          <w:lang w:eastAsia="en-US"/>
        </w:rPr>
        <w:t>Sviluppo farmaceutico</w:t>
      </w:r>
    </w:p>
    <w:p w14:paraId="5686E111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>Sono stati forniti dettagli dello sviluppo farmaceutico e questi sono stati ritenuti soddisfacenti.</w:t>
      </w:r>
    </w:p>
    <w:p w14:paraId="0F7526C4" w14:textId="2F65CD22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>Sono stati forniti dati comparativi relativi al profilo di impurezze rispetto al medicinale di riferimento</w:t>
      </w:r>
      <w:r w:rsidRPr="00D01170">
        <w:rPr>
          <w:rFonts w:eastAsia="Calibri" w:cs="Calibri"/>
        </w:rPr>
        <w:t xml:space="preserve"> </w:t>
      </w:r>
      <w:proofErr w:type="spellStart"/>
      <w:r w:rsidR="003A165A" w:rsidRPr="00D01170">
        <w:rPr>
          <w:rFonts w:eastAsia="Calibri" w:cs="Calibri"/>
        </w:rPr>
        <w:t>Clamoxyl</w:t>
      </w:r>
      <w:proofErr w:type="spellEnd"/>
      <w:r w:rsidR="003A165A" w:rsidRPr="00D01170">
        <w:rPr>
          <w:rFonts w:eastAsia="Calibri" w:cs="Calibri"/>
        </w:rPr>
        <w:t>.</w:t>
      </w:r>
      <w:r w:rsidR="003A165A" w:rsidRPr="00D01170">
        <w:rPr>
          <w:rFonts w:eastAsiaTheme="minorHAnsi"/>
          <w:lang w:eastAsia="en-US"/>
        </w:rPr>
        <w:t xml:space="preserve"> </w:t>
      </w:r>
      <w:r w:rsidRPr="00D01170">
        <w:rPr>
          <w:rFonts w:eastAsiaTheme="minorHAnsi"/>
          <w:lang w:eastAsia="en-US"/>
        </w:rPr>
        <w:t>I dati sono soddisfacenti.</w:t>
      </w:r>
    </w:p>
    <w:p w14:paraId="1C5CDBA9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highlight w:val="yellow"/>
          <w:lang w:eastAsia="en-US"/>
        </w:rPr>
      </w:pPr>
    </w:p>
    <w:p w14:paraId="3163AD8C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  <w:r w:rsidRPr="00D01170">
        <w:rPr>
          <w:rFonts w:eastAsiaTheme="minorHAnsi"/>
          <w:b/>
          <w:lang w:eastAsia="en-US"/>
        </w:rPr>
        <w:t xml:space="preserve">Produzione </w:t>
      </w:r>
    </w:p>
    <w:p w14:paraId="5805B4D1" w14:textId="77777777" w:rsidR="0082286F" w:rsidRPr="00E7200D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E7200D">
        <w:rPr>
          <w:rFonts w:eastAsiaTheme="minorHAnsi"/>
          <w:lang w:eastAsia="en-US"/>
        </w:rPr>
        <w:t>Sono stati forniti una descrizione del metodo di produzione e la relativa flow-chart.</w:t>
      </w:r>
    </w:p>
    <w:p w14:paraId="6DF69169" w14:textId="77777777" w:rsidR="0082286F" w:rsidRPr="00E7200D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E7200D">
        <w:rPr>
          <w:rFonts w:eastAsiaTheme="minorHAnsi"/>
          <w:lang w:eastAsia="en-US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27356108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highlight w:val="yellow"/>
          <w:lang w:eastAsia="en-US"/>
        </w:rPr>
      </w:pPr>
    </w:p>
    <w:p w14:paraId="45D83B5C" w14:textId="77777777" w:rsidR="0082286F" w:rsidRPr="00E7200D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  <w:r w:rsidRPr="00E7200D">
        <w:rPr>
          <w:rFonts w:eastAsiaTheme="minorHAnsi"/>
          <w:b/>
          <w:lang w:eastAsia="en-US"/>
        </w:rPr>
        <w:t>Specifiche del prodotto finito</w:t>
      </w:r>
    </w:p>
    <w:p w14:paraId="136A0EE4" w14:textId="3E8556E9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lastRenderedPageBreak/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66CA0BD4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</w:p>
    <w:p w14:paraId="7034BD66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  <w:r w:rsidRPr="00D01170">
        <w:rPr>
          <w:rFonts w:eastAsiaTheme="minorHAnsi"/>
          <w:b/>
          <w:lang w:eastAsia="en-US"/>
        </w:rPr>
        <w:t>Contenitore</w:t>
      </w:r>
    </w:p>
    <w:p w14:paraId="38C44D34" w14:textId="03B18D7F" w:rsidR="00F576ED" w:rsidRPr="00D01170" w:rsidRDefault="00E26AF7" w:rsidP="00F576ED">
      <w:pPr>
        <w:spacing w:after="0" w:line="240" w:lineRule="auto"/>
        <w:jc w:val="both"/>
        <w:rPr>
          <w:rFonts w:eastAsiaTheme="minorHAnsi"/>
          <w:lang w:eastAsia="en-US"/>
        </w:rPr>
      </w:pPr>
      <w:r>
        <w:rPr>
          <w:rFonts w:ascii="Calibri" w:hAnsi="Calibri"/>
        </w:rPr>
        <w:t>AMOXICILLINA VI.REL</w:t>
      </w:r>
      <w:r w:rsidR="0082286F" w:rsidRPr="00D01170">
        <w:rPr>
          <w:rFonts w:eastAsia="Calibri" w:cs="Calibri"/>
          <w:color w:val="000000"/>
        </w:rPr>
        <w:t xml:space="preserve"> </w:t>
      </w:r>
      <w:r w:rsidR="0082286F" w:rsidRPr="00D01170">
        <w:rPr>
          <w:rFonts w:eastAsiaTheme="minorHAnsi"/>
          <w:lang w:eastAsia="en-US"/>
        </w:rPr>
        <w:t>è confezionato in</w:t>
      </w:r>
      <w:r w:rsidR="00F576ED" w:rsidRPr="00D01170">
        <w:rPr>
          <w:rFonts w:eastAsiaTheme="minorHAnsi"/>
          <w:lang w:eastAsia="en-US"/>
        </w:rPr>
        <w:t xml:space="preserve"> </w:t>
      </w:r>
      <w:r w:rsidR="0082286F" w:rsidRPr="00D01170">
        <w:rPr>
          <w:rFonts w:eastAsiaTheme="minorHAnsi"/>
          <w:lang w:eastAsia="en-US"/>
        </w:rPr>
        <w:t xml:space="preserve">blister di </w:t>
      </w:r>
      <w:r w:rsidR="00F576ED">
        <w:rPr>
          <w:rFonts w:ascii="Calibri" w:hAnsi="Calibri" w:cs="Calibri"/>
        </w:rPr>
        <w:t>PVC/PVDC-Alluminio ed in blister PVC/TE/PVDC-Alluminio</w:t>
      </w:r>
      <w:r w:rsidR="00F576ED" w:rsidRPr="00D01170">
        <w:rPr>
          <w:rFonts w:eastAsiaTheme="minorHAnsi"/>
          <w:b/>
          <w:i/>
          <w:sz w:val="20"/>
          <w:lang w:eastAsia="en-US"/>
        </w:rPr>
        <w:t>.</w:t>
      </w:r>
    </w:p>
    <w:p w14:paraId="2EE050DE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>Sono state fornite specifiche e certificati analitici per tutti i componenti del confezionamento primario, che è adeguato per il medicinale.</w:t>
      </w:r>
    </w:p>
    <w:p w14:paraId="6E8B2E1C" w14:textId="77777777" w:rsidR="0082286F" w:rsidRPr="0082286F" w:rsidRDefault="0082286F" w:rsidP="0082286F">
      <w:pPr>
        <w:spacing w:after="0" w:line="240" w:lineRule="auto"/>
        <w:jc w:val="both"/>
        <w:rPr>
          <w:rFonts w:eastAsiaTheme="minorHAnsi"/>
          <w:highlight w:val="yellow"/>
          <w:lang w:eastAsia="en-US"/>
        </w:rPr>
      </w:pPr>
    </w:p>
    <w:p w14:paraId="6C74E3BA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  <w:r w:rsidRPr="00D01170">
        <w:rPr>
          <w:rFonts w:eastAsiaTheme="minorHAnsi"/>
          <w:b/>
          <w:lang w:eastAsia="en-US"/>
        </w:rPr>
        <w:t>Stabilità</w:t>
      </w:r>
    </w:p>
    <w:p w14:paraId="5B5144A3" w14:textId="3ED312AF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F576ED" w:rsidRPr="00D01170">
        <w:rPr>
          <w:rFonts w:eastAsiaTheme="minorHAnsi"/>
          <w:lang w:eastAsia="en-US"/>
        </w:rPr>
        <w:t>3</w:t>
      </w:r>
      <w:r w:rsidRPr="00D01170">
        <w:rPr>
          <w:rFonts w:eastAsiaTheme="minorHAnsi"/>
          <w:lang w:eastAsia="en-US"/>
        </w:rPr>
        <w:t xml:space="preserve"> anni con conservazione a temperatura non superiore a </w:t>
      </w:r>
      <w:r w:rsidR="00D86D92" w:rsidRPr="00D86D92">
        <w:rPr>
          <w:rFonts w:ascii="Calibri" w:hAnsi="Calibri" w:cs="Calibri"/>
        </w:rPr>
        <w:t>25 °C</w:t>
      </w:r>
      <w:r w:rsidR="00F576ED" w:rsidRPr="00D01170">
        <w:rPr>
          <w:rFonts w:eastAsiaTheme="minorHAnsi"/>
          <w:lang w:eastAsia="en-US"/>
        </w:rPr>
        <w:t xml:space="preserve"> </w:t>
      </w:r>
      <w:r w:rsidRPr="00D01170">
        <w:rPr>
          <w:rFonts w:eastAsiaTheme="minorHAnsi"/>
          <w:lang w:eastAsia="en-US"/>
        </w:rPr>
        <w:t>al riparo dall</w:t>
      </w:r>
      <w:r w:rsidR="00E6298B">
        <w:rPr>
          <w:rFonts w:eastAsiaTheme="minorHAnsi"/>
          <w:lang w:eastAsia="en-US"/>
        </w:rPr>
        <w:t>’umidità</w:t>
      </w:r>
      <w:r w:rsidR="00F576ED" w:rsidRPr="00D01170">
        <w:rPr>
          <w:rFonts w:eastAsiaTheme="minorHAnsi"/>
          <w:lang w:eastAsia="en-US"/>
        </w:rPr>
        <w:t>.</w:t>
      </w:r>
    </w:p>
    <w:p w14:paraId="57C31AF9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</w:p>
    <w:p w14:paraId="72EEA2AA" w14:textId="77777777" w:rsidR="0082286F" w:rsidRPr="00D01170" w:rsidRDefault="0082286F" w:rsidP="0082286F">
      <w:pPr>
        <w:spacing w:after="0" w:line="240" w:lineRule="auto"/>
        <w:jc w:val="both"/>
        <w:rPr>
          <w:rFonts w:eastAsiaTheme="minorHAnsi"/>
          <w:b/>
          <w:lang w:eastAsia="en-US"/>
        </w:rPr>
      </w:pPr>
      <w:r w:rsidRPr="00D01170">
        <w:rPr>
          <w:rFonts w:eastAsiaTheme="minorHAnsi"/>
          <w:b/>
          <w:lang w:eastAsia="en-US"/>
        </w:rPr>
        <w:t>II.3 Discussione sugli aspetti di qualità</w:t>
      </w:r>
    </w:p>
    <w:p w14:paraId="47E3364A" w14:textId="651DDB84" w:rsidR="0082286F" w:rsidRPr="0082286F" w:rsidRDefault="0082286F" w:rsidP="0082286F">
      <w:pPr>
        <w:spacing w:after="0" w:line="240" w:lineRule="auto"/>
        <w:jc w:val="both"/>
        <w:rPr>
          <w:rFonts w:eastAsiaTheme="minorHAnsi"/>
          <w:lang w:eastAsia="en-US"/>
        </w:rPr>
      </w:pPr>
      <w:r w:rsidRPr="00D01170">
        <w:rPr>
          <w:rFonts w:eastAsiaTheme="minorHAnsi"/>
          <w:lang w:eastAsia="en-US"/>
        </w:rPr>
        <w:t xml:space="preserve">Tutte le criticità evidenziate nel corso della valutazione sono state risolte e la qualità di </w:t>
      </w:r>
      <w:r w:rsidR="009853BA">
        <w:rPr>
          <w:rFonts w:eastAsia="Calibri" w:cs="Calibri"/>
          <w:color w:val="000000"/>
        </w:rPr>
        <w:t>AMOXICILLINA VI.REL</w:t>
      </w:r>
      <w:r w:rsidRPr="00D01170">
        <w:rPr>
          <w:rFonts w:eastAsia="Calibri" w:cs="Calibri"/>
          <w:color w:val="000000"/>
        </w:rPr>
        <w:t xml:space="preserve"> </w:t>
      </w:r>
      <w:r w:rsidRPr="00D01170">
        <w:rPr>
          <w:rFonts w:eastAsiaTheme="minorHAnsi"/>
          <w:lang w:eastAsia="en-US"/>
        </w:rPr>
        <w:t xml:space="preserve">è considerata adeguata. Non ci sono obiezioni per l’approvazione di </w:t>
      </w:r>
      <w:r w:rsidR="00E26AF7">
        <w:rPr>
          <w:rFonts w:ascii="Calibri" w:hAnsi="Calibri"/>
        </w:rPr>
        <w:t>AMOXICILLINA VI.REL</w:t>
      </w:r>
      <w:r w:rsidR="00837A47" w:rsidRPr="00587144">
        <w:rPr>
          <w:rFonts w:ascii="Calibri" w:hAnsi="Calibri"/>
        </w:rPr>
        <w:t xml:space="preserve"> </w:t>
      </w:r>
      <w:r w:rsidRPr="00D01170">
        <w:rPr>
          <w:rFonts w:eastAsiaTheme="minorHAnsi"/>
          <w:lang w:eastAsia="en-US"/>
        </w:rPr>
        <w:t>dal punto di vista chimico-farmaceutico.</w:t>
      </w:r>
    </w:p>
    <w:p w14:paraId="35033319" w14:textId="77777777"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14:paraId="56CC0BC4" w14:textId="77777777" w:rsidR="007C68D2" w:rsidRPr="00837A47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837A47">
        <w:rPr>
          <w:rFonts w:ascii="Calibri" w:hAnsi="Calibri"/>
          <w:b/>
        </w:rPr>
        <w:t>ASPETTI NON CLINICI</w:t>
      </w:r>
    </w:p>
    <w:p w14:paraId="6CEC3531" w14:textId="6F64E692"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EF5F0A">
        <w:rPr>
          <w:rFonts w:ascii="Calibri" w:hAnsi="Calibri"/>
        </w:rPr>
        <w:t xml:space="preserve">Non sono stati condotti specifici studi non clinici, in quanto </w:t>
      </w:r>
      <w:bookmarkStart w:id="5" w:name="_Hlk61859323"/>
      <w:r w:rsidR="00E26AF7">
        <w:rPr>
          <w:rFonts w:ascii="Calibri" w:hAnsi="Calibri"/>
        </w:rPr>
        <w:t>AMOXICILLINA VI.REL</w:t>
      </w:r>
      <w:r w:rsidR="00587144" w:rsidRPr="00587144">
        <w:rPr>
          <w:rFonts w:ascii="Calibri" w:hAnsi="Calibri"/>
        </w:rPr>
        <w:t xml:space="preserve"> </w:t>
      </w:r>
      <w:bookmarkEnd w:id="5"/>
      <w:r w:rsidRPr="00EF5F0A">
        <w:rPr>
          <w:rFonts w:ascii="Calibri" w:hAnsi="Calibri"/>
        </w:rPr>
        <w:t>contiene un principio attivo noto</w:t>
      </w:r>
      <w:r w:rsidR="00860148">
        <w:rPr>
          <w:rFonts w:ascii="Calibri" w:hAnsi="Calibri"/>
        </w:rPr>
        <w:t xml:space="preserve"> ed</w:t>
      </w:r>
      <w:r w:rsidR="00A52DC4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 xml:space="preserve">è </w:t>
      </w:r>
      <w:r w:rsidR="00860148">
        <w:rPr>
          <w:rFonts w:ascii="Calibri" w:hAnsi="Calibri"/>
        </w:rPr>
        <w:t xml:space="preserve">autorizzato in Italia </w:t>
      </w:r>
      <w:r w:rsidR="00860148" w:rsidRPr="00E7200D">
        <w:rPr>
          <w:rFonts w:ascii="Calibri" w:hAnsi="Calibri"/>
        </w:rPr>
        <w:t>da oltre 3</w:t>
      </w:r>
      <w:r w:rsidRPr="00E7200D">
        <w:rPr>
          <w:rFonts w:ascii="Calibri" w:hAnsi="Calibri"/>
        </w:rPr>
        <w:t>0 anni</w:t>
      </w:r>
      <w:r w:rsidRPr="00EF5F0A">
        <w:rPr>
          <w:rFonts w:ascii="Calibri" w:hAnsi="Calibri"/>
        </w:rPr>
        <w:t>.</w:t>
      </w:r>
      <w:r w:rsidR="00353318" w:rsidRPr="00EF5F0A">
        <w:rPr>
          <w:rFonts w:ascii="Calibri" w:hAnsi="Calibri"/>
        </w:rPr>
        <w:t xml:space="preserve"> </w:t>
      </w:r>
      <w:r w:rsidRPr="00EF5F0A">
        <w:rPr>
          <w:rFonts w:ascii="Calibri" w:hAnsi="Calibri"/>
        </w:rPr>
        <w:t>Non ci sono obiezioni per l’approvazione dal punto di vista non clinico.</w:t>
      </w:r>
    </w:p>
    <w:p w14:paraId="3CC19495" w14:textId="77777777"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14:paraId="696DF4AA" w14:textId="77777777" w:rsidR="007C68D2" w:rsidRPr="00EF5F0A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14:paraId="3A50041C" w14:textId="77777777" w:rsidR="007C68D2" w:rsidRPr="00EF5F0A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EF5F0A">
        <w:rPr>
          <w:rFonts w:ascii="Calibri" w:hAnsi="Calibri"/>
          <w:b/>
        </w:rPr>
        <w:t>ASPETTI CLINICI</w:t>
      </w:r>
    </w:p>
    <w:p w14:paraId="2ABA84A8" w14:textId="6BC42DE4" w:rsidR="005D13CC" w:rsidRDefault="001E6EA4" w:rsidP="008437AA">
      <w:pPr>
        <w:keepNext/>
        <w:rPr>
          <w:rFonts w:ascii="Calibri" w:eastAsia="Calibri" w:hAnsi="Calibri" w:cs="Times New Roman"/>
        </w:rPr>
      </w:pPr>
      <w:r w:rsidRPr="00EF5F0A">
        <w:rPr>
          <w:rFonts w:ascii="Calibri" w:hAnsi="Calibri"/>
        </w:rPr>
        <w:t xml:space="preserve">Non sono stati condotti specifici studi </w:t>
      </w:r>
      <w:r w:rsidRPr="00E7200D">
        <w:rPr>
          <w:rFonts w:ascii="Calibri" w:hAnsi="Calibri"/>
        </w:rPr>
        <w:t xml:space="preserve">clinici, in quanto </w:t>
      </w:r>
      <w:r w:rsidR="00E26AF7">
        <w:rPr>
          <w:rFonts w:ascii="Calibri" w:hAnsi="Calibri"/>
        </w:rPr>
        <w:t>AMOXICILLINA VI.REL</w:t>
      </w:r>
      <w:r w:rsidR="00E25C1E" w:rsidRPr="00E7200D">
        <w:rPr>
          <w:rFonts w:ascii="Calibri" w:hAnsi="Calibri"/>
        </w:rPr>
        <w:t xml:space="preserve"> </w:t>
      </w:r>
      <w:r w:rsidRPr="00E7200D">
        <w:rPr>
          <w:rFonts w:ascii="Calibri" w:hAnsi="Calibri"/>
        </w:rPr>
        <w:t>contiene un principio attivo noto</w:t>
      </w:r>
      <w:r w:rsidR="00860148" w:rsidRPr="00E7200D">
        <w:rPr>
          <w:rFonts w:ascii="Calibri" w:hAnsi="Calibri"/>
        </w:rPr>
        <w:t xml:space="preserve"> ed</w:t>
      </w:r>
      <w:r w:rsidRPr="00E7200D">
        <w:rPr>
          <w:rFonts w:ascii="Calibri" w:hAnsi="Calibri"/>
        </w:rPr>
        <w:t xml:space="preserve"> è </w:t>
      </w:r>
      <w:r w:rsidR="00860148" w:rsidRPr="00E7200D">
        <w:rPr>
          <w:rFonts w:ascii="Calibri" w:hAnsi="Calibri"/>
        </w:rPr>
        <w:t xml:space="preserve">autorizzato in Italia da </w:t>
      </w:r>
      <w:r w:rsidR="00E7200D" w:rsidRPr="00E7200D">
        <w:rPr>
          <w:rFonts w:ascii="Calibri" w:hAnsi="Calibri"/>
        </w:rPr>
        <w:t>oltre 3</w:t>
      </w:r>
      <w:r w:rsidR="0039169E" w:rsidRPr="00E7200D">
        <w:rPr>
          <w:rFonts w:ascii="Calibri" w:hAnsi="Calibri"/>
        </w:rPr>
        <w:t>0</w:t>
      </w:r>
      <w:r w:rsidRPr="00E7200D">
        <w:rPr>
          <w:rFonts w:ascii="Calibri" w:hAnsi="Calibri"/>
        </w:rPr>
        <w:t xml:space="preserve"> anni.</w:t>
      </w:r>
      <w:r w:rsidRPr="00EF5F0A">
        <w:rPr>
          <w:rFonts w:ascii="Calibri" w:hAnsi="Calibri"/>
        </w:rPr>
        <w:t xml:space="preserve"> </w:t>
      </w:r>
      <w:r w:rsidR="005D13CC" w:rsidRPr="00EF5F0A">
        <w:rPr>
          <w:rFonts w:ascii="Calibri" w:eastAsia="Calibri" w:hAnsi="Calibri" w:cs="Times New Roman"/>
        </w:rPr>
        <w:t xml:space="preserve"> </w:t>
      </w:r>
    </w:p>
    <w:p w14:paraId="507FFCBE" w14:textId="77777777" w:rsidR="000C795F" w:rsidRPr="000C795F" w:rsidRDefault="000C795F" w:rsidP="000C795F">
      <w:pPr>
        <w:spacing w:after="0" w:line="240" w:lineRule="auto"/>
        <w:ind w:right="6"/>
        <w:jc w:val="both"/>
        <w:rPr>
          <w:b/>
        </w:rPr>
      </w:pPr>
      <w:r w:rsidRPr="000C795F">
        <w:rPr>
          <w:b/>
        </w:rPr>
        <w:t>Posologia e modalità di somministrazione</w:t>
      </w:r>
    </w:p>
    <w:p w14:paraId="590FEB73" w14:textId="48EE75D2"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</w:rPr>
      </w:pPr>
      <w:r w:rsidRPr="000C795F">
        <w:t xml:space="preserve">Le informazioni sulla posologia e sulle modalità di somministrazione sono riportate nel Riassunto delle Caratteristiche del Prodotto pubblicato sul sito dell’Agenzia Italiana del Farmaco - AIFA </w:t>
      </w:r>
      <w:r w:rsidRPr="000C795F">
        <w:rPr>
          <w:rFonts w:eastAsia="Calibri" w:cs="Calibri"/>
        </w:rPr>
        <w:t>(</w:t>
      </w:r>
      <w:hyperlink r:id="rId10" w:history="1">
        <w:r w:rsidRPr="000C795F">
          <w:rPr>
            <w:color w:val="0000FF"/>
            <w:u w:val="single"/>
          </w:rPr>
          <w:t>https://farmaci.agenziafarmaco.gov.it/bancadatifarmaci/home</w:t>
        </w:r>
      </w:hyperlink>
      <w:r w:rsidR="00DF2BA7">
        <w:rPr>
          <w:color w:val="0000FF"/>
          <w:u w:val="single"/>
        </w:rPr>
        <w:t xml:space="preserve"> )</w:t>
      </w:r>
      <w:r w:rsidR="0039169E">
        <w:t>.</w:t>
      </w:r>
    </w:p>
    <w:p w14:paraId="52C8803B" w14:textId="77777777"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</w:rPr>
      </w:pPr>
    </w:p>
    <w:p w14:paraId="70EC2F06" w14:textId="77777777"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0C795F">
        <w:rPr>
          <w:rFonts w:eastAsia="Calibri" w:cs="Calibri"/>
          <w:b/>
        </w:rPr>
        <w:t>Tossicologia</w:t>
      </w:r>
    </w:p>
    <w:p w14:paraId="2FD4DFFC" w14:textId="7A139195"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</w:rPr>
      </w:pPr>
      <w:r w:rsidRPr="000C795F">
        <w:rPr>
          <w:rFonts w:eastAsia="Calibri" w:cs="Calibri"/>
        </w:rPr>
        <w:t xml:space="preserve">La tossicologia di </w:t>
      </w:r>
      <w:r w:rsidR="00E25C1E">
        <w:rPr>
          <w:rFonts w:ascii="Calibri" w:eastAsia="Calibri" w:hAnsi="Calibri" w:cs="Times New Roman"/>
        </w:rPr>
        <w:t>amoxicillina</w:t>
      </w:r>
      <w:r w:rsidRPr="000C795F">
        <w:rPr>
          <w:rFonts w:ascii="Calibri" w:eastAsia="Calibri" w:hAnsi="Calibri" w:cs="Times New Roman"/>
        </w:rPr>
        <w:t xml:space="preserve"> </w:t>
      </w:r>
      <w:r w:rsidRPr="000C795F">
        <w:rPr>
          <w:rFonts w:eastAsia="Calibri" w:cs="Calibri"/>
        </w:rPr>
        <w:t>è ben conosciuta; non è stato necessario presentare ulteriori dati.</w:t>
      </w:r>
    </w:p>
    <w:p w14:paraId="14A1821E" w14:textId="77777777" w:rsidR="000C795F" w:rsidRPr="000C795F" w:rsidRDefault="000C795F" w:rsidP="000C795F">
      <w:pPr>
        <w:spacing w:after="0" w:line="240" w:lineRule="auto"/>
        <w:ind w:right="6"/>
        <w:jc w:val="both"/>
        <w:rPr>
          <w:rFonts w:eastAsia="Calibri" w:cs="Calibri"/>
        </w:rPr>
      </w:pPr>
    </w:p>
    <w:p w14:paraId="13097BE3" w14:textId="77777777" w:rsidR="000C795F" w:rsidRPr="000C795F" w:rsidRDefault="000C795F" w:rsidP="000C795F">
      <w:pPr>
        <w:tabs>
          <w:tab w:val="left" w:pos="5544"/>
        </w:tabs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C795F">
        <w:rPr>
          <w:rFonts w:eastAsia="Times New Roman" w:cs="Times New Roman"/>
          <w:b/>
        </w:rPr>
        <w:t>Farmacologia clinica</w:t>
      </w:r>
      <w:r w:rsidRPr="000C795F">
        <w:rPr>
          <w:rFonts w:eastAsia="Times New Roman" w:cs="Times New Roman"/>
          <w:b/>
        </w:rPr>
        <w:tab/>
      </w:r>
    </w:p>
    <w:p w14:paraId="6DE275C6" w14:textId="012C14B9" w:rsidR="000C795F" w:rsidRPr="000C795F" w:rsidRDefault="000C795F" w:rsidP="000C795F">
      <w:pPr>
        <w:keepNext/>
        <w:jc w:val="both"/>
        <w:rPr>
          <w:rFonts w:ascii="Calibri" w:eastAsia="Calibri" w:hAnsi="Calibri" w:cs="Times New Roman"/>
        </w:rPr>
      </w:pPr>
      <w:r w:rsidRPr="000C795F">
        <w:rPr>
          <w:rFonts w:eastAsia="Calibri" w:cs="Calibri"/>
        </w:rPr>
        <w:t xml:space="preserve">La farmacologia clinica di </w:t>
      </w:r>
      <w:r w:rsidR="00E25C1E">
        <w:rPr>
          <w:rFonts w:ascii="Calibri" w:eastAsia="Calibri" w:hAnsi="Calibri" w:cs="Times New Roman"/>
        </w:rPr>
        <w:t>amoxicillina</w:t>
      </w:r>
      <w:r w:rsidR="00E25C1E" w:rsidRPr="000C795F">
        <w:rPr>
          <w:rFonts w:ascii="Calibri" w:eastAsia="Calibri" w:hAnsi="Calibri" w:cs="Times New Roman"/>
        </w:rPr>
        <w:t xml:space="preserve"> </w:t>
      </w:r>
      <w:r w:rsidRPr="000C795F">
        <w:rPr>
          <w:rFonts w:eastAsia="Calibri" w:cs="Calibri"/>
        </w:rPr>
        <w:t>è ben conosciuta.</w:t>
      </w:r>
      <w:r w:rsidRPr="000C795F">
        <w:t xml:space="preserve"> </w:t>
      </w:r>
      <w:r w:rsidRPr="000C795F">
        <w:rPr>
          <w:noProof/>
        </w:rPr>
        <w:t xml:space="preserve"> </w:t>
      </w:r>
      <w:r w:rsidR="00E26AF7">
        <w:rPr>
          <w:rFonts w:ascii="Calibri" w:hAnsi="Calibri"/>
        </w:rPr>
        <w:t>AMOXICILLINA VI.REL</w:t>
      </w:r>
      <w:r w:rsidRPr="000C795F">
        <w:rPr>
          <w:rFonts w:ascii="Calibri" w:eastAsia="Calibri" w:hAnsi="Calibri" w:cs="Times New Roman"/>
          <w:noProof/>
        </w:rPr>
        <w:t xml:space="preserve"> </w:t>
      </w:r>
      <w:r w:rsidRPr="000C795F">
        <w:t xml:space="preserve">contiene un principio </w:t>
      </w:r>
      <w:r w:rsidR="00010D67">
        <w:t xml:space="preserve">attivo noto, presente nel medicinale di riferimento </w:t>
      </w:r>
      <w:proofErr w:type="spellStart"/>
      <w:r w:rsidR="00E25C1E">
        <w:t>Clamoxyl</w:t>
      </w:r>
      <w:proofErr w:type="spellEnd"/>
      <w:r w:rsidR="00010D67">
        <w:rPr>
          <w:rFonts w:cstheme="minorHAnsi"/>
        </w:rPr>
        <w:t>®</w:t>
      </w:r>
      <w:r w:rsidR="00010D67">
        <w:t xml:space="preserve">, </w:t>
      </w:r>
      <w:r w:rsidRPr="000C795F">
        <w:t xml:space="preserve">autorizzato in </w:t>
      </w:r>
      <w:r w:rsidR="00E25C1E">
        <w:t>Francia</w:t>
      </w:r>
      <w:r w:rsidRPr="000C795F">
        <w:t xml:space="preserve"> da più di dieci anni. Fatta eccezione de</w:t>
      </w:r>
      <w:r w:rsidR="00354DB7">
        <w:t>gli</w:t>
      </w:r>
      <w:r w:rsidRPr="000C795F">
        <w:t xml:space="preserve"> studi di </w:t>
      </w:r>
      <w:proofErr w:type="spellStart"/>
      <w:r w:rsidRPr="000C795F">
        <w:t>bioequivalenza</w:t>
      </w:r>
      <w:proofErr w:type="spellEnd"/>
      <w:r w:rsidRPr="000C795F">
        <w:t>, non sono stati condotti nuovi studi clinici di farmacodinamica e farmacocinetica.</w:t>
      </w:r>
    </w:p>
    <w:p w14:paraId="23CD239E" w14:textId="6C6FC4D4" w:rsidR="000C795F" w:rsidRPr="000A4160" w:rsidRDefault="000C795F" w:rsidP="000C795F">
      <w:pPr>
        <w:spacing w:after="0" w:line="240" w:lineRule="auto"/>
        <w:jc w:val="both"/>
        <w:rPr>
          <w:rFonts w:ascii="Calibri" w:hAnsi="Calibri" w:cs="Arial"/>
          <w:b/>
          <w:bCs/>
        </w:rPr>
      </w:pPr>
      <w:r w:rsidRPr="000A4160">
        <w:rPr>
          <w:rFonts w:ascii="Calibri" w:hAnsi="Calibri" w:cs="Arial"/>
          <w:b/>
          <w:bCs/>
        </w:rPr>
        <w:t xml:space="preserve">Studi di </w:t>
      </w:r>
      <w:proofErr w:type="spellStart"/>
      <w:r w:rsidRPr="000A4160">
        <w:rPr>
          <w:rFonts w:ascii="Calibri" w:hAnsi="Calibri" w:cs="Arial"/>
          <w:b/>
          <w:bCs/>
        </w:rPr>
        <w:t>bioequivalenza</w:t>
      </w:r>
      <w:proofErr w:type="spellEnd"/>
    </w:p>
    <w:p w14:paraId="70ABF911" w14:textId="5B5D99D3" w:rsidR="00010D67" w:rsidRDefault="000C795F" w:rsidP="00010D67">
      <w:pPr>
        <w:spacing w:after="0" w:line="240" w:lineRule="auto"/>
        <w:jc w:val="both"/>
      </w:pPr>
      <w:r w:rsidRPr="000A4160">
        <w:t xml:space="preserve">La richiesta di AIC è supportata da </w:t>
      </w:r>
      <w:r w:rsidR="00E25C1E">
        <w:t>uno</w:t>
      </w:r>
      <w:r w:rsidRPr="000A4160">
        <w:t xml:space="preserve"> studi</w:t>
      </w:r>
      <w:r w:rsidR="00E25C1E">
        <w:t>o</w:t>
      </w:r>
      <w:r w:rsidRPr="000A4160">
        <w:t xml:space="preserve"> di </w:t>
      </w:r>
      <w:proofErr w:type="spellStart"/>
      <w:r w:rsidRPr="000A4160">
        <w:t>bioequivalenza</w:t>
      </w:r>
      <w:proofErr w:type="spellEnd"/>
      <w:r w:rsidR="00E25C1E">
        <w:t xml:space="preserve"> </w:t>
      </w:r>
      <w:r w:rsidRPr="000A4160">
        <w:t xml:space="preserve">che ha confrontato i profili farmacocinetici di </w:t>
      </w:r>
      <w:r w:rsidR="00E26AF7">
        <w:rPr>
          <w:rFonts w:ascii="Calibri" w:hAnsi="Calibri"/>
        </w:rPr>
        <w:t>AMOXICILLINA VI.REL</w:t>
      </w:r>
      <w:r w:rsidR="00E25C1E" w:rsidRPr="00E25C1E">
        <w:rPr>
          <w:rFonts w:ascii="Calibri" w:hAnsi="Calibri"/>
        </w:rPr>
        <w:t xml:space="preserve"> </w:t>
      </w:r>
      <w:r w:rsidR="00E25C1E">
        <w:rPr>
          <w:rFonts w:ascii="Calibri" w:hAnsi="Calibri"/>
        </w:rPr>
        <w:t xml:space="preserve">1 </w:t>
      </w:r>
      <w:r w:rsidR="00354DB7">
        <w:rPr>
          <w:rFonts w:ascii="Calibri" w:hAnsi="Calibri" w:cs="Arial"/>
        </w:rPr>
        <w:t>g compresse</w:t>
      </w:r>
      <w:r w:rsidR="00E25C1E">
        <w:rPr>
          <w:rFonts w:ascii="Calibri" w:hAnsi="Calibri" w:cs="Arial"/>
        </w:rPr>
        <w:t xml:space="preserve"> dispersibili</w:t>
      </w:r>
      <w:r w:rsidR="00354DB7">
        <w:rPr>
          <w:rFonts w:ascii="Calibri" w:hAnsi="Calibri" w:cs="Arial"/>
        </w:rPr>
        <w:t xml:space="preserve"> </w:t>
      </w:r>
      <w:r w:rsidR="00010D67">
        <w:t xml:space="preserve">e quelli del medicinale di riferimento </w:t>
      </w:r>
      <w:proofErr w:type="spellStart"/>
      <w:r w:rsidR="00E25C1E">
        <w:rPr>
          <w:rFonts w:ascii="Calibri" w:hAnsi="Calibri" w:cs="Arial"/>
        </w:rPr>
        <w:t>Clamoxyl</w:t>
      </w:r>
      <w:proofErr w:type="spellEnd"/>
      <w:r w:rsidR="00010D67">
        <w:rPr>
          <w:rFonts w:ascii="Calibri" w:hAnsi="Calibri" w:cs="Calibri"/>
        </w:rPr>
        <w:t>®</w:t>
      </w:r>
      <w:r w:rsidR="00010D67" w:rsidRPr="000A4160">
        <w:rPr>
          <w:rFonts w:ascii="Calibri" w:hAnsi="Calibri" w:cs="Arial"/>
        </w:rPr>
        <w:t xml:space="preserve"> </w:t>
      </w:r>
      <w:r w:rsidR="00E25C1E">
        <w:rPr>
          <w:rFonts w:ascii="Calibri" w:hAnsi="Calibri"/>
        </w:rPr>
        <w:t xml:space="preserve">1 </w:t>
      </w:r>
      <w:r w:rsidR="00E25C1E">
        <w:rPr>
          <w:rFonts w:ascii="Calibri" w:hAnsi="Calibri" w:cs="Arial"/>
        </w:rPr>
        <w:t>g compresse dispersibili</w:t>
      </w:r>
      <w:r w:rsidR="00010D67">
        <w:t>, in condizioni di digiuno.</w:t>
      </w:r>
    </w:p>
    <w:p w14:paraId="51EC8058" w14:textId="77777777" w:rsidR="00010D67" w:rsidRDefault="00010D67" w:rsidP="000C795F">
      <w:pPr>
        <w:pStyle w:val="Paragrafoelenco"/>
        <w:spacing w:after="0" w:line="240" w:lineRule="auto"/>
        <w:ind w:left="0"/>
        <w:jc w:val="both"/>
      </w:pPr>
    </w:p>
    <w:p w14:paraId="7C9BE382" w14:textId="36F12BF0" w:rsidR="000C795F" w:rsidRPr="00EC1E35" w:rsidRDefault="00E25C1E" w:rsidP="000C795F">
      <w:pPr>
        <w:pStyle w:val="Paragrafoelenco"/>
        <w:spacing w:after="0" w:line="240" w:lineRule="auto"/>
        <w:ind w:left="0"/>
        <w:jc w:val="both"/>
      </w:pPr>
      <w:r w:rsidRPr="00E25C1E">
        <w:t xml:space="preserve">Lo studio è caratterizzato da </w:t>
      </w:r>
      <w:r w:rsidR="000C795F" w:rsidRPr="00E25C1E">
        <w:t xml:space="preserve"> un appropriato disegno e</w:t>
      </w:r>
      <w:r w:rsidR="00010D67" w:rsidRPr="00E25C1E">
        <w:t xml:space="preserve"> sono stati</w:t>
      </w:r>
      <w:r w:rsidR="000C795F" w:rsidRPr="00E25C1E">
        <w:t xml:space="preserve"> condott</w:t>
      </w:r>
      <w:r w:rsidR="00010D67" w:rsidRPr="00E25C1E">
        <w:t>i</w:t>
      </w:r>
      <w:r w:rsidR="000C795F" w:rsidRPr="00E25C1E">
        <w:t xml:space="preserve"> in accordo all</w:t>
      </w:r>
      <w:r w:rsidR="00EC1E35" w:rsidRPr="00E25C1E">
        <w:t>e</w:t>
      </w:r>
      <w:r w:rsidR="000C795F" w:rsidRPr="00E25C1E">
        <w:t xml:space="preserve"> line</w:t>
      </w:r>
      <w:r w:rsidR="00EC1E35" w:rsidRPr="00E25C1E">
        <w:t>e</w:t>
      </w:r>
      <w:r w:rsidR="000C795F" w:rsidRPr="00E25C1E">
        <w:t xml:space="preserve"> guida </w:t>
      </w:r>
      <w:r w:rsidR="00EC1E35" w:rsidRPr="00E25C1E">
        <w:t xml:space="preserve">CPMP/EWP/QWP/1401/98 Rev. 1/ </w:t>
      </w:r>
      <w:proofErr w:type="spellStart"/>
      <w:r w:rsidR="00EC1E35" w:rsidRPr="00E25C1E">
        <w:t>Corr</w:t>
      </w:r>
      <w:proofErr w:type="spellEnd"/>
      <w:r w:rsidR="00EC1E35" w:rsidRPr="00E25C1E">
        <w:t xml:space="preserve"> **</w:t>
      </w:r>
      <w:r w:rsidRPr="00E25C1E">
        <w:t xml:space="preserve"> </w:t>
      </w:r>
      <w:r w:rsidR="000C795F" w:rsidRPr="00E25C1E">
        <w:t>e ai principi GCP.</w:t>
      </w:r>
    </w:p>
    <w:p w14:paraId="0373FD99" w14:textId="77777777" w:rsidR="000C795F" w:rsidRPr="00EC1E35" w:rsidRDefault="000C795F" w:rsidP="000C795F">
      <w:pPr>
        <w:pStyle w:val="Paragrafoelenco"/>
        <w:spacing w:after="0" w:line="240" w:lineRule="auto"/>
        <w:ind w:left="0"/>
        <w:jc w:val="both"/>
      </w:pPr>
    </w:p>
    <w:p w14:paraId="13D4845E" w14:textId="6C544F43" w:rsidR="000C795F" w:rsidRDefault="000C795F" w:rsidP="000C795F">
      <w:pPr>
        <w:pStyle w:val="Paragrafoelenco"/>
        <w:spacing w:after="0" w:line="240" w:lineRule="auto"/>
        <w:ind w:left="0"/>
        <w:jc w:val="both"/>
      </w:pPr>
      <w:r w:rsidRPr="00EC1E35">
        <w:t>Sono stati forniti certificati analitici per</w:t>
      </w:r>
      <w:r w:rsidR="00EC1E35" w:rsidRPr="00EC1E35">
        <w:t xml:space="preserve"> il</w:t>
      </w:r>
      <w:r w:rsidRPr="00EC1E35">
        <w:t xml:space="preserve"> medicinale test e </w:t>
      </w:r>
      <w:r w:rsidR="00EC1E35" w:rsidRPr="00EC1E35">
        <w:t xml:space="preserve"> il </w:t>
      </w:r>
      <w:r w:rsidRPr="00EC1E35">
        <w:t>medicinale di riferimento.</w:t>
      </w:r>
    </w:p>
    <w:p w14:paraId="59E75D32" w14:textId="77777777" w:rsidR="00010D67" w:rsidRDefault="00010D67" w:rsidP="00010D67">
      <w:pPr>
        <w:spacing w:after="0" w:line="240" w:lineRule="auto"/>
        <w:jc w:val="both"/>
        <w:rPr>
          <w:rFonts w:ascii="Calibri" w:hAnsi="Calibri"/>
        </w:rPr>
      </w:pPr>
    </w:p>
    <w:p w14:paraId="178C2289" w14:textId="1226155D" w:rsidR="00010D67" w:rsidRPr="00A956CD" w:rsidRDefault="00E25C1E" w:rsidP="00010D67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lastRenderedPageBreak/>
        <w:t xml:space="preserve">Si tratta di </w:t>
      </w:r>
      <w:r w:rsidR="00010D67" w:rsidRPr="00DF1216">
        <w:rPr>
          <w:rFonts w:ascii="Calibri" w:hAnsi="Calibri"/>
        </w:rPr>
        <w:t xml:space="preserve">uno studio comparativo </w:t>
      </w:r>
      <w:r>
        <w:rPr>
          <w:rFonts w:ascii="Calibri" w:hAnsi="Calibri"/>
        </w:rPr>
        <w:t>(</w:t>
      </w:r>
      <w:r w:rsidR="00E26AF7">
        <w:rPr>
          <w:rFonts w:ascii="Calibri" w:hAnsi="Calibri"/>
        </w:rPr>
        <w:t>AMOXICILLINA VI.REL</w:t>
      </w:r>
      <w:r w:rsidRPr="00E25C1E">
        <w:rPr>
          <w:rFonts w:ascii="Calibri" w:hAnsi="Calibri"/>
        </w:rPr>
        <w:t xml:space="preserve"> 1 </w:t>
      </w:r>
      <w:r w:rsidRPr="00E25C1E">
        <w:rPr>
          <w:rFonts w:ascii="Calibri" w:hAnsi="Calibri" w:cs="Arial"/>
        </w:rPr>
        <w:t xml:space="preserve">g compresse </w:t>
      </w:r>
      <w:proofErr w:type="spellStart"/>
      <w:r w:rsidRPr="00E25C1E">
        <w:rPr>
          <w:rFonts w:ascii="Calibri" w:hAnsi="Calibri" w:cs="Arial"/>
        </w:rPr>
        <w:t>dispersibili</w:t>
      </w:r>
      <w:proofErr w:type="spellEnd"/>
      <w:r w:rsidRPr="00E25C1E">
        <w:rPr>
          <w:rFonts w:ascii="Calibri" w:hAnsi="Calibri" w:cs="Arial"/>
        </w:rPr>
        <w:t xml:space="preserve"> </w:t>
      </w:r>
      <w:r w:rsidRPr="00E25C1E">
        <w:t xml:space="preserve">Vs </w:t>
      </w:r>
      <w:proofErr w:type="spellStart"/>
      <w:r w:rsidRPr="00E25C1E">
        <w:rPr>
          <w:rFonts w:ascii="Calibri" w:hAnsi="Calibri" w:cs="Arial"/>
        </w:rPr>
        <w:t>Clamoxyl</w:t>
      </w:r>
      <w:proofErr w:type="spellEnd"/>
      <w:r w:rsidRPr="00E25C1E">
        <w:rPr>
          <w:rFonts w:ascii="Calibri" w:hAnsi="Calibri" w:cs="Calibri"/>
        </w:rPr>
        <w:t>®</w:t>
      </w:r>
      <w:r w:rsidRPr="00E25C1E">
        <w:rPr>
          <w:rFonts w:ascii="Calibri" w:hAnsi="Calibri" w:cs="Arial"/>
        </w:rPr>
        <w:t xml:space="preserve"> </w:t>
      </w:r>
      <w:r w:rsidRPr="00E25C1E">
        <w:rPr>
          <w:rFonts w:ascii="Calibri" w:hAnsi="Calibri"/>
        </w:rPr>
        <w:t xml:space="preserve">1 </w:t>
      </w:r>
      <w:r w:rsidRPr="00E25C1E">
        <w:rPr>
          <w:rFonts w:ascii="Calibri" w:hAnsi="Calibri" w:cs="Arial"/>
        </w:rPr>
        <w:t>g compresse dispersibili</w:t>
      </w:r>
      <w:r w:rsidR="00DF1216" w:rsidRPr="00E25C1E">
        <w:rPr>
          <w:rFonts w:ascii="Calibri" w:hAnsi="Calibri" w:cs="Arial"/>
        </w:rPr>
        <w:t>)</w:t>
      </w:r>
      <w:r w:rsidR="00010D67" w:rsidRPr="00E25C1E">
        <w:rPr>
          <w:rFonts w:ascii="Calibri" w:hAnsi="Calibri"/>
        </w:rPr>
        <w:t>, randomizzato, a dose singola, 2-periodi,</w:t>
      </w:r>
      <w:r w:rsidRPr="00E25C1E">
        <w:rPr>
          <w:rFonts w:ascii="Calibri" w:hAnsi="Calibri"/>
        </w:rPr>
        <w:t xml:space="preserve"> 2-sequenze,</w:t>
      </w:r>
      <w:r w:rsidR="00010D67" w:rsidRPr="00E25C1E">
        <w:rPr>
          <w:rFonts w:ascii="Calibri" w:hAnsi="Calibri"/>
        </w:rPr>
        <w:t xml:space="preserve"> crossover, condotto su </w:t>
      </w:r>
      <w:r w:rsidRPr="00E25C1E">
        <w:rPr>
          <w:rFonts w:ascii="Calibri" w:hAnsi="Calibri"/>
        </w:rPr>
        <w:t>28</w:t>
      </w:r>
      <w:r w:rsidR="00010D67" w:rsidRPr="00E25C1E">
        <w:rPr>
          <w:rFonts w:ascii="Calibri" w:hAnsi="Calibri"/>
        </w:rPr>
        <w:t xml:space="preserve"> volontari sani di sesso maschile</w:t>
      </w:r>
      <w:r w:rsidRPr="00E25C1E">
        <w:rPr>
          <w:rFonts w:ascii="Calibri" w:hAnsi="Calibri"/>
        </w:rPr>
        <w:t xml:space="preserve"> e femminile</w:t>
      </w:r>
      <w:r w:rsidR="00010D67" w:rsidRPr="00E25C1E">
        <w:rPr>
          <w:rFonts w:ascii="Calibri" w:hAnsi="Calibri"/>
        </w:rPr>
        <w:t>, con somministrazione a digiuno</w:t>
      </w:r>
      <w:r w:rsidR="00010D67" w:rsidRPr="00DF1216">
        <w:rPr>
          <w:rFonts w:ascii="Calibri" w:hAnsi="Calibri"/>
        </w:rPr>
        <w:t xml:space="preserve">. </w:t>
      </w:r>
      <w:r w:rsidR="00010D67" w:rsidRPr="00DF1216">
        <w:rPr>
          <w:rFonts w:ascii="Calibri" w:hAnsi="Calibri" w:cs="Arial"/>
        </w:rPr>
        <w:t xml:space="preserve">Dopo una notte di digiuno, il medicinale è stato somministrato con acqua. </w:t>
      </w:r>
      <w:r w:rsidR="00010D67" w:rsidRPr="00DF1216">
        <w:rPr>
          <w:rFonts w:ascii="Calibri" w:hAnsi="Calibri"/>
        </w:rPr>
        <w:t xml:space="preserve">Un soddisfacente periodo di wash-out di </w:t>
      </w:r>
      <w:r>
        <w:rPr>
          <w:rFonts w:ascii="Calibri" w:hAnsi="Calibri"/>
        </w:rPr>
        <w:t>sette</w:t>
      </w:r>
      <w:r w:rsidR="00010D67" w:rsidRPr="00DF1216">
        <w:rPr>
          <w:rFonts w:ascii="Calibri" w:hAnsi="Calibri"/>
        </w:rPr>
        <w:t xml:space="preserve"> </w:t>
      </w:r>
      <w:r w:rsidR="00010D67" w:rsidRPr="00DF1216">
        <w:rPr>
          <w:rFonts w:ascii="Calibri" w:hAnsi="Calibri" w:cs="Arial"/>
        </w:rPr>
        <w:t xml:space="preserve">giorni è stato previsto tra le </w:t>
      </w:r>
      <w:r w:rsidR="00010D67" w:rsidRPr="00A956CD">
        <w:rPr>
          <w:rFonts w:ascii="Calibri" w:hAnsi="Calibri" w:cs="Arial"/>
        </w:rPr>
        <w:t>somministrazioni in ogni gruppo.</w:t>
      </w:r>
    </w:p>
    <w:p w14:paraId="761590D2" w14:textId="670D9674" w:rsidR="00010D67" w:rsidRPr="00A956CD" w:rsidRDefault="00010D67" w:rsidP="00010D67">
      <w:pPr>
        <w:spacing w:after="0" w:line="240" w:lineRule="auto"/>
        <w:jc w:val="both"/>
        <w:rPr>
          <w:rFonts w:ascii="Calibri" w:hAnsi="Calibri" w:cs="Arial"/>
        </w:rPr>
      </w:pPr>
      <w:r w:rsidRPr="00A956CD">
        <w:rPr>
          <w:rFonts w:ascii="Calibri" w:hAnsi="Calibri" w:cs="Arial"/>
        </w:rPr>
        <w:t>Campioni di sangue sono stati prelevati al tempo zero (</w:t>
      </w:r>
      <w:proofErr w:type="spellStart"/>
      <w:r w:rsidRPr="00A956CD">
        <w:rPr>
          <w:rFonts w:ascii="Calibri" w:hAnsi="Calibri" w:cs="Arial"/>
        </w:rPr>
        <w:t>pre</w:t>
      </w:r>
      <w:proofErr w:type="spellEnd"/>
      <w:r w:rsidRPr="00A956CD">
        <w:rPr>
          <w:rFonts w:ascii="Calibri" w:hAnsi="Calibri" w:cs="Arial"/>
        </w:rPr>
        <w:t xml:space="preserve">-dose) e a specificati tempi fino a </w:t>
      </w:r>
      <w:r w:rsidR="00E25C1E">
        <w:rPr>
          <w:rFonts w:ascii="Calibri" w:hAnsi="Calibri" w:cs="Arial"/>
        </w:rPr>
        <w:t>12</w:t>
      </w:r>
      <w:r w:rsidRPr="00A956CD">
        <w:rPr>
          <w:rFonts w:ascii="Calibri" w:hAnsi="Calibri" w:cs="Arial"/>
        </w:rPr>
        <w:t xml:space="preserve"> ore dopo la somministrazione. I livelli plasmatici di </w:t>
      </w:r>
      <w:r w:rsidR="00E25C1E">
        <w:rPr>
          <w:rFonts w:ascii="Calibri" w:hAnsi="Calibri" w:cs="Arial"/>
        </w:rPr>
        <w:t>amoxicillina</w:t>
      </w:r>
      <w:r w:rsidRPr="00A956CD">
        <w:rPr>
          <w:rFonts w:ascii="Calibri" w:hAnsi="Calibri" w:cs="Arial"/>
        </w:rPr>
        <w:t xml:space="preserve"> sono stati determinati mediante un metodo analitico </w:t>
      </w:r>
      <w:r w:rsidRPr="00A956CD">
        <w:rPr>
          <w:lang w:eastAsia="fi-FI"/>
        </w:rPr>
        <w:t>LC MS/MS</w:t>
      </w:r>
      <w:r w:rsidRPr="00A956CD">
        <w:rPr>
          <w:rFonts w:ascii="Calibri" w:hAnsi="Calibri" w:cs="Arial"/>
        </w:rPr>
        <w:t xml:space="preserve"> opportunamente convalidato.</w:t>
      </w:r>
    </w:p>
    <w:p w14:paraId="3461CB31" w14:textId="066A9080" w:rsidR="00010D67" w:rsidRPr="00A956CD" w:rsidRDefault="00010D67" w:rsidP="00010D67">
      <w:pPr>
        <w:spacing w:after="0" w:line="240" w:lineRule="auto"/>
        <w:jc w:val="both"/>
        <w:rPr>
          <w:rFonts w:ascii="Calibri" w:hAnsi="Calibri" w:cs="Arial"/>
          <w:bCs/>
        </w:rPr>
      </w:pPr>
      <w:bookmarkStart w:id="6" w:name="_Hlk39838655"/>
      <w:r w:rsidRPr="00A956CD">
        <w:rPr>
          <w:rFonts w:ascii="Calibri" w:hAnsi="Calibri" w:cs="Arial"/>
        </w:rPr>
        <w:t xml:space="preserve">Per </w:t>
      </w:r>
      <w:proofErr w:type="spellStart"/>
      <w:r w:rsidR="00E25C1E">
        <w:rPr>
          <w:rFonts w:ascii="Calibri" w:hAnsi="Calibri" w:cs="Arial"/>
        </w:rPr>
        <w:t>amoxicillia</w:t>
      </w:r>
      <w:proofErr w:type="spellEnd"/>
      <w:r w:rsidRPr="00A956CD">
        <w:rPr>
          <w:rFonts w:ascii="Calibri" w:hAnsi="Calibri" w:cs="Arial"/>
        </w:rPr>
        <w:t xml:space="preserve"> sono state definite le seguenti variabili farmacocinetiche: C</w:t>
      </w:r>
      <w:r w:rsidRPr="00A956CD">
        <w:rPr>
          <w:rFonts w:ascii="Calibri" w:hAnsi="Calibri" w:cs="Arial"/>
          <w:vertAlign w:val="subscript"/>
        </w:rPr>
        <w:t>max</w:t>
      </w:r>
      <w:r w:rsidRPr="00A956CD">
        <w:rPr>
          <w:rFonts w:ascii="Calibri" w:hAnsi="Calibri" w:cs="Arial"/>
        </w:rPr>
        <w:t>, AUC</w:t>
      </w:r>
      <w:r w:rsidRPr="00A956CD">
        <w:rPr>
          <w:rFonts w:ascii="Calibri" w:hAnsi="Calibri" w:cs="Arial"/>
          <w:vertAlign w:val="subscript"/>
        </w:rPr>
        <w:t>0-t</w:t>
      </w:r>
      <w:r w:rsidRPr="00A956CD">
        <w:rPr>
          <w:rFonts w:ascii="Calibri" w:hAnsi="Calibri" w:cs="Arial"/>
        </w:rPr>
        <w:t>, AUC</w:t>
      </w:r>
      <w:r w:rsidRPr="00A956CD">
        <w:rPr>
          <w:rFonts w:ascii="Calibri" w:hAnsi="Calibri" w:cs="Arial"/>
          <w:vertAlign w:val="subscript"/>
        </w:rPr>
        <w:t>0-</w:t>
      </w:r>
      <w:r w:rsidRPr="00A956CD">
        <w:rPr>
          <w:vertAlign w:val="subscript"/>
          <w:lang w:val="en-GB"/>
        </w:rPr>
        <w:sym w:font="Symbol" w:char="F0A5"/>
      </w:r>
      <w:r w:rsidRPr="00A956CD">
        <w:rPr>
          <w:rFonts w:ascii="Calibri" w:hAnsi="Calibri" w:cs="Arial"/>
        </w:rPr>
        <w:t xml:space="preserve">, </w:t>
      </w:r>
      <w:proofErr w:type="spellStart"/>
      <w:r w:rsidRPr="00A956CD">
        <w:rPr>
          <w:rFonts w:ascii="Calibri" w:hAnsi="Calibri" w:cs="Arial"/>
        </w:rPr>
        <w:t>t</w:t>
      </w:r>
      <w:r w:rsidRPr="00A956CD">
        <w:rPr>
          <w:rFonts w:ascii="Calibri" w:hAnsi="Calibri" w:cs="Arial"/>
          <w:vertAlign w:val="subscript"/>
        </w:rPr>
        <w:t>max</w:t>
      </w:r>
      <w:proofErr w:type="spellEnd"/>
      <w:r w:rsidRPr="00A956CD">
        <w:rPr>
          <w:rFonts w:ascii="Calibri" w:hAnsi="Calibri" w:cs="Arial"/>
        </w:rPr>
        <w:t>, t</w:t>
      </w:r>
      <w:r w:rsidRPr="00A956CD">
        <w:rPr>
          <w:rFonts w:ascii="Calibri" w:hAnsi="Calibri" w:cs="Arial"/>
          <w:vertAlign w:val="subscript"/>
        </w:rPr>
        <w:t>½</w:t>
      </w:r>
      <w:r w:rsidRPr="00A956CD">
        <w:rPr>
          <w:rFonts w:ascii="Calibri" w:hAnsi="Calibri" w:cs="Arial"/>
        </w:rPr>
        <w:t xml:space="preserve">, </w:t>
      </w:r>
      <w:proofErr w:type="spellStart"/>
      <w:r w:rsidR="00A956CD" w:rsidRPr="00A956CD">
        <w:rPr>
          <w:rFonts w:ascii="Calibri" w:hAnsi="Calibri" w:cs="Arial"/>
        </w:rPr>
        <w:t>K</w:t>
      </w:r>
      <w:r w:rsidR="00A956CD" w:rsidRPr="00A956CD">
        <w:rPr>
          <w:rFonts w:ascii="Calibri" w:hAnsi="Calibri" w:cs="Arial"/>
          <w:vertAlign w:val="subscript"/>
        </w:rPr>
        <w:t>el</w:t>
      </w:r>
      <w:proofErr w:type="spellEnd"/>
    </w:p>
    <w:p w14:paraId="26BCD6DE" w14:textId="07979C41" w:rsidR="00010D67" w:rsidRPr="00A956CD" w:rsidRDefault="00010D67" w:rsidP="00010D6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A956CD">
        <w:rPr>
          <w:rFonts w:ascii="Calibri" w:hAnsi="Calibri" w:cs="Arial"/>
        </w:rPr>
        <w:t xml:space="preserve"> e </w:t>
      </w:r>
      <w:bookmarkEnd w:id="6"/>
      <w:r w:rsidR="00A956CD" w:rsidRPr="00A956CD">
        <w:rPr>
          <w:rFonts w:ascii="Calibri" w:hAnsi="Calibri" w:cs="Arial"/>
        </w:rPr>
        <w:t>AUC estrapolata</w:t>
      </w:r>
      <w:r w:rsidRPr="00A956CD">
        <w:rPr>
          <w:rFonts w:ascii="Calibri" w:hAnsi="Calibri" w:cs="Arial"/>
        </w:rPr>
        <w:t xml:space="preserve">. La </w:t>
      </w:r>
      <w:proofErr w:type="spellStart"/>
      <w:r w:rsidRPr="00A956CD">
        <w:rPr>
          <w:rFonts w:ascii="Calibri" w:hAnsi="Calibri" w:cs="Arial"/>
        </w:rPr>
        <w:t>bioequivalenza</w:t>
      </w:r>
      <w:proofErr w:type="spellEnd"/>
      <w:r w:rsidRPr="00A956CD">
        <w:rPr>
          <w:rFonts w:ascii="Calibri" w:hAnsi="Calibri" w:cs="Arial"/>
        </w:rPr>
        <w:t xml:space="preserve"> tra medicinale test e medicinale di riferimento è dimostrata se gli intervalli di confidenza al 90% per la trasformata logaritmica di C</w:t>
      </w:r>
      <w:r w:rsidRPr="00A956CD">
        <w:rPr>
          <w:rFonts w:ascii="Calibri" w:hAnsi="Calibri" w:cs="Arial"/>
          <w:vertAlign w:val="subscript"/>
        </w:rPr>
        <w:t>max</w:t>
      </w:r>
      <w:r w:rsidRPr="00A956CD">
        <w:rPr>
          <w:rFonts w:ascii="Calibri" w:hAnsi="Calibri" w:cs="Arial"/>
        </w:rPr>
        <w:t xml:space="preserve"> e AUC</w:t>
      </w:r>
      <w:r w:rsidRPr="00A956CD">
        <w:rPr>
          <w:rFonts w:ascii="Calibri" w:hAnsi="Calibri" w:cs="Arial"/>
          <w:vertAlign w:val="subscript"/>
        </w:rPr>
        <w:t>0-t</w:t>
      </w:r>
      <w:r w:rsidRPr="00A956CD">
        <w:rPr>
          <w:rFonts w:ascii="Calibri" w:hAnsi="Calibri" w:cs="Arial"/>
        </w:rPr>
        <w:t>, cadono nel range di accettabilità di 0.80-1.25 (80%-125%).</w:t>
      </w:r>
    </w:p>
    <w:p w14:paraId="358BC1BD" w14:textId="77777777" w:rsidR="00010D67" w:rsidRPr="00010D67" w:rsidRDefault="00010D67" w:rsidP="00010D67">
      <w:pPr>
        <w:spacing w:after="0" w:line="240" w:lineRule="auto"/>
        <w:jc w:val="both"/>
        <w:rPr>
          <w:highlight w:val="green"/>
        </w:rPr>
      </w:pPr>
    </w:p>
    <w:p w14:paraId="4D944740" w14:textId="77777777" w:rsidR="00010D67" w:rsidRPr="00A956CD" w:rsidRDefault="00010D67" w:rsidP="00010D67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A956CD">
        <w:rPr>
          <w:u w:val="single"/>
        </w:rPr>
        <w:t>Risultati</w:t>
      </w:r>
    </w:p>
    <w:p w14:paraId="4C7E490D" w14:textId="7154638F" w:rsidR="00010D67" w:rsidRPr="00A956CD" w:rsidRDefault="00E25C1E" w:rsidP="00010D6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28</w:t>
      </w:r>
      <w:r w:rsidR="00010D67" w:rsidRPr="00A956CD">
        <w:rPr>
          <w:rFonts w:ascii="Calibri" w:hAnsi="Calibri" w:cs="Arial"/>
        </w:rPr>
        <w:t xml:space="preserve"> volontari sani sono stati arruolati nello studio. </w:t>
      </w:r>
      <w:r>
        <w:rPr>
          <w:rFonts w:ascii="Calibri" w:hAnsi="Calibri" w:cs="Arial"/>
        </w:rPr>
        <w:t>27</w:t>
      </w:r>
      <w:r w:rsidR="00010D67" w:rsidRPr="00A956CD">
        <w:rPr>
          <w:rFonts w:ascii="Calibri" w:hAnsi="Calibri" w:cs="Arial"/>
        </w:rPr>
        <w:t xml:space="preserve"> soggetti </w:t>
      </w:r>
      <w:r w:rsidR="00010D67" w:rsidRPr="00A956CD">
        <w:t xml:space="preserve">hanno completato la fase clinica e </w:t>
      </w:r>
      <w:r w:rsidR="00010D67" w:rsidRPr="00A956CD">
        <w:rPr>
          <w:rFonts w:ascii="Calibri" w:hAnsi="Calibri" w:cs="Arial"/>
        </w:rPr>
        <w:t>sono stati inclusi nell’analisi farmacocinetica.</w:t>
      </w:r>
    </w:p>
    <w:p w14:paraId="23C559A8" w14:textId="77777777" w:rsidR="00010D67" w:rsidRPr="00010D67" w:rsidRDefault="00010D67" w:rsidP="00010D6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green"/>
          <w:lang w:val="it-IT"/>
        </w:rPr>
      </w:pPr>
    </w:p>
    <w:p w14:paraId="650D4504" w14:textId="77777777" w:rsidR="00010D67" w:rsidRPr="000C5A53" w:rsidRDefault="00010D67" w:rsidP="00010D6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C5A53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491D9321" w14:textId="4811F225" w:rsidR="00010D67" w:rsidRPr="005820C3" w:rsidRDefault="00010D67" w:rsidP="000C5A53">
      <w:pPr>
        <w:jc w:val="both"/>
        <w:rPr>
          <w:rFonts w:ascii="Calibri" w:hAnsi="Calibri" w:cs="Arial"/>
        </w:rPr>
      </w:pPr>
      <w:r w:rsidRPr="000C5A53">
        <w:rPr>
          <w:rFonts w:ascii="Calibri" w:hAnsi="Calibri" w:cs="Arial"/>
        </w:rPr>
        <w:t xml:space="preserve">Nel </w:t>
      </w:r>
      <w:r w:rsidRPr="005820C3">
        <w:rPr>
          <w:rFonts w:ascii="Calibri" w:hAnsi="Calibri" w:cs="Arial"/>
        </w:rPr>
        <w:t>corso dello studio</w:t>
      </w:r>
      <w:r w:rsidR="000C5A53" w:rsidRPr="005820C3">
        <w:rPr>
          <w:rFonts w:ascii="Calibri" w:hAnsi="Calibri" w:cs="Arial"/>
        </w:rPr>
        <w:t xml:space="preserve"> non </w:t>
      </w:r>
      <w:r w:rsidRPr="005820C3">
        <w:rPr>
          <w:rFonts w:ascii="Calibri" w:hAnsi="Calibri" w:cs="Arial"/>
        </w:rPr>
        <w:t>si sono manifestati eventi avversi</w:t>
      </w:r>
      <w:r w:rsidR="000C5A53" w:rsidRPr="005820C3">
        <w:rPr>
          <w:rFonts w:ascii="Calibri" w:hAnsi="Calibri" w:cs="Arial"/>
        </w:rPr>
        <w:t>.</w:t>
      </w:r>
    </w:p>
    <w:p w14:paraId="0EA22951" w14:textId="3CE67AD6" w:rsidR="00010D67" w:rsidRPr="005820C3" w:rsidRDefault="00010D67" w:rsidP="00010D6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820C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820C3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</w:p>
    <w:p w14:paraId="7E17B11C" w14:textId="5EBFDB6F" w:rsidR="00010D67" w:rsidRPr="005820C3" w:rsidRDefault="00010D67" w:rsidP="00010D6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820C3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</w:t>
      </w:r>
      <w:r w:rsidR="00FA5BF5" w:rsidRPr="005820C3">
        <w:rPr>
          <w:rFonts w:asciiTheme="minorHAnsi" w:hAnsiTheme="minorHAnsi" w:cs="Arial"/>
          <w:b w:val="0"/>
          <w:sz w:val="22"/>
          <w:szCs w:val="22"/>
          <w:lang w:val="it-IT"/>
        </w:rPr>
        <w:t xml:space="preserve">gli </w:t>
      </w:r>
      <w:r w:rsidRPr="005820C3">
        <w:rPr>
          <w:rFonts w:asciiTheme="minorHAnsi" w:hAnsiTheme="minorHAnsi" w:cs="Arial"/>
          <w:b w:val="0"/>
          <w:sz w:val="22"/>
          <w:szCs w:val="22"/>
          <w:lang w:val="it-IT"/>
        </w:rPr>
        <w:t xml:space="preserve">studi di </w:t>
      </w:r>
      <w:proofErr w:type="spellStart"/>
      <w:r w:rsidRPr="005820C3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5820C3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FA5BF5" w:rsidRPr="005820C3">
        <w:rPr>
          <w:rFonts w:asciiTheme="minorHAnsi" w:hAnsiTheme="minorHAnsi" w:cs="Arial"/>
          <w:b w:val="0"/>
          <w:sz w:val="22"/>
          <w:szCs w:val="22"/>
          <w:lang w:val="it-IT"/>
        </w:rPr>
        <w:t>sono</w:t>
      </w:r>
      <w:r w:rsidRPr="005820C3">
        <w:rPr>
          <w:rFonts w:asciiTheme="minorHAnsi" w:hAnsiTheme="minorHAnsi" w:cs="Arial"/>
          <w:b w:val="0"/>
          <w:sz w:val="22"/>
          <w:szCs w:val="22"/>
          <w:lang w:val="it-IT"/>
        </w:rPr>
        <w:t xml:space="preserve"> riportat</w:t>
      </w:r>
      <w:r w:rsidR="00FA5BF5" w:rsidRPr="005820C3">
        <w:rPr>
          <w:rFonts w:asciiTheme="minorHAnsi" w:hAnsiTheme="minorHAnsi" w:cs="Arial"/>
          <w:b w:val="0"/>
          <w:sz w:val="22"/>
          <w:szCs w:val="22"/>
          <w:lang w:val="it-IT"/>
        </w:rPr>
        <w:t>i</w:t>
      </w:r>
      <w:r w:rsidRPr="005820C3">
        <w:rPr>
          <w:rFonts w:asciiTheme="minorHAnsi" w:hAnsiTheme="minorHAnsi" w:cs="Arial"/>
          <w:b w:val="0"/>
          <w:sz w:val="22"/>
          <w:szCs w:val="22"/>
          <w:lang w:val="it-IT"/>
        </w:rPr>
        <w:t xml:space="preserve"> nella tabella che segue.</w:t>
      </w:r>
    </w:p>
    <w:p w14:paraId="6DF27136" w14:textId="0152137C" w:rsidR="00010D67" w:rsidRDefault="00010D67" w:rsidP="00010D67">
      <w:pPr>
        <w:pStyle w:val="Paragrafoelenco"/>
        <w:spacing w:after="0" w:line="240" w:lineRule="auto"/>
        <w:ind w:left="0"/>
        <w:jc w:val="both"/>
        <w:rPr>
          <w:highlight w:val="green"/>
        </w:rPr>
      </w:pPr>
    </w:p>
    <w:tbl>
      <w:tblPr>
        <w:tblW w:w="7253" w:type="dxa"/>
        <w:jc w:val="center"/>
        <w:tblLook w:val="04A0" w:firstRow="1" w:lastRow="0" w:firstColumn="1" w:lastColumn="0" w:noHBand="0" w:noVBand="1"/>
      </w:tblPr>
      <w:tblGrid>
        <w:gridCol w:w="1691"/>
        <w:gridCol w:w="1427"/>
        <w:gridCol w:w="1622"/>
        <w:gridCol w:w="1253"/>
        <w:gridCol w:w="1260"/>
      </w:tblGrid>
      <w:tr w:rsidR="00FA5BF5" w14:paraId="3C74F63D" w14:textId="77777777" w:rsidTr="005820C3">
        <w:trPr>
          <w:trHeight w:val="230"/>
          <w:jc w:val="center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0CDA664" w14:textId="3200D5C5" w:rsidR="00FA5BF5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Amoxicillina </w:t>
            </w:r>
            <w:r w:rsidR="00FA5BF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A5BF5" w14:paraId="4259E98C" w14:textId="77777777" w:rsidTr="005820C3">
        <w:trPr>
          <w:trHeight w:val="194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66D7C24" w14:textId="77777777" w:rsidR="00FA5BF5" w:rsidRDefault="00FA5BF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Parametro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1406D9B" w14:textId="77777777" w:rsidR="00FA5BF5" w:rsidRDefault="00FA5BF5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FB9CF50" w14:textId="77777777" w:rsidR="00FA5BF5" w:rsidRDefault="00FA5BF5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6532182" w14:textId="77777777" w:rsidR="00FA5BF5" w:rsidRDefault="00FA5BF5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T/R Ratio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E392C01" w14:textId="77777777" w:rsidR="00FA5BF5" w:rsidRDefault="00FA5BF5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90% C.I.</w:t>
            </w:r>
          </w:p>
        </w:tc>
      </w:tr>
      <w:tr w:rsidR="00FA5BF5" w:rsidRPr="00FA5BF5" w14:paraId="035C02DE" w14:textId="77777777" w:rsidTr="005820C3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168C5" w14:textId="5C4EC5D2" w:rsidR="00FA5BF5" w:rsidRDefault="00FA5BF5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AUC0-t</w:t>
            </w:r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ng.h</w:t>
            </w:r>
            <w:proofErr w:type="spellEnd"/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/ml)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9FCF6ED" w14:textId="1C93D950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47152.061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899C621" w14:textId="551D3B81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47740.608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E52A646" w14:textId="7ACBEFFC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98.8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3C18D72" w14:textId="6EF78159" w:rsidR="00FA5BF5" w:rsidRPr="00FA5BF5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</w:rPr>
            </w:pPr>
            <w:r w:rsidRPr="005820C3">
              <w:rPr>
                <w:bCs/>
                <w:sz w:val="20"/>
                <w:szCs w:val="20"/>
              </w:rPr>
              <w:t>92.54-105.42</w:t>
            </w:r>
          </w:p>
        </w:tc>
      </w:tr>
      <w:tr w:rsidR="00FA5BF5" w:rsidRPr="00FA5BF5" w14:paraId="3372D9ED" w14:textId="77777777" w:rsidTr="005820C3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6B7D1" w14:textId="6C74E176" w:rsidR="00FA5BF5" w:rsidRDefault="00FA5BF5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AUC0-∞</w:t>
            </w:r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ng.h</w:t>
            </w:r>
            <w:proofErr w:type="spellEnd"/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/ml)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D26BD77" w14:textId="415E125B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47622.973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23F77D7" w14:textId="7890720C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48222.920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7E54560" w14:textId="3602FBE6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98.8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1A35EA6" w14:textId="5B6096D6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92.48-105.45</w:t>
            </w:r>
          </w:p>
        </w:tc>
      </w:tr>
      <w:tr w:rsidR="00FA5BF5" w:rsidRPr="00FA5BF5" w14:paraId="0FA7AF0B" w14:textId="77777777" w:rsidTr="005820C3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1F27D9" w14:textId="2E5F225F" w:rsidR="00FA5BF5" w:rsidRDefault="00FA5BF5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Cmax</w:t>
            </w:r>
            <w:proofErr w:type="spellEnd"/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ng</w:t>
            </w:r>
            <w:proofErr w:type="spellEnd"/>
            <w:r w:rsidR="005820C3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/ml)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E488600" w14:textId="5F7EB01A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13519.845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F49837D" w14:textId="4256B34A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13778.625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2465C47" w14:textId="5D7DEACA" w:rsidR="00FA5BF5" w:rsidRPr="005820C3" w:rsidRDefault="005820C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rFonts w:ascii="Calibri" w:eastAsia="Calibri" w:hAnsi="Calibri" w:cs="Times New Roman"/>
                <w:bCs/>
                <w:sz w:val="20"/>
                <w:szCs w:val="20"/>
              </w:rPr>
              <w:t>98.1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04EF207" w14:textId="264177F7" w:rsidR="00FA5BF5" w:rsidRPr="005820C3" w:rsidRDefault="005820C3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5820C3">
              <w:rPr>
                <w:bCs/>
                <w:sz w:val="20"/>
                <w:szCs w:val="20"/>
              </w:rPr>
              <w:t>90.97-105.83</w:t>
            </w:r>
          </w:p>
        </w:tc>
      </w:tr>
    </w:tbl>
    <w:p w14:paraId="44C22D93" w14:textId="77777777" w:rsidR="00FA5BF5" w:rsidRPr="00010D67" w:rsidRDefault="00FA5BF5" w:rsidP="00010D67">
      <w:pPr>
        <w:pStyle w:val="Paragrafoelenco"/>
        <w:spacing w:after="0" w:line="240" w:lineRule="auto"/>
        <w:ind w:left="0"/>
        <w:jc w:val="both"/>
        <w:rPr>
          <w:highlight w:val="green"/>
        </w:rPr>
      </w:pPr>
    </w:p>
    <w:p w14:paraId="72C43434" w14:textId="77777777" w:rsidR="00010D67" w:rsidRPr="00010D67" w:rsidRDefault="00010D67" w:rsidP="00010D67">
      <w:pPr>
        <w:spacing w:after="0" w:line="240" w:lineRule="auto"/>
        <w:rPr>
          <w:rFonts w:cs="Arial"/>
          <w:i/>
          <w:highlight w:val="green"/>
        </w:rPr>
      </w:pPr>
    </w:p>
    <w:p w14:paraId="6C139278" w14:textId="77777777" w:rsidR="00010D67" w:rsidRPr="005820C3" w:rsidRDefault="00010D67" w:rsidP="00010D67">
      <w:pPr>
        <w:spacing w:after="0" w:line="240" w:lineRule="auto"/>
        <w:rPr>
          <w:rFonts w:cs="Arial"/>
        </w:rPr>
      </w:pPr>
      <w:r w:rsidRPr="005820C3">
        <w:rPr>
          <w:rFonts w:cs="Arial"/>
          <w:i/>
        </w:rPr>
        <w:t xml:space="preserve">Conclusioni sulla </w:t>
      </w:r>
      <w:proofErr w:type="spellStart"/>
      <w:r w:rsidRPr="005820C3">
        <w:rPr>
          <w:rFonts w:cs="Arial"/>
          <w:i/>
        </w:rPr>
        <w:t>bioequivalenza</w:t>
      </w:r>
      <w:proofErr w:type="spellEnd"/>
      <w:r w:rsidRPr="005820C3">
        <w:rPr>
          <w:rFonts w:cs="Arial"/>
        </w:rPr>
        <w:t>.</w:t>
      </w:r>
    </w:p>
    <w:p w14:paraId="45E6EEDE" w14:textId="77777777" w:rsidR="00010D67" w:rsidRDefault="00010D67" w:rsidP="00010D67">
      <w:pPr>
        <w:spacing w:after="0" w:line="240" w:lineRule="auto"/>
        <w:jc w:val="both"/>
        <w:rPr>
          <w:rFonts w:cs="Arial"/>
        </w:rPr>
      </w:pPr>
      <w:r w:rsidRPr="005820C3">
        <w:rPr>
          <w:rFonts w:cs="Arial"/>
        </w:rPr>
        <w:t xml:space="preserve">I risultati degli studi di </w:t>
      </w:r>
      <w:proofErr w:type="spellStart"/>
      <w:r w:rsidRPr="005820C3">
        <w:rPr>
          <w:rFonts w:cs="Arial"/>
        </w:rPr>
        <w:t>bioequivalenza</w:t>
      </w:r>
      <w:proofErr w:type="spellEnd"/>
      <w:r w:rsidRPr="005820C3">
        <w:rPr>
          <w:rFonts w:cs="Arial"/>
        </w:rPr>
        <w:t xml:space="preserve"> mostrano che gli intervalli di confidenza dei parametri farmacocinetici studiati cadono nel range di accettabilità di 80-125%, in accordo con le linee guida correnti.</w:t>
      </w:r>
    </w:p>
    <w:p w14:paraId="0A416878" w14:textId="77777777" w:rsidR="00010D67" w:rsidRDefault="00010D67" w:rsidP="00010D67">
      <w:pPr>
        <w:spacing w:after="0" w:line="240" w:lineRule="auto"/>
        <w:jc w:val="both"/>
      </w:pPr>
    </w:p>
    <w:p w14:paraId="268E2D03" w14:textId="1BB4AA07" w:rsidR="000C795F" w:rsidRPr="005820C3" w:rsidRDefault="00010D67" w:rsidP="00FA5BF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54DB7">
        <w:rPr>
          <w:rFonts w:ascii="Calibri" w:hAnsi="Calibri"/>
          <w:highlight w:val="yellow"/>
        </w:rPr>
        <w:t xml:space="preserve"> </w:t>
      </w:r>
    </w:p>
    <w:p w14:paraId="376185EF" w14:textId="77777777" w:rsidR="00F22BED" w:rsidRPr="005820C3" w:rsidRDefault="00F22BED" w:rsidP="00F22BED">
      <w:pPr>
        <w:spacing w:after="0" w:line="240" w:lineRule="auto"/>
        <w:jc w:val="both"/>
        <w:rPr>
          <w:rFonts w:ascii="Calibri" w:hAnsi="Calibri" w:cs="Arial"/>
          <w:b/>
        </w:rPr>
      </w:pPr>
      <w:r w:rsidRPr="005820C3">
        <w:rPr>
          <w:rFonts w:ascii="Calibri" w:hAnsi="Calibri" w:cs="Arial"/>
          <w:b/>
        </w:rPr>
        <w:t>Efficacia e sicurezza clinica</w:t>
      </w:r>
    </w:p>
    <w:p w14:paraId="335C045B" w14:textId="709CCD2A" w:rsidR="00F22BED" w:rsidRPr="005820C3" w:rsidRDefault="00F22BED" w:rsidP="00F22BED">
      <w:pPr>
        <w:spacing w:after="0" w:line="240" w:lineRule="auto"/>
        <w:jc w:val="both"/>
        <w:rPr>
          <w:rFonts w:ascii="Calibri" w:hAnsi="Calibri" w:cs="Arial"/>
        </w:rPr>
      </w:pPr>
      <w:r w:rsidRPr="005820C3">
        <w:rPr>
          <w:rFonts w:ascii="Calibri" w:hAnsi="Calibri" w:cs="Arial"/>
        </w:rPr>
        <w:t xml:space="preserve">Non sono stati presentati nuovi dati di efficacia e sicurezza clinica: il profilo di sicurezza e l’efficacia del principio attivo di </w:t>
      </w:r>
      <w:r w:rsidR="00E26AF7">
        <w:rPr>
          <w:rFonts w:ascii="Calibri" w:hAnsi="Calibri" w:cs="Arial"/>
        </w:rPr>
        <w:t>AMOXICILLINA VI.REL</w:t>
      </w:r>
      <w:r w:rsidR="005820C3" w:rsidRPr="005820C3">
        <w:rPr>
          <w:rFonts w:ascii="Calibri" w:hAnsi="Calibri" w:cs="Arial"/>
        </w:rPr>
        <w:t xml:space="preserve"> </w:t>
      </w:r>
      <w:r w:rsidRPr="005820C3">
        <w:rPr>
          <w:rFonts w:ascii="Calibri" w:hAnsi="Calibri" w:cs="Arial"/>
        </w:rPr>
        <w:t>è ben conosciuto</w:t>
      </w:r>
      <w:r w:rsidR="005D13CC" w:rsidRPr="005820C3">
        <w:rPr>
          <w:rFonts w:ascii="Calibri" w:hAnsi="Calibri" w:cs="Arial"/>
        </w:rPr>
        <w:t>.</w:t>
      </w:r>
    </w:p>
    <w:p w14:paraId="6C1FEB6D" w14:textId="77777777" w:rsidR="007C68D2" w:rsidRPr="005820C3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F97A2AB" w14:textId="77777777" w:rsidR="007C68D2" w:rsidRPr="005820C3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5820C3">
        <w:rPr>
          <w:rFonts w:ascii="Calibri" w:hAnsi="Calibri"/>
          <w:b/>
        </w:rPr>
        <w:t>Piano di Valutazione del Rischio (</w:t>
      </w:r>
      <w:r w:rsidRPr="005820C3">
        <w:rPr>
          <w:rFonts w:ascii="Calibri" w:hAnsi="Calibri"/>
          <w:b/>
          <w:i/>
        </w:rPr>
        <w:t>Risk Management Plan</w:t>
      </w:r>
      <w:r w:rsidRPr="005820C3">
        <w:rPr>
          <w:rFonts w:ascii="Calibri" w:hAnsi="Calibri"/>
          <w:b/>
        </w:rPr>
        <w:t xml:space="preserve"> - RMP)</w:t>
      </w:r>
    </w:p>
    <w:p w14:paraId="4BD2A129" w14:textId="6D90CD71" w:rsidR="00CF7CE6" w:rsidRPr="004F1D65" w:rsidRDefault="00490AD9" w:rsidP="00C051DB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5820C3">
        <w:rPr>
          <w:rFonts w:ascii="Calibri" w:hAnsi="Calibri"/>
        </w:rPr>
        <w:t>È</w:t>
      </w:r>
      <w:r w:rsidR="007C68D2" w:rsidRPr="005820C3">
        <w:rPr>
          <w:rFonts w:ascii="Calibri" w:hAnsi="Calibri"/>
        </w:rPr>
        <w:t xml:space="preserve"> stato presentato un RMP in accordo a quanto previsto dalla Direttiva 2001/83/EU </w:t>
      </w:r>
      <w:proofErr w:type="spellStart"/>
      <w:r w:rsidR="007C68D2" w:rsidRPr="005820C3">
        <w:rPr>
          <w:rFonts w:ascii="Calibri" w:hAnsi="Calibri"/>
        </w:rPr>
        <w:t>s.m.i.</w:t>
      </w:r>
      <w:proofErr w:type="spellEnd"/>
      <w:r w:rsidR="007C68D2" w:rsidRPr="005820C3">
        <w:rPr>
          <w:rFonts w:ascii="Calibri" w:hAnsi="Calibri"/>
        </w:rPr>
        <w:t xml:space="preserve"> che descrive le attività di farmacovigilanza e gli interventi definiti al fine di identificare, caratterizzare, prevenire o minimizzare i rischi collegati all’uso di </w:t>
      </w:r>
      <w:r w:rsidR="00E26AF7">
        <w:rPr>
          <w:rFonts w:ascii="Calibri" w:hAnsi="Calibri"/>
        </w:rPr>
        <w:t>AMOXICILLINA VI.REL</w:t>
      </w:r>
      <w:r w:rsidR="007C68D2" w:rsidRPr="005820C3">
        <w:rPr>
          <w:rFonts w:ascii="Calibri" w:hAnsi="Calibri"/>
        </w:rPr>
        <w:t>.</w:t>
      </w:r>
      <w:r w:rsidR="008437AA" w:rsidRPr="005820C3">
        <w:rPr>
          <w:rFonts w:ascii="Calibri" w:hAnsi="Calibri"/>
        </w:rPr>
        <w:t xml:space="preserve"> </w:t>
      </w:r>
    </w:p>
    <w:p w14:paraId="11B45389" w14:textId="77777777" w:rsidR="003113F8" w:rsidRPr="003113F8" w:rsidRDefault="003113F8" w:rsidP="003113F8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408353AA" w14:textId="77777777" w:rsidR="003113F8" w:rsidRPr="00EB7847" w:rsidRDefault="003113F8" w:rsidP="003113F8">
      <w:pPr>
        <w:pStyle w:val="Paragrafoelenco"/>
        <w:spacing w:after="0" w:line="240" w:lineRule="auto"/>
        <w:ind w:left="0"/>
        <w:jc w:val="both"/>
      </w:pPr>
      <w:r w:rsidRPr="00EB7847">
        <w:t>Azioni routinarie di farmacovigilanza e di minimizzazione del rischio sono proposte per tutte le problematiche di sicurezza.</w:t>
      </w:r>
    </w:p>
    <w:p w14:paraId="092D70EF" w14:textId="0D9B6F09" w:rsidR="003113F8" w:rsidRPr="00EF6711" w:rsidRDefault="003113F8" w:rsidP="003113F8">
      <w:pPr>
        <w:pStyle w:val="Paragrafoelenco"/>
        <w:spacing w:after="0" w:line="240" w:lineRule="auto"/>
        <w:ind w:left="0"/>
        <w:jc w:val="both"/>
      </w:pPr>
      <w:r w:rsidRPr="00EB7847">
        <w:t>Oltre le misure previste nel Riassunto delle caratteristiche del prodotto non sono previste attività addizionali di minimizzazione del rischio</w:t>
      </w:r>
      <w:r w:rsidR="00647C26" w:rsidRPr="00EB7847">
        <w:t>.</w:t>
      </w:r>
    </w:p>
    <w:p w14:paraId="43AE4B2A" w14:textId="77777777" w:rsidR="007C68D2" w:rsidRPr="005820C3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08652B7" w14:textId="77777777" w:rsidR="007C68D2" w:rsidRPr="005820C3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5820C3">
        <w:rPr>
          <w:rFonts w:ascii="Calibri" w:hAnsi="Calibri"/>
          <w:b/>
        </w:rPr>
        <w:t>Conclusioni</w:t>
      </w:r>
    </w:p>
    <w:p w14:paraId="0C2002C3" w14:textId="464C8504" w:rsidR="007C68D2" w:rsidRPr="005820C3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5820C3">
        <w:rPr>
          <w:rFonts w:ascii="Calibri" w:hAnsi="Calibri"/>
        </w:rPr>
        <w:t xml:space="preserve">Per la richiesta di AIC di </w:t>
      </w:r>
      <w:r w:rsidR="00E26AF7">
        <w:rPr>
          <w:rFonts w:ascii="Calibri" w:hAnsi="Calibri"/>
        </w:rPr>
        <w:t>AMOXICILLINA VI.REL</w:t>
      </w:r>
      <w:r w:rsidR="005820C3" w:rsidRPr="005820C3">
        <w:rPr>
          <w:rFonts w:ascii="Calibri" w:hAnsi="Calibri"/>
        </w:rPr>
        <w:t xml:space="preserve"> </w:t>
      </w:r>
      <w:r w:rsidRPr="005820C3">
        <w:rPr>
          <w:rFonts w:ascii="Calibri" w:hAnsi="Calibri"/>
        </w:rPr>
        <w:t>sono state presentate sufficienti informazioni cliniche.</w:t>
      </w:r>
    </w:p>
    <w:p w14:paraId="4316A2DE" w14:textId="5732FB5C" w:rsidR="007C68D2" w:rsidRPr="005820C3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5820C3">
        <w:rPr>
          <w:rFonts w:ascii="Calibri" w:hAnsi="Calibri"/>
        </w:rPr>
        <w:t xml:space="preserve">Il rapporto beneficio/rischio di </w:t>
      </w:r>
      <w:r w:rsidR="00E26AF7">
        <w:rPr>
          <w:rFonts w:ascii="Calibri" w:hAnsi="Calibri"/>
        </w:rPr>
        <w:t>AMOXICILLINA VI.REL</w:t>
      </w:r>
      <w:r w:rsidR="008437AA" w:rsidRPr="005820C3">
        <w:rPr>
          <w:rFonts w:ascii="Calibri" w:hAnsi="Calibri"/>
        </w:rPr>
        <w:t xml:space="preserve"> </w:t>
      </w:r>
      <w:r w:rsidRPr="005820C3">
        <w:rPr>
          <w:rFonts w:ascii="Calibri" w:hAnsi="Calibri"/>
        </w:rPr>
        <w:t>è considerato favorevole dal punto di vista clinico.</w:t>
      </w:r>
    </w:p>
    <w:p w14:paraId="5673090C" w14:textId="77777777" w:rsidR="007C68D2" w:rsidRPr="005820C3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62EE881" w14:textId="77777777" w:rsidR="007C68D2" w:rsidRPr="005820C3" w:rsidRDefault="007C68D2" w:rsidP="00B32D8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209A59DB" w14:textId="77777777" w:rsidR="007C68D2" w:rsidRPr="005820C3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5820C3">
        <w:rPr>
          <w:rFonts w:ascii="Calibri" w:hAnsi="Calibri"/>
          <w:b/>
        </w:rPr>
        <w:t>CONSULTAZIONE SUL FOGLIO ILLUSTRATIVO</w:t>
      </w:r>
    </w:p>
    <w:p w14:paraId="5C75FADA" w14:textId="77777777" w:rsidR="007C68D2" w:rsidRPr="005820C3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5820C3">
        <w:rPr>
          <w:rFonts w:ascii="Calibri" w:hAnsi="Calibri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5820C3">
        <w:rPr>
          <w:rFonts w:ascii="Calibri" w:hAnsi="Calibri"/>
        </w:rPr>
        <w:t>s.m.i.</w:t>
      </w:r>
      <w:proofErr w:type="spellEnd"/>
      <w:r w:rsidRPr="005820C3">
        <w:rPr>
          <w:rFonts w:ascii="Calibri" w:hAnsi="Calibr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3525644C" w14:textId="77777777" w:rsidR="007C68D2" w:rsidRPr="005820C3" w:rsidRDefault="007C68D2" w:rsidP="00B32D81">
      <w:pPr>
        <w:spacing w:after="0" w:line="240" w:lineRule="auto"/>
        <w:jc w:val="both"/>
        <w:rPr>
          <w:rFonts w:ascii="Calibri" w:hAnsi="Calibri"/>
        </w:rPr>
      </w:pPr>
    </w:p>
    <w:p w14:paraId="76858F0C" w14:textId="77777777" w:rsidR="00F22BED" w:rsidRPr="005820C3" w:rsidRDefault="00F22BED" w:rsidP="00B32D81">
      <w:pPr>
        <w:spacing w:after="0" w:line="240" w:lineRule="auto"/>
        <w:jc w:val="both"/>
        <w:rPr>
          <w:rFonts w:ascii="Calibri" w:hAnsi="Calibri"/>
        </w:rPr>
      </w:pPr>
    </w:p>
    <w:p w14:paraId="7CCDBE96" w14:textId="77777777" w:rsidR="007C68D2" w:rsidRPr="005820C3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5820C3">
        <w:rPr>
          <w:rFonts w:ascii="Calibri" w:hAnsi="Calibri"/>
          <w:b/>
        </w:rPr>
        <w:t>CONCLUSIONI, VALUTAZIONE DEL RAPPORTO BENEFICIO/RISCHIO E RACCOMANDAZIONI</w:t>
      </w:r>
    </w:p>
    <w:p w14:paraId="7C156AD0" w14:textId="48F87E35" w:rsidR="007C68D2" w:rsidRPr="005820C3" w:rsidRDefault="007C68D2" w:rsidP="00B32D81">
      <w:pPr>
        <w:spacing w:after="0" w:line="240" w:lineRule="auto"/>
        <w:jc w:val="both"/>
        <w:rPr>
          <w:rFonts w:ascii="Calibri" w:hAnsi="Calibri"/>
        </w:rPr>
      </w:pPr>
      <w:r w:rsidRPr="005820C3">
        <w:rPr>
          <w:rFonts w:ascii="Calibri" w:hAnsi="Calibri"/>
        </w:rPr>
        <w:t xml:space="preserve">La qualità di </w:t>
      </w:r>
      <w:r w:rsidR="00E26AF7">
        <w:rPr>
          <w:rFonts w:ascii="Calibri" w:hAnsi="Calibri"/>
        </w:rPr>
        <w:t>AMOXICILLINA VI.REL</w:t>
      </w:r>
      <w:r w:rsidR="005820C3" w:rsidRPr="005820C3">
        <w:rPr>
          <w:rFonts w:ascii="Calibri" w:hAnsi="Calibri"/>
        </w:rPr>
        <w:t xml:space="preserve"> </w:t>
      </w:r>
      <w:r w:rsidRPr="005820C3">
        <w:rPr>
          <w:rFonts w:ascii="Calibri" w:hAnsi="Calibri"/>
        </w:rPr>
        <w:t>è accettabile e non sono state rilevate criticità da un punto di vista non clinico e clinico.</w:t>
      </w:r>
    </w:p>
    <w:p w14:paraId="5CAFA42C" w14:textId="78983520" w:rsidR="00E753AE" w:rsidRPr="005820C3" w:rsidRDefault="00E753AE" w:rsidP="00E753A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820C3">
        <w:rPr>
          <w:rFonts w:ascii="Calibri" w:eastAsia="Calibri" w:hAnsi="Calibri" w:cs="Times New Roman"/>
        </w:rPr>
        <w:t xml:space="preserve">Lo studio di bioequivalenza e le sue conclusioni confermano che </w:t>
      </w:r>
      <w:r w:rsidR="00E26AF7">
        <w:rPr>
          <w:rFonts w:ascii="Calibri" w:hAnsi="Calibri"/>
        </w:rPr>
        <w:t>AMOXICILLINA VI.REL</w:t>
      </w:r>
      <w:r w:rsidR="005820C3" w:rsidRPr="005820C3">
        <w:rPr>
          <w:rFonts w:ascii="Calibri" w:hAnsi="Calibri"/>
        </w:rPr>
        <w:t xml:space="preserve"> 1 g compresse </w:t>
      </w:r>
      <w:proofErr w:type="spellStart"/>
      <w:r w:rsidR="005820C3" w:rsidRPr="005820C3">
        <w:rPr>
          <w:rFonts w:ascii="Calibri" w:hAnsi="Calibri"/>
        </w:rPr>
        <w:t>dispersibili</w:t>
      </w:r>
      <w:proofErr w:type="spellEnd"/>
      <w:r w:rsidRPr="005820C3">
        <w:rPr>
          <w:rFonts w:ascii="Calibri" w:eastAsia="Calibri" w:hAnsi="Calibri" w:cs="Times New Roman"/>
        </w:rPr>
        <w:t xml:space="preserve"> e </w:t>
      </w:r>
      <w:proofErr w:type="spellStart"/>
      <w:r w:rsidR="005820C3" w:rsidRPr="005820C3">
        <w:rPr>
          <w:rFonts w:ascii="Calibri" w:eastAsia="Calibri" w:hAnsi="Calibri" w:cs="Times New Roman"/>
        </w:rPr>
        <w:t>Clamoxyl</w:t>
      </w:r>
      <w:proofErr w:type="spellEnd"/>
      <w:r w:rsidR="005820C3" w:rsidRPr="005820C3">
        <w:rPr>
          <w:rFonts w:ascii="Calibri" w:eastAsia="Calibri" w:hAnsi="Calibri" w:cs="Calibri"/>
        </w:rPr>
        <w:t xml:space="preserve">® </w:t>
      </w:r>
      <w:r w:rsidR="005820C3" w:rsidRPr="005820C3">
        <w:rPr>
          <w:rFonts w:ascii="Calibri" w:eastAsia="Calibri" w:hAnsi="Calibri" w:cs="Times New Roman"/>
        </w:rPr>
        <w:t>1 g</w:t>
      </w:r>
      <w:r w:rsidRPr="005820C3">
        <w:rPr>
          <w:rFonts w:ascii="Calibri" w:eastAsia="Calibri" w:hAnsi="Calibri" w:cs="Times New Roman"/>
        </w:rPr>
        <w:t xml:space="preserve"> compresse </w:t>
      </w:r>
      <w:r w:rsidR="005820C3" w:rsidRPr="005820C3">
        <w:rPr>
          <w:rFonts w:ascii="Calibri" w:eastAsia="Calibri" w:hAnsi="Calibri" w:cs="Times New Roman"/>
        </w:rPr>
        <w:t>dispersibili</w:t>
      </w:r>
      <w:r w:rsidRPr="005820C3">
        <w:rPr>
          <w:rFonts w:ascii="Calibri" w:eastAsia="Calibri" w:hAnsi="Calibri" w:cs="Times New Roman"/>
        </w:rPr>
        <w:t xml:space="preserve"> sono bioequivalenti.</w:t>
      </w:r>
    </w:p>
    <w:p w14:paraId="593A1A81" w14:textId="77777777" w:rsidR="007C68D2" w:rsidRPr="00EF5F0A" w:rsidRDefault="007C68D2" w:rsidP="003C027B">
      <w:pPr>
        <w:spacing w:after="0" w:line="240" w:lineRule="auto"/>
        <w:jc w:val="both"/>
        <w:rPr>
          <w:rFonts w:ascii="Calibri" w:hAnsi="Calibri"/>
        </w:rPr>
      </w:pPr>
      <w:r w:rsidRPr="005820C3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5820C3">
        <w:rPr>
          <w:rFonts w:ascii="Calibri" w:eastAsia="Calibri" w:hAnsi="Calibri" w:cs="Calibri"/>
        </w:rPr>
        <w:t>(</w:t>
      </w:r>
      <w:hyperlink r:id="rId11" w:history="1">
        <w:r w:rsidR="00F23CC5" w:rsidRPr="005820C3">
          <w:rPr>
            <w:color w:val="0000FF"/>
            <w:u w:val="single"/>
          </w:rPr>
          <w:t>https://farmaci.agenziafarmaco.gov.it/bancadatifarmaci/home</w:t>
        </w:r>
      </w:hyperlink>
      <w:r w:rsidRPr="005820C3">
        <w:rPr>
          <w:rFonts w:ascii="Calibri" w:eastAsia="Calibri" w:hAnsi="Calibri" w:cs="Calibri"/>
        </w:rPr>
        <w:t>).</w:t>
      </w:r>
      <w:r w:rsidRPr="00EF5F0A">
        <w:rPr>
          <w:rFonts w:ascii="Calibri" w:hAnsi="Calibri"/>
        </w:rPr>
        <w:t xml:space="preserve"> </w:t>
      </w:r>
    </w:p>
    <w:p w14:paraId="25179DA2" w14:textId="77777777"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p w14:paraId="1607105E" w14:textId="77777777" w:rsidR="007C68D2" w:rsidRPr="00EF5F0A" w:rsidRDefault="007C68D2" w:rsidP="00B32D81">
      <w:pPr>
        <w:spacing w:after="0" w:line="240" w:lineRule="auto"/>
        <w:rPr>
          <w:rFonts w:ascii="Calibri" w:hAnsi="Calibri"/>
        </w:rPr>
      </w:pPr>
    </w:p>
    <w:sectPr w:rsidR="007C68D2" w:rsidRPr="00EF5F0A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1B9"/>
    <w:multiLevelType w:val="hybridMultilevel"/>
    <w:tmpl w:val="17F0C0CC"/>
    <w:lvl w:ilvl="0" w:tplc="5F4692F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33543"/>
    <w:multiLevelType w:val="hybridMultilevel"/>
    <w:tmpl w:val="A05A45C6"/>
    <w:lvl w:ilvl="0" w:tplc="D1A2E33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2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8"/>
  </w:num>
  <w:num w:numId="13">
    <w:abstractNumId w:val="8"/>
  </w:num>
  <w:num w:numId="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rella Carletto">
    <w15:presenceInfo w15:providerId="AD" w15:userId="S-1-5-21-208016289-1936469370-3039446168-11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D67"/>
    <w:rsid w:val="00013020"/>
    <w:rsid w:val="00032587"/>
    <w:rsid w:val="00040526"/>
    <w:rsid w:val="00053B3F"/>
    <w:rsid w:val="00062636"/>
    <w:rsid w:val="00070A74"/>
    <w:rsid w:val="000725FF"/>
    <w:rsid w:val="00083EC8"/>
    <w:rsid w:val="00090634"/>
    <w:rsid w:val="00092BAB"/>
    <w:rsid w:val="0009441B"/>
    <w:rsid w:val="000A4160"/>
    <w:rsid w:val="000B6CEA"/>
    <w:rsid w:val="000C5705"/>
    <w:rsid w:val="000C5A53"/>
    <w:rsid w:val="000C795F"/>
    <w:rsid w:val="000E0C85"/>
    <w:rsid w:val="00110EEB"/>
    <w:rsid w:val="00151E0A"/>
    <w:rsid w:val="00156285"/>
    <w:rsid w:val="00167583"/>
    <w:rsid w:val="001750E4"/>
    <w:rsid w:val="0017707A"/>
    <w:rsid w:val="00184758"/>
    <w:rsid w:val="00186D72"/>
    <w:rsid w:val="00194530"/>
    <w:rsid w:val="001A07F0"/>
    <w:rsid w:val="001A22A7"/>
    <w:rsid w:val="001B67E5"/>
    <w:rsid w:val="001C7AD0"/>
    <w:rsid w:val="001E6EA4"/>
    <w:rsid w:val="001E6F35"/>
    <w:rsid w:val="00203561"/>
    <w:rsid w:val="00213B3A"/>
    <w:rsid w:val="0021636C"/>
    <w:rsid w:val="002349D8"/>
    <w:rsid w:val="00240F4C"/>
    <w:rsid w:val="00255431"/>
    <w:rsid w:val="00256B5A"/>
    <w:rsid w:val="002833EC"/>
    <w:rsid w:val="00283953"/>
    <w:rsid w:val="00292EF0"/>
    <w:rsid w:val="00293095"/>
    <w:rsid w:val="002B6744"/>
    <w:rsid w:val="002C389F"/>
    <w:rsid w:val="002C472F"/>
    <w:rsid w:val="002C6868"/>
    <w:rsid w:val="002D71A8"/>
    <w:rsid w:val="002E1C55"/>
    <w:rsid w:val="002F0038"/>
    <w:rsid w:val="00307DD6"/>
    <w:rsid w:val="00310B73"/>
    <w:rsid w:val="003113F8"/>
    <w:rsid w:val="00311443"/>
    <w:rsid w:val="003134F6"/>
    <w:rsid w:val="003167B4"/>
    <w:rsid w:val="00322BF5"/>
    <w:rsid w:val="00326548"/>
    <w:rsid w:val="0032701C"/>
    <w:rsid w:val="00342A0B"/>
    <w:rsid w:val="00345502"/>
    <w:rsid w:val="00347A18"/>
    <w:rsid w:val="00352400"/>
    <w:rsid w:val="00353318"/>
    <w:rsid w:val="003548AB"/>
    <w:rsid w:val="00354DB7"/>
    <w:rsid w:val="00356C29"/>
    <w:rsid w:val="0036392F"/>
    <w:rsid w:val="00364C44"/>
    <w:rsid w:val="0036781E"/>
    <w:rsid w:val="0038218C"/>
    <w:rsid w:val="0039169E"/>
    <w:rsid w:val="003A0AA5"/>
    <w:rsid w:val="003A165A"/>
    <w:rsid w:val="003A6FA1"/>
    <w:rsid w:val="003C027B"/>
    <w:rsid w:val="003D4AC2"/>
    <w:rsid w:val="003D5E5E"/>
    <w:rsid w:val="003F4952"/>
    <w:rsid w:val="004015D9"/>
    <w:rsid w:val="00412AD9"/>
    <w:rsid w:val="004171F6"/>
    <w:rsid w:val="004241AC"/>
    <w:rsid w:val="00424DDF"/>
    <w:rsid w:val="004349A2"/>
    <w:rsid w:val="0045026E"/>
    <w:rsid w:val="0045169D"/>
    <w:rsid w:val="00452444"/>
    <w:rsid w:val="00452B1B"/>
    <w:rsid w:val="0046165F"/>
    <w:rsid w:val="00462CBE"/>
    <w:rsid w:val="00467B27"/>
    <w:rsid w:val="00475935"/>
    <w:rsid w:val="00490AD9"/>
    <w:rsid w:val="00494CCF"/>
    <w:rsid w:val="004960F4"/>
    <w:rsid w:val="004A3172"/>
    <w:rsid w:val="004B20A8"/>
    <w:rsid w:val="004B69C4"/>
    <w:rsid w:val="004C1864"/>
    <w:rsid w:val="004C2B07"/>
    <w:rsid w:val="004E106E"/>
    <w:rsid w:val="004F1D65"/>
    <w:rsid w:val="00502AB1"/>
    <w:rsid w:val="00512471"/>
    <w:rsid w:val="00512522"/>
    <w:rsid w:val="00520FDC"/>
    <w:rsid w:val="005276B9"/>
    <w:rsid w:val="005368CE"/>
    <w:rsid w:val="0055120E"/>
    <w:rsid w:val="005536D0"/>
    <w:rsid w:val="00556648"/>
    <w:rsid w:val="00564F57"/>
    <w:rsid w:val="00577B78"/>
    <w:rsid w:val="005820A7"/>
    <w:rsid w:val="005820C3"/>
    <w:rsid w:val="00587144"/>
    <w:rsid w:val="00587D0E"/>
    <w:rsid w:val="00590665"/>
    <w:rsid w:val="00594CD5"/>
    <w:rsid w:val="005971FB"/>
    <w:rsid w:val="005A2741"/>
    <w:rsid w:val="005A2B9B"/>
    <w:rsid w:val="005A2DC6"/>
    <w:rsid w:val="005B446C"/>
    <w:rsid w:val="005C2991"/>
    <w:rsid w:val="005C4F0A"/>
    <w:rsid w:val="005D13CC"/>
    <w:rsid w:val="005D53B9"/>
    <w:rsid w:val="005E265A"/>
    <w:rsid w:val="005F2D30"/>
    <w:rsid w:val="005F67FF"/>
    <w:rsid w:val="006052F1"/>
    <w:rsid w:val="006058B8"/>
    <w:rsid w:val="006063E6"/>
    <w:rsid w:val="006106D5"/>
    <w:rsid w:val="006164FC"/>
    <w:rsid w:val="0062597F"/>
    <w:rsid w:val="006312EE"/>
    <w:rsid w:val="00631675"/>
    <w:rsid w:val="00633428"/>
    <w:rsid w:val="00647C26"/>
    <w:rsid w:val="00657141"/>
    <w:rsid w:val="00665921"/>
    <w:rsid w:val="00674664"/>
    <w:rsid w:val="0068214B"/>
    <w:rsid w:val="006831C7"/>
    <w:rsid w:val="006959E3"/>
    <w:rsid w:val="00696144"/>
    <w:rsid w:val="006B5DF8"/>
    <w:rsid w:val="006C09BE"/>
    <w:rsid w:val="006C259A"/>
    <w:rsid w:val="006C3065"/>
    <w:rsid w:val="006E0162"/>
    <w:rsid w:val="006E53B3"/>
    <w:rsid w:val="00700F7D"/>
    <w:rsid w:val="00716EE9"/>
    <w:rsid w:val="00732945"/>
    <w:rsid w:val="00745D5C"/>
    <w:rsid w:val="00747E5B"/>
    <w:rsid w:val="00761977"/>
    <w:rsid w:val="00762D88"/>
    <w:rsid w:val="007935FE"/>
    <w:rsid w:val="007A3DFE"/>
    <w:rsid w:val="007A47F0"/>
    <w:rsid w:val="007A7C75"/>
    <w:rsid w:val="007B00CF"/>
    <w:rsid w:val="007C5380"/>
    <w:rsid w:val="007C68D2"/>
    <w:rsid w:val="007D0AAD"/>
    <w:rsid w:val="007D68A8"/>
    <w:rsid w:val="007F6066"/>
    <w:rsid w:val="0082286F"/>
    <w:rsid w:val="0083545D"/>
    <w:rsid w:val="00837A47"/>
    <w:rsid w:val="008416AF"/>
    <w:rsid w:val="008437AA"/>
    <w:rsid w:val="0084698F"/>
    <w:rsid w:val="00852838"/>
    <w:rsid w:val="008547E9"/>
    <w:rsid w:val="0085564B"/>
    <w:rsid w:val="00860148"/>
    <w:rsid w:val="00864960"/>
    <w:rsid w:val="0087132D"/>
    <w:rsid w:val="00874568"/>
    <w:rsid w:val="00875E5E"/>
    <w:rsid w:val="008845B5"/>
    <w:rsid w:val="008973AE"/>
    <w:rsid w:val="00897644"/>
    <w:rsid w:val="008A24CC"/>
    <w:rsid w:val="008B2E61"/>
    <w:rsid w:val="008F7256"/>
    <w:rsid w:val="00900DAA"/>
    <w:rsid w:val="00906180"/>
    <w:rsid w:val="00923FFE"/>
    <w:rsid w:val="00950211"/>
    <w:rsid w:val="00972C6A"/>
    <w:rsid w:val="00982EDD"/>
    <w:rsid w:val="009853BA"/>
    <w:rsid w:val="009955A9"/>
    <w:rsid w:val="009A1779"/>
    <w:rsid w:val="009A1E3E"/>
    <w:rsid w:val="009A260F"/>
    <w:rsid w:val="009A3BA6"/>
    <w:rsid w:val="009B280E"/>
    <w:rsid w:val="009C5CC3"/>
    <w:rsid w:val="009E412F"/>
    <w:rsid w:val="009E47DD"/>
    <w:rsid w:val="009E714F"/>
    <w:rsid w:val="009F0F0B"/>
    <w:rsid w:val="00A048B7"/>
    <w:rsid w:val="00A05A98"/>
    <w:rsid w:val="00A12670"/>
    <w:rsid w:val="00A15887"/>
    <w:rsid w:val="00A23A95"/>
    <w:rsid w:val="00A30E61"/>
    <w:rsid w:val="00A434C6"/>
    <w:rsid w:val="00A52DC4"/>
    <w:rsid w:val="00A642C7"/>
    <w:rsid w:val="00A668D0"/>
    <w:rsid w:val="00A719C2"/>
    <w:rsid w:val="00A90BD3"/>
    <w:rsid w:val="00A956CD"/>
    <w:rsid w:val="00AA1298"/>
    <w:rsid w:val="00AB02E2"/>
    <w:rsid w:val="00AD2871"/>
    <w:rsid w:val="00AD4E22"/>
    <w:rsid w:val="00AE3426"/>
    <w:rsid w:val="00AE7A98"/>
    <w:rsid w:val="00AF171E"/>
    <w:rsid w:val="00AF5735"/>
    <w:rsid w:val="00B07EF8"/>
    <w:rsid w:val="00B12DF7"/>
    <w:rsid w:val="00B17D6D"/>
    <w:rsid w:val="00B20DD0"/>
    <w:rsid w:val="00B21AE0"/>
    <w:rsid w:val="00B24E05"/>
    <w:rsid w:val="00B27FD9"/>
    <w:rsid w:val="00B30CB8"/>
    <w:rsid w:val="00B329D4"/>
    <w:rsid w:val="00B32D81"/>
    <w:rsid w:val="00B35BAB"/>
    <w:rsid w:val="00B362D7"/>
    <w:rsid w:val="00B4662D"/>
    <w:rsid w:val="00B53B58"/>
    <w:rsid w:val="00B5510E"/>
    <w:rsid w:val="00B703F1"/>
    <w:rsid w:val="00B70D8F"/>
    <w:rsid w:val="00B74D53"/>
    <w:rsid w:val="00B75D1D"/>
    <w:rsid w:val="00B75EA4"/>
    <w:rsid w:val="00B8240C"/>
    <w:rsid w:val="00B82FD1"/>
    <w:rsid w:val="00B96AB1"/>
    <w:rsid w:val="00B96D89"/>
    <w:rsid w:val="00BB16C2"/>
    <w:rsid w:val="00BB79B9"/>
    <w:rsid w:val="00BD1173"/>
    <w:rsid w:val="00BD1200"/>
    <w:rsid w:val="00C00425"/>
    <w:rsid w:val="00C051DB"/>
    <w:rsid w:val="00C31AF0"/>
    <w:rsid w:val="00C33A16"/>
    <w:rsid w:val="00C34F93"/>
    <w:rsid w:val="00C51F0A"/>
    <w:rsid w:val="00C542B5"/>
    <w:rsid w:val="00C55B9A"/>
    <w:rsid w:val="00C630E2"/>
    <w:rsid w:val="00C75C50"/>
    <w:rsid w:val="00C8171A"/>
    <w:rsid w:val="00C87C2E"/>
    <w:rsid w:val="00C9564A"/>
    <w:rsid w:val="00CA29BF"/>
    <w:rsid w:val="00CA5501"/>
    <w:rsid w:val="00CC7AFF"/>
    <w:rsid w:val="00CE5C72"/>
    <w:rsid w:val="00CF2899"/>
    <w:rsid w:val="00CF7CE6"/>
    <w:rsid w:val="00D01170"/>
    <w:rsid w:val="00D07C5C"/>
    <w:rsid w:val="00D103AB"/>
    <w:rsid w:val="00D16510"/>
    <w:rsid w:val="00D172B7"/>
    <w:rsid w:val="00D20170"/>
    <w:rsid w:val="00D2188F"/>
    <w:rsid w:val="00D32368"/>
    <w:rsid w:val="00D416F1"/>
    <w:rsid w:val="00D419A0"/>
    <w:rsid w:val="00D47411"/>
    <w:rsid w:val="00D57289"/>
    <w:rsid w:val="00D57567"/>
    <w:rsid w:val="00D60957"/>
    <w:rsid w:val="00D745C6"/>
    <w:rsid w:val="00D8197E"/>
    <w:rsid w:val="00D86D92"/>
    <w:rsid w:val="00D92C93"/>
    <w:rsid w:val="00D97736"/>
    <w:rsid w:val="00DA08C4"/>
    <w:rsid w:val="00DA1945"/>
    <w:rsid w:val="00DA3366"/>
    <w:rsid w:val="00DA4C20"/>
    <w:rsid w:val="00DB0EEA"/>
    <w:rsid w:val="00DC0AB6"/>
    <w:rsid w:val="00DC5BE2"/>
    <w:rsid w:val="00DD07C0"/>
    <w:rsid w:val="00DE2447"/>
    <w:rsid w:val="00DE2D57"/>
    <w:rsid w:val="00DE79A0"/>
    <w:rsid w:val="00DF1216"/>
    <w:rsid w:val="00DF2BA7"/>
    <w:rsid w:val="00DF7220"/>
    <w:rsid w:val="00E14380"/>
    <w:rsid w:val="00E176BF"/>
    <w:rsid w:val="00E21095"/>
    <w:rsid w:val="00E214BB"/>
    <w:rsid w:val="00E22AEF"/>
    <w:rsid w:val="00E24D45"/>
    <w:rsid w:val="00E25334"/>
    <w:rsid w:val="00E25C1E"/>
    <w:rsid w:val="00E26AF7"/>
    <w:rsid w:val="00E30CBC"/>
    <w:rsid w:val="00E311A6"/>
    <w:rsid w:val="00E408C8"/>
    <w:rsid w:val="00E43089"/>
    <w:rsid w:val="00E543A8"/>
    <w:rsid w:val="00E61896"/>
    <w:rsid w:val="00E6298B"/>
    <w:rsid w:val="00E65810"/>
    <w:rsid w:val="00E71EC3"/>
    <w:rsid w:val="00E7200D"/>
    <w:rsid w:val="00E74440"/>
    <w:rsid w:val="00E7486A"/>
    <w:rsid w:val="00E74C9F"/>
    <w:rsid w:val="00E752F3"/>
    <w:rsid w:val="00E753AE"/>
    <w:rsid w:val="00E927A4"/>
    <w:rsid w:val="00E95CA3"/>
    <w:rsid w:val="00EB16E6"/>
    <w:rsid w:val="00EB7847"/>
    <w:rsid w:val="00EC1E35"/>
    <w:rsid w:val="00EE1FA2"/>
    <w:rsid w:val="00EF096A"/>
    <w:rsid w:val="00EF5F0A"/>
    <w:rsid w:val="00F01566"/>
    <w:rsid w:val="00F01FB3"/>
    <w:rsid w:val="00F021C7"/>
    <w:rsid w:val="00F15E69"/>
    <w:rsid w:val="00F2215C"/>
    <w:rsid w:val="00F22BED"/>
    <w:rsid w:val="00F23CC5"/>
    <w:rsid w:val="00F25B03"/>
    <w:rsid w:val="00F37073"/>
    <w:rsid w:val="00F4168A"/>
    <w:rsid w:val="00F41F1C"/>
    <w:rsid w:val="00F439DD"/>
    <w:rsid w:val="00F576ED"/>
    <w:rsid w:val="00F80DE9"/>
    <w:rsid w:val="00F86E58"/>
    <w:rsid w:val="00F9209F"/>
    <w:rsid w:val="00FA2702"/>
    <w:rsid w:val="00FA53E0"/>
    <w:rsid w:val="00FA55B0"/>
    <w:rsid w:val="00FA5BF5"/>
    <w:rsid w:val="00FA6089"/>
    <w:rsid w:val="00FC188F"/>
    <w:rsid w:val="00FD45E3"/>
    <w:rsid w:val="00FE143C"/>
    <w:rsid w:val="00FE17AD"/>
    <w:rsid w:val="00FF3972"/>
    <w:rsid w:val="00F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3653"/>
  <w15:docId w15:val="{48C3197D-CEC1-46F2-922F-439FA9E43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0D67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testo">
    <w:name w:val="Body Text"/>
    <w:basedOn w:val="Normale"/>
    <w:link w:val="Corpo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A6089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5026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5026E"/>
    <w:rPr>
      <w:rFonts w:ascii="Consolas" w:hAnsi="Consolas"/>
      <w:sz w:val="20"/>
      <w:szCs w:val="20"/>
    </w:rPr>
  </w:style>
  <w:style w:type="paragraph" w:styleId="Revisione">
    <w:name w:val="Revision"/>
    <w:hidden/>
    <w:uiPriority w:val="99"/>
    <w:semiHidden/>
    <w:rsid w:val="00E24D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5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armaci.agenziafarmaco.gov.it/bancadatifarmaci/hom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/hom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6F846-3844-4AD4-8B7E-9DC5B35A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2733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2021-03-09T13:46:00Z</dcterms:created>
  <dcterms:modified xsi:type="dcterms:W3CDTF">2021-03-10T15:45:00Z</dcterms:modified>
</cp:coreProperties>
</file>