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8BE48" w14:textId="29955D6F" w:rsidR="004241AC" w:rsidRPr="002A3F14" w:rsidRDefault="004B1D5A" w:rsidP="004241AC">
      <w:pPr>
        <w:spacing w:after="0" w:line="240" w:lineRule="auto"/>
        <w:jc w:val="center"/>
        <w:rPr>
          <w:lang w:val="en-US"/>
        </w:rPr>
      </w:pPr>
      <w:r>
        <w:rPr>
          <w:noProof/>
        </w:rPr>
        <w:drawing>
          <wp:inline distT="0" distB="0" distL="0" distR="0" wp14:anchorId="582575B9" wp14:editId="30222941">
            <wp:extent cx="3378200" cy="1358900"/>
            <wp:effectExtent l="0" t="0" r="0" b="0"/>
            <wp:docPr id="2" name="Immagin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8200" cy="135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68BC80" w14:textId="77777777" w:rsidR="004241AC" w:rsidRDefault="004241AC" w:rsidP="004241AC">
      <w:pPr>
        <w:spacing w:after="0" w:line="240" w:lineRule="auto"/>
        <w:jc w:val="center"/>
        <w:rPr>
          <w:b/>
        </w:rPr>
      </w:pPr>
    </w:p>
    <w:p w14:paraId="36146D5E" w14:textId="77777777" w:rsidR="00823F4C" w:rsidRDefault="00823F4C" w:rsidP="00823F4C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14:paraId="48B47428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4DD90789" w14:textId="77777777" w:rsidR="00823F4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1A02E6EB" w14:textId="77777777"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28D54AA3" w14:textId="44884C7F" w:rsidR="004B1D5A" w:rsidRDefault="004B1D5A" w:rsidP="004B1D5A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DIBASE 100</w:t>
      </w:r>
      <w:r w:rsidRPr="005B33C0">
        <w:rPr>
          <w:b/>
          <w:sz w:val="32"/>
        </w:rPr>
        <w:t>000 U.I. capsul</w:t>
      </w:r>
      <w:r>
        <w:rPr>
          <w:b/>
          <w:sz w:val="32"/>
        </w:rPr>
        <w:t>e</w:t>
      </w:r>
      <w:r w:rsidRPr="005B33C0">
        <w:rPr>
          <w:b/>
          <w:sz w:val="32"/>
        </w:rPr>
        <w:t xml:space="preserve"> rigid</w:t>
      </w:r>
      <w:r>
        <w:rPr>
          <w:b/>
          <w:sz w:val="32"/>
        </w:rPr>
        <w:t>e</w:t>
      </w:r>
    </w:p>
    <w:p w14:paraId="199D2922" w14:textId="50317CFD" w:rsidR="004B1D5A" w:rsidRDefault="004B1D5A" w:rsidP="004B1D5A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DIBASE 50</w:t>
      </w:r>
      <w:r w:rsidRPr="005B33C0">
        <w:rPr>
          <w:b/>
          <w:sz w:val="32"/>
        </w:rPr>
        <w:t>000 U.I. capsul</w:t>
      </w:r>
      <w:r>
        <w:rPr>
          <w:b/>
          <w:sz w:val="32"/>
        </w:rPr>
        <w:t>e</w:t>
      </w:r>
      <w:r w:rsidRPr="005B33C0">
        <w:rPr>
          <w:b/>
          <w:sz w:val="32"/>
        </w:rPr>
        <w:t xml:space="preserve"> rigid</w:t>
      </w:r>
      <w:r>
        <w:rPr>
          <w:b/>
          <w:sz w:val="32"/>
        </w:rPr>
        <w:t>e</w:t>
      </w:r>
    </w:p>
    <w:p w14:paraId="07467DB2" w14:textId="71AC58B1" w:rsidR="004B1D5A" w:rsidRDefault="004B1D5A" w:rsidP="004B1D5A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DIBASE 25</w:t>
      </w:r>
      <w:r w:rsidRPr="005B33C0">
        <w:rPr>
          <w:b/>
          <w:sz w:val="32"/>
        </w:rPr>
        <w:t>000 U.I. capsul</w:t>
      </w:r>
      <w:r>
        <w:rPr>
          <w:b/>
          <w:sz w:val="32"/>
        </w:rPr>
        <w:t>e</w:t>
      </w:r>
      <w:r w:rsidRPr="005B33C0">
        <w:rPr>
          <w:b/>
          <w:sz w:val="32"/>
        </w:rPr>
        <w:t xml:space="preserve"> rigid</w:t>
      </w:r>
      <w:r>
        <w:rPr>
          <w:b/>
          <w:sz w:val="32"/>
        </w:rPr>
        <w:t>e</w:t>
      </w:r>
    </w:p>
    <w:p w14:paraId="1594C496" w14:textId="77777777" w:rsidR="004B1D5A" w:rsidRDefault="004B1D5A" w:rsidP="004B1D5A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</w:p>
    <w:p w14:paraId="424C0FAB" w14:textId="77777777" w:rsidR="004609F8" w:rsidRDefault="004609F8" w:rsidP="004241AC">
      <w:pPr>
        <w:widowControl w:val="0"/>
        <w:spacing w:after="0" w:line="240" w:lineRule="auto"/>
        <w:jc w:val="center"/>
        <w:rPr>
          <w:snapToGrid w:val="0"/>
        </w:rPr>
      </w:pPr>
    </w:p>
    <w:p w14:paraId="7B01EB4F" w14:textId="4B727AF5" w:rsidR="004241AC" w:rsidRPr="00A966D1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A966D1">
        <w:rPr>
          <w:snapToGrid w:val="0"/>
        </w:rPr>
        <w:t xml:space="preserve"> (</w:t>
      </w:r>
      <w:proofErr w:type="spellStart"/>
      <w:r w:rsidR="004B1D5A">
        <w:rPr>
          <w:snapToGrid w:val="0"/>
        </w:rPr>
        <w:t>Colecalciferolo</w:t>
      </w:r>
      <w:proofErr w:type="spellEnd"/>
      <w:r w:rsidRPr="00A966D1">
        <w:rPr>
          <w:snapToGrid w:val="0"/>
        </w:rPr>
        <w:t>)</w:t>
      </w:r>
    </w:p>
    <w:p w14:paraId="13AD2DE3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75C61E6D" w14:textId="77777777" w:rsidR="004609F8" w:rsidRPr="00A966D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268C1023" w14:textId="77777777" w:rsidR="004B1D5A" w:rsidRDefault="004B1D5A" w:rsidP="004B1D5A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Abiogen Pharma S.p.A.</w:t>
      </w:r>
    </w:p>
    <w:p w14:paraId="4C8A27F2" w14:textId="2098F217" w:rsidR="00797416" w:rsidRDefault="00797416" w:rsidP="004241AC">
      <w:pPr>
        <w:spacing w:after="0" w:line="240" w:lineRule="auto"/>
        <w:jc w:val="center"/>
        <w:rPr>
          <w:b/>
        </w:rPr>
      </w:pPr>
      <w:r>
        <w:rPr>
          <w:b/>
        </w:rPr>
        <w:t xml:space="preserve"> </w:t>
      </w:r>
    </w:p>
    <w:p w14:paraId="6B2B3B90" w14:textId="77777777" w:rsidR="00EC3589" w:rsidRDefault="00BF7A42" w:rsidP="004241AC">
      <w:pPr>
        <w:spacing w:after="0" w:line="240" w:lineRule="auto"/>
        <w:jc w:val="center"/>
        <w:rPr>
          <w:b/>
        </w:rPr>
      </w:pPr>
      <w:r w:rsidRPr="00BF7A42">
        <w:rPr>
          <w:b/>
        </w:rPr>
        <w:t xml:space="preserve"> </w:t>
      </w:r>
    </w:p>
    <w:p w14:paraId="7498FC8B" w14:textId="77777777" w:rsidR="004609F8" w:rsidRDefault="004609F8" w:rsidP="004241AC">
      <w:pPr>
        <w:spacing w:after="0" w:line="240" w:lineRule="auto"/>
        <w:jc w:val="center"/>
        <w:rPr>
          <w:b/>
        </w:rPr>
      </w:pPr>
    </w:p>
    <w:p w14:paraId="2C1D5CCE" w14:textId="64C6ED02" w:rsidR="004241AC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062636">
        <w:rPr>
          <w:b/>
        </w:rPr>
        <w:t xml:space="preserve">Numero di AIC: </w:t>
      </w:r>
      <w:r w:rsidR="00785F32">
        <w:rPr>
          <w:rFonts w:cs="Helvetica"/>
          <w:b/>
        </w:rPr>
        <w:t>0336635</w:t>
      </w:r>
    </w:p>
    <w:p w14:paraId="7D7E0B7F" w14:textId="77777777" w:rsidR="00797416" w:rsidRPr="00062636" w:rsidRDefault="00797416" w:rsidP="004241AC">
      <w:pPr>
        <w:spacing w:after="0" w:line="240" w:lineRule="auto"/>
        <w:jc w:val="center"/>
        <w:rPr>
          <w:b/>
        </w:rPr>
      </w:pPr>
    </w:p>
    <w:bookmarkEnd w:id="0"/>
    <w:p w14:paraId="678BFDF9" w14:textId="77777777" w:rsidR="004241AC" w:rsidRDefault="004241AC" w:rsidP="004241AC">
      <w:pPr>
        <w:spacing w:after="0" w:line="240" w:lineRule="auto"/>
        <w:jc w:val="center"/>
        <w:rPr>
          <w:b/>
        </w:rPr>
      </w:pPr>
    </w:p>
    <w:p w14:paraId="009B1699" w14:textId="77777777" w:rsidR="004E5A39" w:rsidRPr="00062636" w:rsidRDefault="004E5A39" w:rsidP="004241AC">
      <w:pPr>
        <w:spacing w:after="0" w:line="240" w:lineRule="auto"/>
        <w:jc w:val="center"/>
        <w:rPr>
          <w:b/>
        </w:rPr>
      </w:pPr>
    </w:p>
    <w:p w14:paraId="58BE9697" w14:textId="77777777" w:rsidR="004E5A39" w:rsidRPr="0033523E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14:paraId="22A402BD" w14:textId="77777777"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0909D079" w14:textId="70227BF8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r w:rsidR="00E057EB">
        <w:rPr>
          <w:rFonts w:eastAsia="Calibri" w:cs="Calibri"/>
          <w:color w:val="000000"/>
          <w:lang w:eastAsia="it-IT"/>
        </w:rPr>
        <w:t>DIBASE 100000 U.I., 50000U.I., 25000 U.I. capsule rigide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r w:rsidR="00E057EB">
        <w:rPr>
          <w:rFonts w:eastAsia="Calibri" w:cs="Calibri"/>
          <w:color w:val="000000"/>
          <w:lang w:eastAsia="it-IT"/>
        </w:rPr>
        <w:t>DIBASE 100000 U.I., 50000U.I., 25000 U.I. capsule rigide</w:t>
      </w:r>
      <w:r w:rsidRPr="009F1B70">
        <w:rPr>
          <w:rFonts w:eastAsia="Calibri" w:cs="Calibri"/>
          <w:color w:val="000000"/>
          <w:lang w:eastAsia="it-IT"/>
        </w:rPr>
        <w:t xml:space="preserve"> è stato valutato dalla 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9F1B7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r w:rsidR="00E057EB">
        <w:rPr>
          <w:rFonts w:eastAsia="Calibri" w:cs="Calibri"/>
          <w:color w:val="000000"/>
          <w:lang w:eastAsia="it-IT"/>
        </w:rPr>
        <w:t>DIBASE 100000 U.I., 50000U.I., 25000 U.I. capsule rigide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14:paraId="588F7431" w14:textId="6A29A610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r w:rsidR="00E057EB">
        <w:rPr>
          <w:rFonts w:eastAsia="Calibri" w:cs="Calibri"/>
          <w:color w:val="000000"/>
          <w:lang w:eastAsia="it-IT"/>
        </w:rPr>
        <w:t>DIBASE 100000 U.I., 50000U.I., 25000 U.I. capsule rigide</w:t>
      </w:r>
      <w:r w:rsidR="006C062C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14:paraId="12696B86" w14:textId="77777777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714EA07C" w14:textId="77777777" w:rsidR="00BB2AF8" w:rsidRPr="000E0632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706FA6B6" w14:textId="7980EC6D" w:rsidR="00BB2AF8" w:rsidRPr="0079741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79741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E057EB">
        <w:rPr>
          <w:rFonts w:eastAsia="Calibri" w:cs="Calibri"/>
          <w:b/>
          <w:color w:val="000000"/>
          <w:lang w:eastAsia="it-IT"/>
        </w:rPr>
        <w:t>DIBASE 100000 U.I., 50000U.I., 25000 U.I. capsule rigide</w:t>
      </w:r>
      <w:r w:rsidR="00797416">
        <w:rPr>
          <w:rFonts w:eastAsia="Calibri" w:cs="Calibri"/>
          <w:b/>
          <w:color w:val="000000"/>
          <w:lang w:eastAsia="it-IT"/>
        </w:rPr>
        <w:t xml:space="preserve"> </w:t>
      </w:r>
      <w:r w:rsidRPr="0079741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14:paraId="7FC0BD47" w14:textId="02841068" w:rsidR="00797416" w:rsidRDefault="00E057EB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DIBASE 100000 U.I., 50000U.I., 25000 U.I. capsule rigide</w:t>
      </w:r>
      <w:r w:rsidR="00797416">
        <w:rPr>
          <w:rFonts w:eastAsia="Calibri" w:cs="Calibri"/>
          <w:color w:val="000000"/>
          <w:lang w:eastAsia="it-IT"/>
        </w:rPr>
        <w:t xml:space="preserve"> </w:t>
      </w:r>
      <w:r w:rsidR="00BB2AF8" w:rsidRPr="000E0632">
        <w:rPr>
          <w:rFonts w:eastAsia="Calibri" w:cs="Calibri"/>
          <w:color w:val="000000"/>
          <w:lang w:eastAsia="it-IT"/>
        </w:rPr>
        <w:t>è un medicinale contenente i</w:t>
      </w:r>
      <w:r w:rsidR="00BB2AF8">
        <w:rPr>
          <w:rFonts w:eastAsia="Calibri" w:cs="Calibri"/>
          <w:color w:val="000000"/>
          <w:lang w:eastAsia="it-IT"/>
        </w:rPr>
        <w:t>l</w:t>
      </w:r>
      <w:r w:rsidR="00BB2AF8" w:rsidRPr="000E0632">
        <w:rPr>
          <w:rFonts w:eastAsia="Calibri" w:cs="Calibri"/>
          <w:color w:val="000000"/>
          <w:lang w:eastAsia="it-IT"/>
        </w:rPr>
        <w:t xml:space="preserve"> principi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attiv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B67D6">
        <w:rPr>
          <w:rFonts w:eastAsia="Calibri" w:cs="Calibri"/>
          <w:color w:val="000000"/>
          <w:lang w:eastAsia="it-IT"/>
        </w:rPr>
        <w:t>colecalciferolo</w:t>
      </w:r>
      <w:proofErr w:type="spellEnd"/>
      <w:r w:rsidR="00797416">
        <w:rPr>
          <w:rFonts w:eastAsia="Calibri" w:cs="Calibri"/>
          <w:color w:val="000000"/>
          <w:lang w:eastAsia="it-IT"/>
        </w:rPr>
        <w:t xml:space="preserve"> </w:t>
      </w:r>
      <w:r w:rsidR="00BB2AF8">
        <w:rPr>
          <w:rFonts w:eastAsia="Calibri" w:cs="Calibri"/>
          <w:color w:val="000000"/>
          <w:lang w:eastAsia="it-IT"/>
        </w:rPr>
        <w:t xml:space="preserve">ed </w:t>
      </w:r>
      <w:r w:rsidR="00797416">
        <w:rPr>
          <w:rFonts w:eastAsia="Calibri" w:cs="Calibri"/>
          <w:color w:val="000000"/>
          <w:lang w:eastAsia="it-IT"/>
        </w:rPr>
        <w:t>è disponibile come capsule</w:t>
      </w:r>
      <w:r w:rsidR="00EB67D6">
        <w:rPr>
          <w:rFonts w:eastAsia="Calibri" w:cs="Calibri"/>
          <w:color w:val="000000"/>
          <w:lang w:eastAsia="it-IT"/>
        </w:rPr>
        <w:t xml:space="preserve"> rigide</w:t>
      </w:r>
      <w:r w:rsidR="00BB2AF8">
        <w:rPr>
          <w:rFonts w:eastAsia="Calibri" w:cs="Calibri"/>
          <w:color w:val="000000"/>
          <w:lang w:eastAsia="it-IT"/>
        </w:rPr>
        <w:t xml:space="preserve"> contenent</w:t>
      </w:r>
      <w:r w:rsidR="00797416">
        <w:rPr>
          <w:rFonts w:eastAsia="Calibri" w:cs="Calibri"/>
          <w:color w:val="000000"/>
          <w:lang w:eastAsia="it-IT"/>
        </w:rPr>
        <w:t>i</w:t>
      </w:r>
      <w:r w:rsidR="00BB2AF8">
        <w:rPr>
          <w:rFonts w:eastAsia="Calibri" w:cs="Calibri"/>
          <w:color w:val="000000"/>
          <w:lang w:eastAsia="it-IT"/>
        </w:rPr>
        <w:t xml:space="preserve"> </w:t>
      </w:r>
      <w:r w:rsidR="00EB67D6">
        <w:rPr>
          <w:rFonts w:eastAsia="Calibri" w:cs="Calibri"/>
          <w:color w:val="000000"/>
          <w:lang w:eastAsia="it-IT"/>
        </w:rPr>
        <w:t xml:space="preserve">100000 U.I., 50000U.I., 25000 U.I. </w:t>
      </w:r>
      <w:r w:rsidR="00797416">
        <w:rPr>
          <w:rFonts w:eastAsia="Calibri" w:cs="Calibri"/>
          <w:color w:val="000000"/>
          <w:lang w:eastAsia="it-IT"/>
        </w:rPr>
        <w:t>di</w:t>
      </w:r>
      <w:r w:rsidR="00BB2AF8">
        <w:rPr>
          <w:rFonts w:eastAsia="Calibri" w:cs="Calibri"/>
          <w:color w:val="000000"/>
          <w:lang w:eastAsia="it-IT"/>
        </w:rPr>
        <w:t xml:space="preserve"> principio attivo</w:t>
      </w:r>
      <w:r w:rsidR="00797416">
        <w:rPr>
          <w:rFonts w:eastAsia="Calibri" w:cs="Calibri"/>
          <w:color w:val="000000"/>
          <w:lang w:eastAsia="it-IT"/>
        </w:rPr>
        <w:t>;</w:t>
      </w:r>
    </w:p>
    <w:p w14:paraId="1670A573" w14:textId="77777777" w:rsidR="006B311C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6B84F3C1" w14:textId="0CE5E06B" w:rsidR="00580AFD" w:rsidRPr="00580AFD" w:rsidRDefault="00E057EB" w:rsidP="00580AF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DIBASE 25000 U.I. capsule rigide</w:t>
      </w:r>
      <w:r w:rsidR="00300BEA">
        <w:rPr>
          <w:rFonts w:eastAsia="Calibri" w:cs="Calibri"/>
          <w:color w:val="000000"/>
          <w:lang w:eastAsia="it-IT"/>
        </w:rPr>
        <w:t xml:space="preserve"> </w:t>
      </w:r>
      <w:r w:rsidR="00BB2AF8" w:rsidRPr="00051F8C">
        <w:rPr>
          <w:rFonts w:eastAsia="Calibri" w:cs="Calibri"/>
          <w:lang w:eastAsia="it-IT"/>
        </w:rPr>
        <w:t>si usa</w:t>
      </w:r>
      <w:r w:rsidR="00580AFD">
        <w:rPr>
          <w:rFonts w:eastAsia="Calibri" w:cs="Calibri"/>
          <w:lang w:eastAsia="it-IT"/>
        </w:rPr>
        <w:t xml:space="preserve"> per la p</w:t>
      </w:r>
      <w:r w:rsidR="00580AFD" w:rsidRPr="00580AFD">
        <w:rPr>
          <w:rFonts w:eastAsia="Calibri" w:cs="Calibri"/>
          <w:lang w:eastAsia="it-IT"/>
        </w:rPr>
        <w:t xml:space="preserve">revenzione della carenza di Vitamina D nell’adulto nei soli casi in cui l’aderenza terapeutica non sia ottenuta mediante la somministrazione giornaliera di bassi dosaggi di </w:t>
      </w:r>
      <w:proofErr w:type="spellStart"/>
      <w:r w:rsidR="00580AFD" w:rsidRPr="00580AFD">
        <w:rPr>
          <w:rFonts w:eastAsia="Calibri" w:cs="Calibri"/>
          <w:lang w:eastAsia="it-IT"/>
        </w:rPr>
        <w:t>colecalciferolo</w:t>
      </w:r>
      <w:proofErr w:type="spellEnd"/>
      <w:r w:rsidR="00580AFD">
        <w:rPr>
          <w:rFonts w:eastAsia="Calibri" w:cs="Calibri"/>
          <w:lang w:eastAsia="it-IT"/>
        </w:rPr>
        <w:t xml:space="preserve"> e per il t</w:t>
      </w:r>
      <w:r w:rsidR="00580AFD" w:rsidRPr="00580AFD">
        <w:rPr>
          <w:rFonts w:eastAsia="Calibri" w:cs="Calibri"/>
          <w:lang w:eastAsia="it-IT"/>
        </w:rPr>
        <w:t xml:space="preserve">rattamento della carenza di vitamina D nell’adulto. </w:t>
      </w:r>
    </w:p>
    <w:p w14:paraId="7A87E86B" w14:textId="66882394"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648DB310" w14:textId="44F38905" w:rsidR="00BB2AF8" w:rsidRDefault="00580AFD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  <w:r>
        <w:rPr>
          <w:rFonts w:eastAsia="Calibri" w:cs="Calibri"/>
          <w:color w:val="000000"/>
          <w:lang w:eastAsia="it-IT"/>
        </w:rPr>
        <w:t>DIBASE 100000 U.I. e 50000U.I capsule rigide si usano per il trattamento della carenza di vitamina D negli adulti.</w:t>
      </w:r>
    </w:p>
    <w:p w14:paraId="2B1B6AD8" w14:textId="77777777" w:rsidR="00BB2AF8" w:rsidRPr="003F739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14:paraId="55DEA7E0" w14:textId="62801631" w:rsidR="00BB2AF8" w:rsidRPr="003F739B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F739B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r w:rsidR="00E057EB">
        <w:rPr>
          <w:rFonts w:eastAsia="Calibri" w:cs="Calibri"/>
          <w:b/>
          <w:color w:val="000000"/>
          <w:lang w:eastAsia="it-IT"/>
        </w:rPr>
        <w:t>DIBASE 100000 U.I., 50000U.I., 25000 U.I. capsule rigide</w:t>
      </w:r>
      <w:r w:rsidRPr="003F739B">
        <w:rPr>
          <w:rFonts w:eastAsia="Calibri" w:cs="Calibri"/>
          <w:b/>
          <w:bCs/>
          <w:color w:val="000000"/>
          <w:lang w:eastAsia="it-IT"/>
        </w:rPr>
        <w:t>?</w:t>
      </w:r>
    </w:p>
    <w:p w14:paraId="59DB1A2F" w14:textId="513B7848" w:rsidR="00300BEA" w:rsidRPr="001C15DF" w:rsidRDefault="00E057EB" w:rsidP="001C15DF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  <w:r>
        <w:rPr>
          <w:rFonts w:asciiTheme="minorHAnsi" w:eastAsia="Calibri" w:hAnsiTheme="minorHAnsi" w:cs="Calibri"/>
          <w:color w:val="000000"/>
          <w:sz w:val="22"/>
          <w:szCs w:val="22"/>
        </w:rPr>
        <w:lastRenderedPageBreak/>
        <w:t>DIBASE 100000 U.I., 50000U.I., 25000 U.I. capsule rigide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BB2AF8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può essere ottenuto 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solo su </w:t>
      </w:r>
      <w:bookmarkStart w:id="1" w:name="_Hlk97112327"/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>prescrizione da parte del medico (ricetta ripetibile)</w:t>
      </w:r>
      <w:r w:rsidR="003006C9">
        <w:rPr>
          <w:rFonts w:asciiTheme="minorHAnsi" w:eastAsia="Calibri" w:hAnsiTheme="minorHAnsi" w:cs="Calibri"/>
          <w:color w:val="000000"/>
          <w:sz w:val="22"/>
          <w:szCs w:val="22"/>
        </w:rPr>
        <w:t>.</w:t>
      </w:r>
    </w:p>
    <w:bookmarkEnd w:id="1"/>
    <w:p w14:paraId="458866CC" w14:textId="77777777" w:rsidR="001C15DF" w:rsidRPr="001C15DF" w:rsidRDefault="001C15DF" w:rsidP="001C15DF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</w:p>
    <w:p w14:paraId="72AD2FDC" w14:textId="15B9E8DA" w:rsidR="003006C9" w:rsidRPr="004F5993" w:rsidRDefault="003006C9" w:rsidP="003006C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4F5993">
        <w:rPr>
          <w:snapToGrid w:val="0"/>
        </w:rPr>
        <w:t xml:space="preserve">La </w:t>
      </w:r>
      <w:r>
        <w:rPr>
          <w:snapToGrid w:val="0"/>
        </w:rPr>
        <w:t xml:space="preserve">posologia </w:t>
      </w:r>
      <w:r w:rsidRPr="004F5993">
        <w:rPr>
          <w:snapToGrid w:val="0"/>
        </w:rPr>
        <w:t xml:space="preserve">è diversa per </w:t>
      </w:r>
      <w:r>
        <w:rPr>
          <w:rFonts w:eastAsia="Calibri" w:cs="Calibri"/>
          <w:bCs/>
        </w:rPr>
        <w:t>DIBASE</w:t>
      </w:r>
      <w:r w:rsidRPr="00E23DAD">
        <w:rPr>
          <w:rFonts w:eastAsia="Calibri" w:cs="Calibri"/>
          <w:bCs/>
        </w:rPr>
        <w:t xml:space="preserve"> </w:t>
      </w:r>
      <w:r>
        <w:rPr>
          <w:rFonts w:eastAsia="Calibri" w:cs="Calibri"/>
          <w:bCs/>
        </w:rPr>
        <w:t>25</w:t>
      </w:r>
      <w:r w:rsidRPr="00E23DAD">
        <w:rPr>
          <w:rFonts w:eastAsia="Calibri" w:cs="Calibri"/>
          <w:bCs/>
        </w:rPr>
        <w:t>.000 U.I</w:t>
      </w:r>
      <w:r>
        <w:rPr>
          <w:rFonts w:eastAsia="Calibri" w:cs="Calibri"/>
          <w:bCs/>
        </w:rPr>
        <w:t xml:space="preserve">., </w:t>
      </w:r>
      <w:r>
        <w:rPr>
          <w:rFonts w:cstheme="minorHAnsi"/>
          <w:bCs/>
        </w:rPr>
        <w:t>DIBASE</w:t>
      </w:r>
      <w:r w:rsidRPr="00E23DAD">
        <w:rPr>
          <w:rFonts w:cstheme="minorHAnsi"/>
          <w:bCs/>
        </w:rPr>
        <w:t xml:space="preserve"> </w:t>
      </w:r>
      <w:r w:rsidRPr="00E23DAD">
        <w:rPr>
          <w:rFonts w:eastAsia="Calibri" w:cs="Calibri"/>
          <w:bCs/>
        </w:rPr>
        <w:t>50.000 U.I.</w:t>
      </w:r>
      <w:r w:rsidRPr="004F5993">
        <w:rPr>
          <w:rFonts w:eastAsia="Calibri" w:cs="Calibri"/>
        </w:rPr>
        <w:t xml:space="preserve"> </w:t>
      </w:r>
      <w:r>
        <w:rPr>
          <w:rFonts w:eastAsia="Calibri" w:cs="Calibri"/>
        </w:rPr>
        <w:t xml:space="preserve">e DIBASE </w:t>
      </w:r>
      <w:r>
        <w:rPr>
          <w:rFonts w:cstheme="minorHAnsi"/>
          <w:bCs/>
        </w:rPr>
        <w:t>100</w:t>
      </w:r>
      <w:r w:rsidRPr="00E23DAD">
        <w:rPr>
          <w:rFonts w:cstheme="minorHAnsi"/>
          <w:bCs/>
        </w:rPr>
        <w:t xml:space="preserve">.000 U.I. </w:t>
      </w:r>
      <w:r>
        <w:rPr>
          <w:rFonts w:eastAsia="Calibri" w:cs="Calibri"/>
        </w:rPr>
        <w:t>capsule rigide.</w:t>
      </w:r>
    </w:p>
    <w:p w14:paraId="7911FA69" w14:textId="1FA3B156" w:rsidR="003006C9" w:rsidRDefault="003006C9" w:rsidP="003006C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>Q</w:t>
      </w:r>
      <w:r w:rsidRPr="004F5993">
        <w:rPr>
          <w:rFonts w:eastAsia="Calibri" w:cs="Calibri"/>
        </w:rPr>
        <w:t>uesta differisce</w:t>
      </w:r>
      <w:r>
        <w:rPr>
          <w:rFonts w:eastAsia="Calibri" w:cs="Calibri"/>
        </w:rPr>
        <w:t>, inoltre,</w:t>
      </w:r>
      <w:r w:rsidRPr="004F5993">
        <w:rPr>
          <w:rFonts w:eastAsia="Calibri" w:cs="Calibri"/>
        </w:rPr>
        <w:t xml:space="preserve"> a seconda del tipo di indicazione terapeutica (</w:t>
      </w:r>
      <w:r>
        <w:rPr>
          <w:rFonts w:eastAsia="Calibri" w:cs="Calibri"/>
          <w:i/>
        </w:rPr>
        <w:t>p</w:t>
      </w:r>
      <w:r w:rsidRPr="004F5993">
        <w:rPr>
          <w:rFonts w:eastAsia="Calibri" w:cs="Calibri"/>
          <w:i/>
        </w:rPr>
        <w:t>revenzione</w:t>
      </w:r>
      <w:r w:rsidRPr="004F5993">
        <w:rPr>
          <w:rFonts w:eastAsia="Calibri" w:cs="Calibri"/>
        </w:rPr>
        <w:t xml:space="preserve"> o </w:t>
      </w:r>
      <w:r>
        <w:rPr>
          <w:rFonts w:eastAsia="Calibri" w:cs="Calibri"/>
          <w:i/>
        </w:rPr>
        <w:t>t</w:t>
      </w:r>
      <w:r w:rsidRPr="004F5993">
        <w:rPr>
          <w:rFonts w:eastAsia="Calibri" w:cs="Calibri"/>
          <w:i/>
        </w:rPr>
        <w:t>rattamento</w:t>
      </w:r>
      <w:r w:rsidRPr="004F5993">
        <w:rPr>
          <w:rFonts w:eastAsia="Calibri" w:cs="Calibri"/>
        </w:rPr>
        <w:t>).</w:t>
      </w:r>
    </w:p>
    <w:p w14:paraId="3C067DCD" w14:textId="347CAC8D" w:rsidR="003006C9" w:rsidRDefault="003006C9" w:rsidP="003006C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Per DIBASE 25.000 U.I. capsule rigide: per la p</w:t>
      </w:r>
      <w:r w:rsidRPr="005E718F">
        <w:rPr>
          <w:rFonts w:eastAsia="Calibri" w:cs="Calibri"/>
          <w:color w:val="000000"/>
        </w:rPr>
        <w:t xml:space="preserve">revenzione 1 </w:t>
      </w:r>
      <w:r>
        <w:rPr>
          <w:rFonts w:eastAsia="Calibri" w:cs="Calibri"/>
          <w:color w:val="000000"/>
        </w:rPr>
        <w:t xml:space="preserve">capsula </w:t>
      </w:r>
      <w:r w:rsidRPr="005E718F">
        <w:rPr>
          <w:rFonts w:eastAsia="Calibri" w:cs="Calibri"/>
          <w:color w:val="000000"/>
        </w:rPr>
        <w:t>una volta al mese</w:t>
      </w:r>
      <w:r>
        <w:rPr>
          <w:rFonts w:eastAsia="Calibri" w:cs="Calibri"/>
          <w:color w:val="000000"/>
        </w:rPr>
        <w:t xml:space="preserve"> e per il t</w:t>
      </w:r>
      <w:r w:rsidRPr="005E718F">
        <w:rPr>
          <w:rFonts w:eastAsia="Calibri" w:cs="Calibri"/>
          <w:color w:val="000000"/>
        </w:rPr>
        <w:t xml:space="preserve">rattamento 1 </w:t>
      </w:r>
      <w:r w:rsidR="00B37243">
        <w:rPr>
          <w:rFonts w:eastAsia="Calibri" w:cs="Calibri"/>
          <w:color w:val="000000"/>
        </w:rPr>
        <w:t>capsula</w:t>
      </w:r>
      <w:r w:rsidRPr="005E718F">
        <w:rPr>
          <w:rFonts w:eastAsia="Calibri" w:cs="Calibri"/>
          <w:color w:val="000000"/>
        </w:rPr>
        <w:t xml:space="preserve"> una volta a settimana per 8-12 settimane. Il medico stabilirà la dose adeguata e successivamente potrà prescriver</w:t>
      </w:r>
      <w:r>
        <w:rPr>
          <w:rFonts w:eastAsia="Calibri" w:cs="Calibri"/>
          <w:color w:val="000000"/>
        </w:rPr>
        <w:t>e</w:t>
      </w:r>
      <w:r w:rsidRPr="005E718F">
        <w:rPr>
          <w:rFonts w:eastAsia="Calibri" w:cs="Calibri"/>
          <w:color w:val="000000"/>
        </w:rPr>
        <w:t xml:space="preserve"> una dose più bassa.</w:t>
      </w:r>
    </w:p>
    <w:p w14:paraId="50DFA89D" w14:textId="57AC43FD" w:rsidR="00B37243" w:rsidRPr="00B37243" w:rsidRDefault="00B37243" w:rsidP="00B3724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B37243">
        <w:rPr>
          <w:rFonts w:eastAsia="Calibri" w:cs="Calibri"/>
          <w:color w:val="000000"/>
        </w:rPr>
        <w:t>DIBASE 50.000 U.I. capsule rigide: 1 capsula (pari a 50.000 U.I. di vitamina D3) una volta alla settimana fino ad un massimo di 6 settimane.</w:t>
      </w:r>
    </w:p>
    <w:p w14:paraId="086E7832" w14:textId="06B92FBC" w:rsidR="00B37243" w:rsidRDefault="00B37243" w:rsidP="00B3724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B37243">
        <w:rPr>
          <w:rFonts w:eastAsia="Calibri" w:cs="Calibri"/>
          <w:color w:val="000000"/>
        </w:rPr>
        <w:t>DIBASE 100.000 U.I. capsule rigide: 1 capsula (pari a 100.000 U.I. di vitamina D3) una volta al mese fino ad un massimo di 3 mesi.</w:t>
      </w:r>
    </w:p>
    <w:p w14:paraId="2B4E3753" w14:textId="15C7DB27" w:rsidR="003006C9" w:rsidRPr="00B7597D" w:rsidRDefault="00B37243" w:rsidP="001C15DF">
      <w:pPr>
        <w:tabs>
          <w:tab w:val="left" w:pos="0"/>
        </w:tabs>
        <w:spacing w:after="0" w:line="240" w:lineRule="auto"/>
        <w:jc w:val="both"/>
      </w:pPr>
      <w:r>
        <w:t xml:space="preserve">Successivamente il medico potrà prescrivere dosaggi più bassi, </w:t>
      </w:r>
      <w:r w:rsidRPr="00513DB4">
        <w:t xml:space="preserve">a seconda dei livelli sierici di 25-idrossicolecalciferolo (25OHD) che si desiderano raggiungere, della gravità della malattia e della risposta del </w:t>
      </w:r>
      <w:r w:rsidRPr="00A458B4">
        <w:rPr>
          <w:snapToGrid w:val="0"/>
        </w:rPr>
        <w:t>paziente al trattamento.</w:t>
      </w:r>
    </w:p>
    <w:p w14:paraId="4830FE3F" w14:textId="77777777" w:rsidR="008A6FEC" w:rsidRDefault="008A6FEC" w:rsidP="008A6FEC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sz w:val="20"/>
          <w:highlight w:val="green"/>
        </w:rPr>
      </w:pPr>
    </w:p>
    <w:p w14:paraId="2894BC66" w14:textId="1F735BD7" w:rsidR="005102A1" w:rsidRPr="00A458B4" w:rsidRDefault="005102A1" w:rsidP="005102A1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 w:rsidRPr="00A458B4">
        <w:rPr>
          <w:snapToGrid w:val="0"/>
        </w:rPr>
        <w:t xml:space="preserve">La somministrazione di </w:t>
      </w:r>
      <w:r>
        <w:rPr>
          <w:snapToGrid w:val="0"/>
        </w:rPr>
        <w:t>DIBASE</w:t>
      </w:r>
      <w:r w:rsidRPr="00A458B4">
        <w:rPr>
          <w:snapToGrid w:val="0"/>
        </w:rPr>
        <w:t xml:space="preserve"> </w:t>
      </w:r>
      <w:r>
        <w:rPr>
          <w:snapToGrid w:val="0"/>
        </w:rPr>
        <w:t xml:space="preserve">25.000 U.I., </w:t>
      </w:r>
      <w:r w:rsidRPr="00A458B4">
        <w:rPr>
          <w:snapToGrid w:val="0"/>
        </w:rPr>
        <w:t>50.000</w:t>
      </w:r>
      <w:r>
        <w:rPr>
          <w:snapToGrid w:val="0"/>
        </w:rPr>
        <w:t xml:space="preserve"> U.I. e 100000</w:t>
      </w:r>
      <w:r w:rsidRPr="00A458B4">
        <w:rPr>
          <w:snapToGrid w:val="0"/>
        </w:rPr>
        <w:t xml:space="preserve"> U.I.</w:t>
      </w:r>
      <w:r>
        <w:rPr>
          <w:snapToGrid w:val="0"/>
        </w:rPr>
        <w:t xml:space="preserve"> capsule rigide</w:t>
      </w:r>
      <w:r w:rsidRPr="00A458B4">
        <w:rPr>
          <w:snapToGrid w:val="0"/>
        </w:rPr>
        <w:t xml:space="preserve"> non è raccomandata nei neonati, nei bambini e negli adolescenti di età inferiore ai 18 anni e in gravidanza.</w:t>
      </w:r>
    </w:p>
    <w:p w14:paraId="404EDE45" w14:textId="77777777" w:rsidR="008A6FEC" w:rsidRDefault="008A6FEC" w:rsidP="00BB2AF8">
      <w:pPr>
        <w:autoSpaceDE w:val="0"/>
        <w:autoSpaceDN w:val="0"/>
        <w:adjustRightInd w:val="0"/>
        <w:spacing w:after="0" w:line="240" w:lineRule="auto"/>
        <w:jc w:val="both"/>
      </w:pPr>
    </w:p>
    <w:p w14:paraId="6517EAD6" w14:textId="77777777" w:rsidR="007A4354" w:rsidRPr="00A458B4" w:rsidRDefault="007A4354" w:rsidP="007A4354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 w:rsidRPr="00A458B4">
        <w:rPr>
          <w:snapToGrid w:val="0"/>
        </w:rPr>
        <w:t xml:space="preserve">Le dosi devono essere assunte per via orale durante i pasti. </w:t>
      </w:r>
      <w:r w:rsidRPr="00D962F5">
        <w:rPr>
          <w:snapToGrid w:val="0"/>
        </w:rPr>
        <w:t>La capsula</w:t>
      </w:r>
      <w:r>
        <w:rPr>
          <w:snapToGrid w:val="0"/>
        </w:rPr>
        <w:t xml:space="preserve"> </w:t>
      </w:r>
      <w:r w:rsidRPr="00D962F5">
        <w:rPr>
          <w:snapToGrid w:val="0"/>
        </w:rPr>
        <w:t>deve essere deglutita intera e non deve essere masticata o aperta.</w:t>
      </w:r>
    </w:p>
    <w:p w14:paraId="0E52317A" w14:textId="77777777" w:rsidR="00F96473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14:paraId="0240DB02" w14:textId="77777777" w:rsidR="00F96473" w:rsidRPr="004B4170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14:paraId="0D1E8C5C" w14:textId="3667C4E3"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B417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E057EB">
        <w:rPr>
          <w:rFonts w:eastAsia="Calibri" w:cs="Calibri"/>
          <w:b/>
          <w:color w:val="000000"/>
          <w:lang w:eastAsia="it-IT"/>
        </w:rPr>
        <w:t>DIBASE 100000 U.I., 50000U.I., 25000 U.I. capsule rigide</w:t>
      </w:r>
      <w:r w:rsidRPr="004B417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14:paraId="67FB547A" w14:textId="456BA1B8" w:rsidR="00BB2AF8" w:rsidRPr="00F96473" w:rsidRDefault="00E057EB" w:rsidP="00BB2A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i/>
          <w:color w:val="000000"/>
          <w:sz w:val="20"/>
          <w:shd w:val="clear" w:color="auto" w:fill="FFFFFF"/>
        </w:rPr>
      </w:pPr>
      <w:r>
        <w:rPr>
          <w:rFonts w:eastAsia="Calibri" w:cs="Calibri"/>
          <w:color w:val="000000"/>
          <w:lang w:eastAsia="it-IT"/>
        </w:rPr>
        <w:t>DIBASE 100000 U.I., 50000U.I., 25000 U.I. capsule rigide</w:t>
      </w:r>
      <w:r w:rsidR="00BB2AF8" w:rsidRPr="00F96473">
        <w:rPr>
          <w:rFonts w:eastAsia="Calibri" w:cs="Calibri"/>
          <w:bCs/>
          <w:color w:val="000000"/>
          <w:lang w:eastAsia="it-IT"/>
        </w:rPr>
        <w:t>,</w:t>
      </w:r>
      <w:r w:rsidR="00BB2AF8" w:rsidRPr="00EF6711">
        <w:rPr>
          <w:rFonts w:eastAsia="Calibri" w:cs="Calibri"/>
          <w:bCs/>
          <w:color w:val="000000"/>
          <w:lang w:eastAsia="it-IT"/>
        </w:rPr>
        <w:t xml:space="preserve"> il cui codice ATC è </w:t>
      </w:r>
      <w:r w:rsidR="00DA21D8" w:rsidRPr="00C56966">
        <w:t>A11CC05</w:t>
      </w:r>
      <w:r w:rsidR="00BB2AF8" w:rsidRPr="00EF6711">
        <w:rPr>
          <w:rFonts w:eastAsia="DejaVuSans" w:cs="DejaVuSans"/>
        </w:rPr>
        <w:t xml:space="preserve"> </w:t>
      </w:r>
      <w:r w:rsidR="00DA21D8" w:rsidRPr="00592D32">
        <w:rPr>
          <w:rFonts w:eastAsia="Calibri" w:cs="Calibri"/>
          <w:color w:val="000000"/>
        </w:rPr>
        <w:t xml:space="preserve">contiene il principio attivo </w:t>
      </w:r>
      <w:proofErr w:type="spellStart"/>
      <w:r w:rsidR="00DA21D8" w:rsidRPr="00592D32">
        <w:rPr>
          <w:snapToGrid w:val="0"/>
        </w:rPr>
        <w:t>colecalciferolo</w:t>
      </w:r>
      <w:proofErr w:type="spellEnd"/>
      <w:r w:rsidR="00DA21D8" w:rsidRPr="00923CDD">
        <w:rPr>
          <w:snapToGrid w:val="0"/>
        </w:rPr>
        <w:t xml:space="preserve"> (Vitamina D</w:t>
      </w:r>
      <w:r w:rsidR="00DA21D8" w:rsidRPr="00923CDD">
        <w:rPr>
          <w:snapToGrid w:val="0"/>
          <w:vertAlign w:val="subscript"/>
        </w:rPr>
        <w:t>3</w:t>
      </w:r>
      <w:r w:rsidR="00DA21D8" w:rsidRPr="00923CDD">
        <w:rPr>
          <w:snapToGrid w:val="0"/>
        </w:rPr>
        <w:t>) la cui principale funzione è di assicurare un buon assorbimento di calcio a livello dell’intestino e favorire la corretta mineralizzazione delle ossa.</w:t>
      </w:r>
    </w:p>
    <w:p w14:paraId="2FE4BFDA" w14:textId="77777777"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4B4170">
        <w:rPr>
          <w:rFonts w:cs="Arial"/>
          <w:color w:val="000000"/>
          <w:shd w:val="clear" w:color="auto" w:fill="FFFFFF"/>
        </w:rPr>
        <w:br/>
      </w:r>
    </w:p>
    <w:p w14:paraId="75A0DC31" w14:textId="2EC9A115"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B4170">
        <w:rPr>
          <w:rFonts w:eastAsia="Calibri" w:cs="Calibri"/>
          <w:b/>
          <w:bCs/>
          <w:lang w:eastAsia="it-IT"/>
        </w:rPr>
        <w:t xml:space="preserve">4) COME È STATO STUDIATO </w:t>
      </w:r>
      <w:r w:rsidR="00E057EB">
        <w:rPr>
          <w:rFonts w:eastAsia="Calibri" w:cs="Calibri"/>
          <w:b/>
          <w:color w:val="000000"/>
          <w:lang w:eastAsia="it-IT"/>
        </w:rPr>
        <w:t>DIBASE 100000 U.I., 50000U.I., 25000 U.I. capsule rigide</w:t>
      </w:r>
      <w:r w:rsidRPr="004B4170">
        <w:rPr>
          <w:rFonts w:eastAsia="Calibri" w:cs="Calibri"/>
          <w:b/>
          <w:bCs/>
          <w:lang w:eastAsia="it-IT"/>
        </w:rPr>
        <w:t xml:space="preserve">? </w:t>
      </w:r>
    </w:p>
    <w:p w14:paraId="2108F21C" w14:textId="77777777" w:rsidR="00605DE7" w:rsidRDefault="00605DE7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i/>
          <w:sz w:val="20"/>
          <w:lang w:eastAsia="it-IT"/>
        </w:rPr>
      </w:pPr>
    </w:p>
    <w:p w14:paraId="0AC098A1" w14:textId="77777777" w:rsidR="00605DE7" w:rsidRPr="00592D32" w:rsidRDefault="00605DE7" w:rsidP="00605DE7">
      <w:pPr>
        <w:spacing w:after="0" w:line="240" w:lineRule="auto"/>
        <w:jc w:val="both"/>
      </w:pPr>
      <w:r w:rsidRPr="002D48D6">
        <w:t xml:space="preserve">Sono stati presentati numerosi riferimenti bibliografici che dimostrano l’efficacia e la sicurezza del </w:t>
      </w:r>
      <w:proofErr w:type="spellStart"/>
      <w:r w:rsidRPr="002D48D6">
        <w:t>colecalciferolo</w:t>
      </w:r>
      <w:proofErr w:type="spellEnd"/>
      <w:r w:rsidRPr="002D48D6">
        <w:t>, quando assunto per</w:t>
      </w:r>
      <w:r>
        <w:t xml:space="preserve"> prevenire e</w:t>
      </w:r>
      <w:r w:rsidRPr="002D48D6">
        <w:t xml:space="preserve"> correggere stati di carenza della vitamina D. </w:t>
      </w:r>
      <w:r w:rsidRPr="003837EB">
        <w:t>Si è tenuto conto delle più recenti raccomandazioni e linee guida nazionali ed europee.</w:t>
      </w:r>
    </w:p>
    <w:p w14:paraId="3CBA67BE" w14:textId="77777777" w:rsidR="006B311C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562AB4F2" w14:textId="77777777" w:rsidR="006B311C" w:rsidRPr="00666CCE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3F6C8859" w14:textId="6B75BB79" w:rsidR="00BB2AF8" w:rsidRPr="002A3F14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E057EB">
        <w:rPr>
          <w:rFonts w:eastAsia="Calibri" w:cs="Calibri"/>
          <w:b/>
          <w:color w:val="000000"/>
          <w:lang w:eastAsia="it-IT"/>
        </w:rPr>
        <w:t xml:space="preserve">DIBASE </w:t>
      </w:r>
      <w:bookmarkStart w:id="2" w:name="_Hlk97110235"/>
      <w:r w:rsidR="00E057EB">
        <w:rPr>
          <w:rFonts w:eastAsia="Calibri" w:cs="Calibri"/>
          <w:b/>
          <w:color w:val="000000"/>
          <w:lang w:eastAsia="it-IT"/>
        </w:rPr>
        <w:t>100000 U.I., 50000U.I., 25000 U.I. capsule rigide</w:t>
      </w:r>
      <w:bookmarkEnd w:id="2"/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14:paraId="44946A81" w14:textId="4F2F8615" w:rsidR="005A7865" w:rsidRPr="00CB3303" w:rsidRDefault="005A7865" w:rsidP="005A786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>Il</w:t>
      </w:r>
      <w:r w:rsidRPr="000F5E5C">
        <w:rPr>
          <w:rFonts w:eastAsia="Calibri" w:cs="Calibri"/>
        </w:rPr>
        <w:t xml:space="preserve"> più comun</w:t>
      </w:r>
      <w:r>
        <w:rPr>
          <w:rFonts w:eastAsia="Calibri" w:cs="Calibri"/>
        </w:rPr>
        <w:t>e</w:t>
      </w:r>
      <w:r w:rsidRPr="000F5E5C">
        <w:rPr>
          <w:rFonts w:eastAsia="Calibri" w:cs="Calibri"/>
        </w:rPr>
        <w:t xml:space="preserve"> effett</w:t>
      </w:r>
      <w:r>
        <w:rPr>
          <w:rFonts w:eastAsia="Calibri" w:cs="Calibri"/>
        </w:rPr>
        <w:t>o</w:t>
      </w:r>
      <w:r w:rsidRPr="000F5E5C">
        <w:rPr>
          <w:rFonts w:eastAsia="Calibri" w:cs="Calibri"/>
        </w:rPr>
        <w:t xml:space="preserve"> indesiderat</w:t>
      </w:r>
      <w:r>
        <w:rPr>
          <w:rFonts w:eastAsia="Calibri" w:cs="Calibri"/>
        </w:rPr>
        <w:t>o</w:t>
      </w:r>
      <w:r w:rsidRPr="000F5E5C">
        <w:rPr>
          <w:rFonts w:eastAsia="Calibri" w:cs="Calibri"/>
        </w:rPr>
        <w:t xml:space="preserve"> riscontrat</w:t>
      </w:r>
      <w:r>
        <w:rPr>
          <w:rFonts w:eastAsia="Calibri" w:cs="Calibri"/>
        </w:rPr>
        <w:t>o</w:t>
      </w:r>
      <w:r w:rsidRPr="000F5E5C">
        <w:rPr>
          <w:rFonts w:eastAsia="Calibri" w:cs="Calibri"/>
        </w:rPr>
        <w:t xml:space="preserve"> con</w:t>
      </w:r>
      <w:r>
        <w:rPr>
          <w:rFonts w:eastAsia="Calibri" w:cs="Calibri"/>
        </w:rPr>
        <w:t xml:space="preserve"> </w:t>
      </w:r>
      <w:proofErr w:type="spellStart"/>
      <w:r>
        <w:rPr>
          <w:rFonts w:eastAsia="Calibri" w:cs="Calibri"/>
          <w:color w:val="000000"/>
        </w:rPr>
        <w:t>Dibase</w:t>
      </w:r>
      <w:proofErr w:type="spellEnd"/>
      <w:r>
        <w:rPr>
          <w:rFonts w:eastAsia="Calibri" w:cs="Calibri"/>
          <w:color w:val="000000"/>
        </w:rPr>
        <w:t xml:space="preserve"> </w:t>
      </w:r>
      <w:r w:rsidRPr="005A7865">
        <w:rPr>
          <w:rFonts w:eastAsia="Calibri" w:cs="Calibri"/>
          <w:color w:val="000000"/>
        </w:rPr>
        <w:t xml:space="preserve">100000 U.I., 50000U.I., 25000 U.I. capsule rigide </w:t>
      </w:r>
      <w:r>
        <w:rPr>
          <w:rFonts w:eastAsia="Calibri" w:cs="Calibri"/>
        </w:rPr>
        <w:t>è un aumento dei livelli di calcio nel sangue e nelle urine.</w:t>
      </w:r>
    </w:p>
    <w:p w14:paraId="0CC6AE72" w14:textId="47CC35D9" w:rsidR="005A7865" w:rsidRDefault="005A7865" w:rsidP="005A786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CB3303">
        <w:rPr>
          <w:rFonts w:eastAsia="Calibri" w:cs="Calibri"/>
        </w:rPr>
        <w:t xml:space="preserve">Per l’elenco completo degli effetti indesiderati rilevati con </w:t>
      </w:r>
      <w:proofErr w:type="spellStart"/>
      <w:r>
        <w:rPr>
          <w:rFonts w:eastAsia="Calibri" w:cs="Calibri"/>
          <w:color w:val="000000"/>
        </w:rPr>
        <w:t>Dibase</w:t>
      </w:r>
      <w:proofErr w:type="spellEnd"/>
      <w:r>
        <w:rPr>
          <w:rFonts w:eastAsia="Calibri" w:cs="Calibri"/>
          <w:color w:val="000000"/>
        </w:rPr>
        <w:t xml:space="preserve"> </w:t>
      </w:r>
      <w:r w:rsidRPr="005A7865">
        <w:rPr>
          <w:rFonts w:eastAsia="Calibri" w:cs="Calibri"/>
          <w:color w:val="000000"/>
        </w:rPr>
        <w:t>100000 U.I., 50000U.I., 25000 U.I. capsule rigide</w:t>
      </w:r>
      <w:r>
        <w:rPr>
          <w:rFonts w:eastAsia="Calibri" w:cs="Calibri"/>
          <w:color w:val="000000"/>
        </w:rPr>
        <w:t xml:space="preserve"> </w:t>
      </w:r>
      <w:r w:rsidRPr="00CB3303">
        <w:rPr>
          <w:rFonts w:eastAsia="Calibri" w:cs="Calibri"/>
        </w:rPr>
        <w:t>si rimanda al foglio illustrativo.</w:t>
      </w:r>
    </w:p>
    <w:p w14:paraId="0F0B3C5D" w14:textId="77777777"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3D178537" w14:textId="73649E24"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b/>
          <w:bCs/>
          <w:lang w:eastAsia="it-IT"/>
        </w:rPr>
        <w:t xml:space="preserve">6) PERCHE’ </w:t>
      </w:r>
      <w:r w:rsidR="00E057EB">
        <w:rPr>
          <w:rFonts w:eastAsia="Calibri" w:cs="Calibri"/>
          <w:b/>
          <w:color w:val="000000"/>
          <w:lang w:eastAsia="it-IT"/>
        </w:rPr>
        <w:t>DIBASE 100000 U.I., 50000U.I., 25000 U.I. capsule rigide</w:t>
      </w:r>
      <w:r w:rsidR="007170D7">
        <w:rPr>
          <w:rFonts w:eastAsia="Calibri" w:cs="Calibri"/>
          <w:b/>
          <w:color w:val="000000"/>
          <w:lang w:eastAsia="it-IT"/>
        </w:rPr>
        <w:t xml:space="preserve"> </w:t>
      </w:r>
      <w:r w:rsidRPr="00666CCE">
        <w:rPr>
          <w:rFonts w:eastAsia="Calibri" w:cs="Calibri"/>
          <w:b/>
          <w:bCs/>
          <w:lang w:eastAsia="it-IT"/>
        </w:rPr>
        <w:t xml:space="preserve">E’ STATO APPROVATO? </w:t>
      </w:r>
    </w:p>
    <w:p w14:paraId="4A5E691E" w14:textId="704FD2F3" w:rsidR="00BB2AF8" w:rsidRPr="00CB3303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lang w:eastAsia="it-IT"/>
        </w:rPr>
        <w:t xml:space="preserve">La </w:t>
      </w:r>
      <w:r w:rsidRPr="009F1B70">
        <w:rPr>
          <w:rFonts w:eastAsia="Calibri" w:cs="Calibri"/>
          <w:color w:val="000000"/>
          <w:lang w:eastAsia="it-IT"/>
        </w:rPr>
        <w:t xml:space="preserve">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666CCE">
        <w:rPr>
          <w:rFonts w:eastAsia="Calibri" w:cs="Calibri"/>
          <w:lang w:eastAsia="it-IT"/>
        </w:rPr>
        <w:t>,</w:t>
      </w:r>
      <w:r>
        <w:rPr>
          <w:rFonts w:eastAsia="Calibri" w:cs="Calibri"/>
          <w:lang w:eastAsia="it-IT"/>
        </w:rPr>
        <w:t xml:space="preserve"> nella riunione del </w:t>
      </w:r>
      <w:r w:rsidR="00900505" w:rsidRPr="00900505">
        <w:rPr>
          <w:rFonts w:eastAsia="Calibri" w:cs="Calibri"/>
          <w:bCs/>
          <w:iCs/>
          <w:lang w:eastAsia="it-IT"/>
        </w:rPr>
        <w:t>7, 8, 9 e 12 Luglio 2021</w:t>
      </w:r>
      <w:r>
        <w:rPr>
          <w:rFonts w:eastAsia="Calibri" w:cs="Calibri"/>
          <w:lang w:eastAsia="it-IT"/>
        </w:rPr>
        <w:t>,</w:t>
      </w:r>
      <w:r w:rsidRPr="00666CCE">
        <w:rPr>
          <w:rFonts w:eastAsia="Calibri" w:cs="Calibri"/>
          <w:lang w:eastAsia="it-IT"/>
        </w:rPr>
        <w:t xml:space="preserve"> ha concluso che, conformemente ai requisiti della normativa vigente, i benefici di </w:t>
      </w:r>
      <w:r w:rsidR="00E057EB">
        <w:rPr>
          <w:rFonts w:eastAsia="Calibri" w:cs="Calibri"/>
          <w:color w:val="000000"/>
          <w:lang w:eastAsia="it-IT"/>
        </w:rPr>
        <w:t>DIBASE 100000 U.I., 50000U.I., 25000 U.I. capsule rigide</w:t>
      </w:r>
      <w:r w:rsidR="007170D7">
        <w:rPr>
          <w:rFonts w:ascii="Calibri" w:hAnsi="Calibri" w:cs="Arial"/>
        </w:rPr>
        <w:t xml:space="preserve"> </w:t>
      </w:r>
      <w:r w:rsidRPr="00666CCE">
        <w:rPr>
          <w:rFonts w:eastAsia="Calibri" w:cs="Calibri"/>
          <w:lang w:eastAsia="it-IT"/>
        </w:rPr>
        <w:t xml:space="preserve">sono superiori ai rischi individuati. La </w:t>
      </w:r>
      <w:r>
        <w:rPr>
          <w:rFonts w:eastAsia="Calibri" w:cs="Calibri"/>
          <w:lang w:eastAsia="it-IT"/>
        </w:rPr>
        <w:t>CTS</w:t>
      </w:r>
      <w:r w:rsidRPr="00666CCE">
        <w:rPr>
          <w:rFonts w:eastAsia="Calibri" w:cs="Calibri"/>
          <w:lang w:eastAsia="it-IT"/>
        </w:rPr>
        <w:t xml:space="preserve"> ha, inoltre, definito le modalità d</w:t>
      </w:r>
      <w:r>
        <w:rPr>
          <w:rFonts w:eastAsia="Calibri" w:cs="Calibri"/>
          <w:lang w:eastAsia="it-IT"/>
        </w:rPr>
        <w:t xml:space="preserve">i prescrizione di cui al punto </w:t>
      </w:r>
      <w:r w:rsidRPr="00666CCE">
        <w:rPr>
          <w:rFonts w:eastAsia="Calibri" w:cs="Calibri"/>
          <w:lang w:eastAsia="it-IT"/>
        </w:rPr>
        <w:t>2) di questo Riassunto e la</w:t>
      </w:r>
      <w:r w:rsidRPr="00CB3303">
        <w:rPr>
          <w:rFonts w:eastAsia="Calibri" w:cs="Calibri"/>
          <w:lang w:eastAsia="it-IT"/>
        </w:rPr>
        <w:t xml:space="preserve"> classe di rimborsabilità del medicinale</w:t>
      </w:r>
      <w:r w:rsidR="007170D7">
        <w:rPr>
          <w:rFonts w:eastAsia="Calibri" w:cs="Calibri"/>
          <w:lang w:eastAsia="it-IT"/>
        </w:rPr>
        <w:t xml:space="preserve"> </w:t>
      </w:r>
      <w:r w:rsidRPr="00CB3303">
        <w:rPr>
          <w:rFonts w:eastAsia="Calibri" w:cs="Calibri"/>
          <w:lang w:eastAsia="it-IT"/>
        </w:rPr>
        <w:t>(</w:t>
      </w:r>
      <w:r w:rsidR="007170D7">
        <w:rPr>
          <w:rFonts w:eastAsia="Calibri" w:cs="Calibri"/>
          <w:lang w:eastAsia="it-IT"/>
        </w:rPr>
        <w:t xml:space="preserve">classificazione provvisoria </w:t>
      </w:r>
      <w:proofErr w:type="spellStart"/>
      <w:r w:rsidR="007170D7" w:rsidRPr="008F3AE9">
        <w:rPr>
          <w:rFonts w:eastAsia="Calibri" w:cs="Calibri"/>
          <w:lang w:eastAsia="it-IT"/>
        </w:rPr>
        <w:t>C</w:t>
      </w:r>
      <w:r w:rsidR="007170D7">
        <w:rPr>
          <w:rFonts w:eastAsia="Calibri" w:cs="Calibri"/>
          <w:lang w:eastAsia="it-IT"/>
        </w:rPr>
        <w:t>nn</w:t>
      </w:r>
      <w:proofErr w:type="spellEnd"/>
      <w:r w:rsidRPr="00CB3303">
        <w:rPr>
          <w:rFonts w:eastAsia="Calibri" w:cs="Calibri"/>
          <w:lang w:eastAsia="it-IT"/>
        </w:rPr>
        <w:t xml:space="preserve">). </w:t>
      </w:r>
    </w:p>
    <w:p w14:paraId="22F39172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14:paraId="751F8B51" w14:textId="77777777" w:rsidR="00BB2AF8" w:rsidRPr="002A3F14" w:rsidRDefault="00BB2AF8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14:paraId="56309883" w14:textId="038DDAB4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E057EB">
        <w:rPr>
          <w:rFonts w:eastAsia="Calibri" w:cs="Calibri"/>
          <w:b/>
          <w:color w:val="000000"/>
          <w:lang w:eastAsia="it-IT"/>
        </w:rPr>
        <w:t>DIBASE 100000 U.I., 50000U.I., 25000 U.I. capsule rigide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14:paraId="2157BD9F" w14:textId="087FC4A8" w:rsidR="004241AC" w:rsidRPr="002A3F14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</w:t>
      </w:r>
      <w:r w:rsidR="004241AC" w:rsidRPr="002A3F14">
        <w:rPr>
          <w:rFonts w:eastAsia="Calibri" w:cs="Calibri"/>
          <w:lang w:eastAsia="it-IT"/>
        </w:rPr>
        <w:lastRenderedPageBreak/>
        <w:t xml:space="preserve">Farmacovigilanza e gli interventi finalizzati ad identificare, caratterizzare, prevenire o minimizzare i rischi correlati a </w:t>
      </w:r>
      <w:r w:rsidR="00E057EB">
        <w:rPr>
          <w:rFonts w:eastAsia="Calibri" w:cs="Calibri"/>
          <w:color w:val="000000"/>
          <w:lang w:eastAsia="it-IT"/>
        </w:rPr>
        <w:t>DIBASE 100000 U.I., 50000U.I., 25000 U.I. capsule rigide</w:t>
      </w:r>
      <w:r w:rsidR="004241AC" w:rsidRPr="007170D7">
        <w:rPr>
          <w:rFonts w:eastAsia="Calibri" w:cs="Calibri"/>
          <w:lang w:eastAsia="it-IT"/>
        </w:rPr>
        <w:t>.</w:t>
      </w:r>
    </w:p>
    <w:p w14:paraId="3E12430B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5DA2E55F" w14:textId="77777777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4D464853" w14:textId="55103AE9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r w:rsidR="00E057EB">
        <w:rPr>
          <w:rFonts w:eastAsia="Calibri" w:cs="Calibri"/>
          <w:b/>
          <w:color w:val="000000"/>
          <w:lang w:eastAsia="it-IT"/>
        </w:rPr>
        <w:t>DIBASE 100000 U.I., 50000U.I., 25000 U.I. capsule rigide</w:t>
      </w:r>
    </w:p>
    <w:p w14:paraId="1C5177B0" w14:textId="24C27C48"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B2AF8">
        <w:rPr>
          <w:rFonts w:eastAsia="Calibri" w:cs="Calibri"/>
          <w:bCs/>
          <w:iCs/>
          <w:lang w:eastAsia="it-IT"/>
        </w:rPr>
        <w:t xml:space="preserve">Il </w:t>
      </w:r>
      <w:r w:rsidR="00AE3294" w:rsidRPr="00AE3294">
        <w:rPr>
          <w:rFonts w:eastAsia="Calibri" w:cs="Calibri"/>
          <w:bCs/>
          <w:iCs/>
          <w:lang w:eastAsia="it-IT"/>
        </w:rPr>
        <w:t>10 dicembre 2021</w:t>
      </w:r>
      <w:r w:rsidRPr="00BB2AF8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r w:rsidR="00E057EB">
        <w:rPr>
          <w:rFonts w:eastAsia="Calibri" w:cs="Calibri"/>
          <w:color w:val="000000"/>
          <w:lang w:eastAsia="it-IT"/>
        </w:rPr>
        <w:t>DIBASE 100000 U.I., 50000U.I., 25000 U.I. capsule rigide</w:t>
      </w:r>
      <w:r w:rsidRPr="007170D7">
        <w:rPr>
          <w:rFonts w:eastAsia="Calibri" w:cs="Calibri"/>
          <w:bCs/>
          <w:lang w:eastAsia="it-IT"/>
        </w:rPr>
        <w:t>.</w:t>
      </w:r>
      <w:r w:rsidRPr="00CA3A1E">
        <w:rPr>
          <w:rFonts w:eastAsia="Calibri" w:cs="Calibri"/>
          <w:bCs/>
          <w:lang w:eastAsia="it-IT"/>
        </w:rPr>
        <w:t xml:space="preserve"> </w:t>
      </w:r>
    </w:p>
    <w:p w14:paraId="7C69651D" w14:textId="77777777"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725902FE" w14:textId="77777777" w:rsidR="004E5A39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14:paraId="5BD4B50B" w14:textId="764AD773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r w:rsidR="00E057EB">
        <w:rPr>
          <w:rFonts w:eastAsia="Calibri" w:cs="Calibri"/>
          <w:color w:val="000000"/>
          <w:lang w:eastAsia="it-IT"/>
        </w:rPr>
        <w:t>DIBASE 100000 U.I., 50000U.I., 25000 U.I. capsule rigide</w:t>
      </w:r>
      <w:r w:rsidR="007170D7">
        <w:rPr>
          <w:rFonts w:eastAsia="Calibri" w:cs="Calibri"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567615">
        <w:rPr>
          <w:rFonts w:eastAsia="Calibri" w:cs="Calibri"/>
          <w:lang w:eastAsia="it-IT"/>
        </w:rPr>
        <w:t>(</w:t>
      </w:r>
      <w:hyperlink r:id="rId6" w:history="1">
        <w:r w:rsidR="0056761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67615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14:paraId="0A32610F" w14:textId="77777777"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49C22BCE" w14:textId="77777777"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39174FE2" w14:textId="3714F14A"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</w:t>
      </w:r>
      <w:r w:rsidR="00B1186F">
        <w:rPr>
          <w:rFonts w:eastAsia="Calibri" w:cs="Calibri"/>
          <w:lang w:eastAsia="it-IT"/>
        </w:rPr>
        <w:t xml:space="preserve">data </w:t>
      </w:r>
      <w:r w:rsidR="00E124A7">
        <w:rPr>
          <w:rFonts w:eastAsia="Calibri" w:cs="Calibri"/>
          <w:lang w:eastAsia="it-IT"/>
        </w:rPr>
        <w:t>29/08/2022</w:t>
      </w:r>
      <w:r w:rsidRPr="002A3F14">
        <w:rPr>
          <w:rFonts w:eastAsia="Calibri" w:cs="Calibri"/>
          <w:lang w:eastAsia="it-IT"/>
        </w:rPr>
        <w:t xml:space="preserve">. </w:t>
      </w:r>
    </w:p>
    <w:p w14:paraId="4E6066F8" w14:textId="77777777" w:rsidR="004E5A39" w:rsidRDefault="004E5A39" w:rsidP="004E5A39">
      <w:pPr>
        <w:spacing w:after="0" w:line="240" w:lineRule="auto"/>
        <w:jc w:val="center"/>
        <w:rPr>
          <w:b/>
          <w:sz w:val="28"/>
        </w:rPr>
      </w:pPr>
    </w:p>
    <w:p w14:paraId="635B1813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8B784E4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7371FF8F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7765FDE4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1ECA183B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4A104169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6CAA38E7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5955D500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4CD94E2C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4798BA69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49343279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72812E1C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60D2E66D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15DEBFFD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1D77FEF7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1F7D0A19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1AF915AF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60C1A1AE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7F647882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4C700D6F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788DF7A8" w14:textId="77777777" w:rsidR="00D82E0C" w:rsidRDefault="00D82E0C" w:rsidP="004E5A39">
      <w:pPr>
        <w:spacing w:after="0" w:line="240" w:lineRule="auto"/>
        <w:jc w:val="center"/>
        <w:rPr>
          <w:b/>
          <w:sz w:val="28"/>
        </w:rPr>
      </w:pPr>
    </w:p>
    <w:p w14:paraId="62FB318A" w14:textId="77777777" w:rsidR="00D82E0C" w:rsidRDefault="00D82E0C" w:rsidP="004E5A39">
      <w:pPr>
        <w:spacing w:after="0" w:line="240" w:lineRule="auto"/>
        <w:jc w:val="center"/>
        <w:rPr>
          <w:b/>
          <w:sz w:val="28"/>
        </w:rPr>
      </w:pPr>
    </w:p>
    <w:p w14:paraId="2B9111F5" w14:textId="77777777" w:rsidR="00D82E0C" w:rsidRDefault="00D82E0C" w:rsidP="004E5A39">
      <w:pPr>
        <w:spacing w:after="0" w:line="240" w:lineRule="auto"/>
        <w:jc w:val="center"/>
        <w:rPr>
          <w:b/>
          <w:sz w:val="28"/>
        </w:rPr>
      </w:pPr>
    </w:p>
    <w:p w14:paraId="50954C18" w14:textId="77777777" w:rsidR="00D82E0C" w:rsidRDefault="00D82E0C" w:rsidP="004E5A39">
      <w:pPr>
        <w:spacing w:after="0" w:line="240" w:lineRule="auto"/>
        <w:jc w:val="center"/>
        <w:rPr>
          <w:b/>
          <w:sz w:val="28"/>
        </w:rPr>
      </w:pPr>
    </w:p>
    <w:p w14:paraId="152840EF" w14:textId="77777777" w:rsidR="00D82E0C" w:rsidRDefault="00D82E0C" w:rsidP="004E5A39">
      <w:pPr>
        <w:spacing w:after="0" w:line="240" w:lineRule="auto"/>
        <w:jc w:val="center"/>
        <w:rPr>
          <w:b/>
          <w:sz w:val="28"/>
        </w:rPr>
      </w:pPr>
    </w:p>
    <w:p w14:paraId="42055CD6" w14:textId="77777777" w:rsidR="00D82E0C" w:rsidRDefault="00D82E0C" w:rsidP="004E5A39">
      <w:pPr>
        <w:spacing w:after="0" w:line="240" w:lineRule="auto"/>
        <w:jc w:val="center"/>
        <w:rPr>
          <w:b/>
          <w:sz w:val="28"/>
        </w:rPr>
      </w:pPr>
    </w:p>
    <w:p w14:paraId="1427446D" w14:textId="77777777" w:rsidR="00D82E0C" w:rsidRDefault="00D82E0C" w:rsidP="004E5A39">
      <w:pPr>
        <w:spacing w:after="0" w:line="240" w:lineRule="auto"/>
        <w:jc w:val="center"/>
        <w:rPr>
          <w:b/>
          <w:sz w:val="28"/>
        </w:rPr>
      </w:pPr>
    </w:p>
    <w:p w14:paraId="17902CA0" w14:textId="77777777" w:rsidR="00510779" w:rsidRDefault="00510779" w:rsidP="004E5A39">
      <w:pPr>
        <w:spacing w:after="0" w:line="240" w:lineRule="auto"/>
        <w:jc w:val="center"/>
        <w:rPr>
          <w:ins w:id="3" w:author="Casagrande Valentina" w:date="2022-09-13T09:44:00Z"/>
          <w:b/>
          <w:sz w:val="28"/>
        </w:rPr>
      </w:pPr>
    </w:p>
    <w:p w14:paraId="7B2FAC55" w14:textId="77777777" w:rsidR="00510779" w:rsidRDefault="00510779" w:rsidP="004E5A39">
      <w:pPr>
        <w:spacing w:after="0" w:line="240" w:lineRule="auto"/>
        <w:jc w:val="center"/>
        <w:rPr>
          <w:ins w:id="4" w:author="Casagrande Valentina" w:date="2022-09-13T09:44:00Z"/>
          <w:b/>
          <w:sz w:val="28"/>
        </w:rPr>
      </w:pPr>
    </w:p>
    <w:p w14:paraId="01C03F0F" w14:textId="21EC240C" w:rsidR="004E5A39" w:rsidRDefault="004E5A39" w:rsidP="004E5A3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lastRenderedPageBreak/>
        <w:t>RELAZIONE PUBBLICA DI VALUTAZIONE</w:t>
      </w:r>
    </w:p>
    <w:p w14:paraId="473FCCDC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75A2E66B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056E8731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7C452110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031260D9" w14:textId="77777777" w:rsidR="004E5A39" w:rsidRPr="0033523E" w:rsidRDefault="004E5A39" w:rsidP="004E5A39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14:paraId="731A0606" w14:textId="77777777" w:rsidR="004E5A39" w:rsidRDefault="004E5A39" w:rsidP="004E5A39">
      <w:pPr>
        <w:spacing w:after="0" w:line="240" w:lineRule="auto"/>
        <w:jc w:val="both"/>
      </w:pPr>
    </w:p>
    <w:p w14:paraId="4865FFEE" w14:textId="77777777" w:rsidR="004E5A39" w:rsidRDefault="004E5A39" w:rsidP="004E5A39">
      <w:pPr>
        <w:spacing w:after="0" w:line="240" w:lineRule="auto"/>
        <w:jc w:val="both"/>
      </w:pPr>
    </w:p>
    <w:p w14:paraId="0C181FA9" w14:textId="77777777" w:rsidR="004E5A39" w:rsidRDefault="004E5A39" w:rsidP="004E5A39">
      <w:pPr>
        <w:spacing w:after="0" w:line="240" w:lineRule="auto"/>
        <w:jc w:val="both"/>
      </w:pPr>
    </w:p>
    <w:p w14:paraId="148353D7" w14:textId="77777777" w:rsidR="004E5A39" w:rsidRPr="008206E7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14:paraId="0D34107D" w14:textId="77777777" w:rsidR="004E5A39" w:rsidRPr="002A3F14" w:rsidRDefault="004E5A39" w:rsidP="004E5A39">
      <w:pPr>
        <w:spacing w:after="0" w:line="240" w:lineRule="auto"/>
        <w:jc w:val="both"/>
      </w:pPr>
    </w:p>
    <w:p w14:paraId="2169336D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14:paraId="5BE68FEC" w14:textId="77777777" w:rsidR="004E5A39" w:rsidRPr="0033523E" w:rsidRDefault="004E5A39" w:rsidP="004E5A39">
      <w:pPr>
        <w:pStyle w:val="Paragrafoelenco"/>
        <w:rPr>
          <w:b/>
        </w:rPr>
      </w:pPr>
    </w:p>
    <w:p w14:paraId="372C3AD5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14:paraId="36D9DF03" w14:textId="77777777" w:rsidR="004E5A39" w:rsidRPr="0033523E" w:rsidRDefault="004E5A39" w:rsidP="004E5A39">
      <w:pPr>
        <w:pStyle w:val="Paragrafoelenco"/>
        <w:rPr>
          <w:b/>
        </w:rPr>
      </w:pPr>
    </w:p>
    <w:p w14:paraId="5F4D4390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14:paraId="3225E479" w14:textId="77777777" w:rsidR="004E5A39" w:rsidRPr="0033523E" w:rsidRDefault="004E5A39" w:rsidP="004E5A39">
      <w:pPr>
        <w:pStyle w:val="Paragrafoelenco"/>
        <w:rPr>
          <w:b/>
        </w:rPr>
      </w:pPr>
    </w:p>
    <w:p w14:paraId="72BAC4C7" w14:textId="77777777" w:rsidR="004E5A39" w:rsidRPr="002E4DC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14:paraId="021C09CC" w14:textId="77777777" w:rsidR="004E5A39" w:rsidRDefault="004E5A39" w:rsidP="004E5A39">
      <w:pPr>
        <w:pStyle w:val="Paragrafoelenco"/>
        <w:spacing w:after="0" w:line="240" w:lineRule="auto"/>
        <w:ind w:left="1080"/>
        <w:jc w:val="both"/>
        <w:rPr>
          <w:b/>
        </w:rPr>
      </w:pPr>
    </w:p>
    <w:p w14:paraId="08B08232" w14:textId="77777777" w:rsidR="004E5A39" w:rsidRPr="00BC23E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14:paraId="767F7CA6" w14:textId="77777777" w:rsidR="004E5A39" w:rsidRDefault="004E5A39" w:rsidP="004E5A39"/>
    <w:p w14:paraId="13DDDDE4" w14:textId="77777777" w:rsidR="004E5A39" w:rsidRDefault="004E5A39" w:rsidP="004E5A39"/>
    <w:p w14:paraId="41962641" w14:textId="77777777" w:rsidR="004E5A39" w:rsidRDefault="004E5A39" w:rsidP="004E5A39"/>
    <w:p w14:paraId="38466ED2" w14:textId="77777777" w:rsidR="004E5A39" w:rsidRDefault="004E5A39" w:rsidP="004E5A39"/>
    <w:p w14:paraId="011634A7" w14:textId="77777777" w:rsidR="004E5A39" w:rsidRDefault="004E5A39" w:rsidP="004E5A39"/>
    <w:p w14:paraId="4BEE8D49" w14:textId="77777777" w:rsidR="004E5A39" w:rsidRDefault="004E5A39" w:rsidP="004E5A39"/>
    <w:p w14:paraId="19AF0037" w14:textId="77777777" w:rsidR="004E5A39" w:rsidRDefault="004E5A39" w:rsidP="004E5A39"/>
    <w:p w14:paraId="69A802FD" w14:textId="77777777" w:rsidR="004E5A39" w:rsidRDefault="004E5A39" w:rsidP="004E5A39"/>
    <w:p w14:paraId="6D8788E9" w14:textId="77777777" w:rsidR="004E5A39" w:rsidRDefault="004E5A39" w:rsidP="004E5A39"/>
    <w:p w14:paraId="039C4D28" w14:textId="77777777" w:rsidR="004E5A39" w:rsidRDefault="004E5A39" w:rsidP="004E5A39"/>
    <w:p w14:paraId="1E48AA69" w14:textId="77777777" w:rsidR="004E5A39" w:rsidRDefault="004E5A39" w:rsidP="004E5A39"/>
    <w:p w14:paraId="64BE3E6E" w14:textId="77777777" w:rsidR="00EF6711" w:rsidRDefault="00EF6711" w:rsidP="004E5A39"/>
    <w:p w14:paraId="716DFC51" w14:textId="77777777" w:rsidR="00EF6711" w:rsidRDefault="00EF6711" w:rsidP="004E5A39"/>
    <w:p w14:paraId="2375A105" w14:textId="77777777" w:rsidR="00EF6711" w:rsidRDefault="00EF6711" w:rsidP="004E5A39"/>
    <w:p w14:paraId="72AEFE60" w14:textId="77777777" w:rsidR="00CC52A3" w:rsidRDefault="00CC52A3" w:rsidP="004E5A39"/>
    <w:p w14:paraId="3E61A69B" w14:textId="77777777" w:rsidR="00CC52A3" w:rsidRDefault="00CC52A3" w:rsidP="004E5A39"/>
    <w:p w14:paraId="43415A5B" w14:textId="77777777" w:rsidR="00EF6711" w:rsidRDefault="00EF6711" w:rsidP="004E5A39"/>
    <w:p w14:paraId="3D342AED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EF6711">
        <w:rPr>
          <w:b/>
        </w:rPr>
        <w:lastRenderedPageBreak/>
        <w:t>INTRODUZIONE</w:t>
      </w:r>
    </w:p>
    <w:p w14:paraId="155FA615" w14:textId="4D2D16DF" w:rsidR="004E5A39" w:rsidRPr="00EF6711" w:rsidRDefault="004E5A39" w:rsidP="00EF6711">
      <w:pPr>
        <w:autoSpaceDE w:val="0"/>
        <w:autoSpaceDN w:val="0"/>
        <w:adjustRightInd w:val="0"/>
        <w:spacing w:after="0" w:line="240" w:lineRule="auto"/>
        <w:jc w:val="both"/>
      </w:pPr>
      <w:r w:rsidRPr="00EF6711">
        <w:t xml:space="preserve">Sulla base dei dati di qualità, sicurezza ed efficacia, l’AIFA ha rilasciato a </w:t>
      </w:r>
      <w:r w:rsidR="00D7254F">
        <w:t>Abiogen Pharma S.p.A.</w:t>
      </w:r>
      <w:r w:rsidR="00B1186F" w:rsidRPr="00EF6711">
        <w:t xml:space="preserve"> </w:t>
      </w:r>
      <w:r w:rsidRPr="00EF6711">
        <w:t xml:space="preserve">l’autorizzazione all’immissione in commercio (AIC) per il medicinale </w:t>
      </w:r>
      <w:r w:rsidR="00E057EB">
        <w:rPr>
          <w:rFonts w:eastAsia="Calibri" w:cs="Calibri"/>
          <w:color w:val="000000"/>
          <w:lang w:eastAsia="it-IT"/>
        </w:rPr>
        <w:t>DIBASE 100000 U.I., 50000U.I., 25000 U.I. capsule rigide</w:t>
      </w:r>
      <w:r w:rsidR="007170D7">
        <w:rPr>
          <w:rFonts w:eastAsia="Calibri" w:cs="Calibri"/>
          <w:bCs/>
          <w:iCs/>
          <w:lang w:eastAsia="it-IT"/>
        </w:rPr>
        <w:t xml:space="preserve"> </w:t>
      </w:r>
      <w:r w:rsidRPr="00EF6711">
        <w:rPr>
          <w:rFonts w:eastAsia="Calibri" w:cs="Calibri"/>
          <w:bCs/>
          <w:iCs/>
          <w:lang w:eastAsia="it-IT"/>
        </w:rPr>
        <w:t xml:space="preserve">il </w:t>
      </w:r>
      <w:r w:rsidR="00D7254F" w:rsidRPr="00D7254F">
        <w:rPr>
          <w:rFonts w:eastAsia="Calibri" w:cs="Calibri"/>
          <w:bCs/>
          <w:iCs/>
          <w:lang w:eastAsia="it-IT"/>
        </w:rPr>
        <w:t>10 dicembre 2021</w:t>
      </w:r>
      <w:r w:rsidR="009E0140" w:rsidRPr="00EF6711">
        <w:rPr>
          <w:rFonts w:eastAsia="Calibri" w:cs="Calibri"/>
          <w:bCs/>
          <w:iCs/>
          <w:lang w:eastAsia="it-IT"/>
        </w:rPr>
        <w:t>.</w:t>
      </w:r>
      <w:r w:rsidRPr="00EF6711">
        <w:t xml:space="preserve">  </w:t>
      </w:r>
    </w:p>
    <w:p w14:paraId="11734142" w14:textId="77777777" w:rsidR="004E5A39" w:rsidRPr="00EF6711" w:rsidRDefault="004E5A39" w:rsidP="00EF6711">
      <w:pPr>
        <w:spacing w:after="0" w:line="240" w:lineRule="auto"/>
        <w:jc w:val="both"/>
      </w:pPr>
    </w:p>
    <w:p w14:paraId="240B32BA" w14:textId="77777777" w:rsidR="00D7254F" w:rsidRDefault="00E057EB" w:rsidP="00D7254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DIBASE 100000 U.I., 50000U.I., 25000 U.I. capsule rigide</w:t>
      </w:r>
      <w:r w:rsidR="007170D7">
        <w:rPr>
          <w:rFonts w:eastAsia="Calibri" w:cs="Calibri"/>
          <w:bCs/>
          <w:iCs/>
          <w:lang w:eastAsia="it-IT"/>
        </w:rPr>
        <w:t xml:space="preserve"> </w:t>
      </w:r>
      <w:r w:rsidR="00EF6711" w:rsidRPr="00B7597D">
        <w:rPr>
          <w:rFonts w:eastAsia="Calibri" w:cs="Calibri"/>
          <w:color w:val="000000"/>
          <w:lang w:eastAsia="it-IT"/>
        </w:rPr>
        <w:t xml:space="preserve">può essere ottenuto solo su </w:t>
      </w:r>
      <w:r w:rsidR="00D7254F" w:rsidRPr="00D7254F">
        <w:rPr>
          <w:rFonts w:eastAsia="Calibri" w:cs="Calibri"/>
          <w:color w:val="000000"/>
          <w:lang w:eastAsia="it-IT"/>
        </w:rPr>
        <w:t>prescrizione da parte del medico (ricetta ripetibile).</w:t>
      </w:r>
    </w:p>
    <w:p w14:paraId="22446DE5" w14:textId="37CFA688" w:rsidR="004E5A39" w:rsidRPr="00EF6711" w:rsidRDefault="004E5A39" w:rsidP="00D7254F">
      <w:pPr>
        <w:autoSpaceDE w:val="0"/>
        <w:autoSpaceDN w:val="0"/>
        <w:adjustRightInd w:val="0"/>
        <w:spacing w:after="0" w:line="240" w:lineRule="auto"/>
        <w:jc w:val="both"/>
      </w:pPr>
      <w:r w:rsidRPr="00EF6711">
        <w:t>Questa procedura è stata presentata ai sensi dell’art.</w:t>
      </w:r>
      <w:r w:rsidR="00D7254F">
        <w:t xml:space="preserve"> 10</w:t>
      </w:r>
      <w:r w:rsidR="00445877">
        <w:t>a (uso consolidato)</w:t>
      </w:r>
      <w:r w:rsidRPr="00EF6711">
        <w:t xml:space="preserve"> della Direttiva 2001/83/EU </w:t>
      </w:r>
      <w:proofErr w:type="spellStart"/>
      <w:r w:rsidRPr="00EF6711">
        <w:t>s.m.i.</w:t>
      </w:r>
      <w:proofErr w:type="spellEnd"/>
    </w:p>
    <w:p w14:paraId="065275CA" w14:textId="77777777"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14:paraId="247D6BD9" w14:textId="55154EDA" w:rsidR="00A01AB1" w:rsidRPr="0042214D" w:rsidRDefault="00E057EB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i/>
          <w:sz w:val="20"/>
        </w:rPr>
      </w:pPr>
      <w:r>
        <w:rPr>
          <w:rFonts w:eastAsia="Calibri" w:cs="Calibri"/>
          <w:color w:val="000000"/>
          <w:lang w:eastAsia="it-IT"/>
        </w:rPr>
        <w:t>DIBASE 100000 U.I., 50000U.I., 25000 U.I. capsule rigide</w:t>
      </w:r>
      <w:r w:rsidR="004E5A39" w:rsidRPr="00EF6711">
        <w:rPr>
          <w:rFonts w:eastAsia="Calibri" w:cs="Calibri"/>
          <w:bCs/>
          <w:lang w:eastAsia="it-IT"/>
        </w:rPr>
        <w:t xml:space="preserve">, </w:t>
      </w:r>
      <w:r w:rsidR="00445877" w:rsidRPr="00085E85">
        <w:rPr>
          <w:rFonts w:eastAsia="Calibri" w:cs="Calibri"/>
          <w:color w:val="000000"/>
        </w:rPr>
        <w:t xml:space="preserve">il cui </w:t>
      </w:r>
      <w:r w:rsidR="00445877" w:rsidRPr="00085E85">
        <w:rPr>
          <w:color w:val="000000"/>
        </w:rPr>
        <w:t>c</w:t>
      </w:r>
      <w:r w:rsidR="00445877" w:rsidRPr="00085E85">
        <w:rPr>
          <w:iCs/>
        </w:rPr>
        <w:t xml:space="preserve">odice ATC è </w:t>
      </w:r>
      <w:r w:rsidR="00445877" w:rsidRPr="00085E85">
        <w:rPr>
          <w:rFonts w:ascii="Calibri" w:hAnsi="Calibri"/>
        </w:rPr>
        <w:t>A11CC05</w:t>
      </w:r>
      <w:r w:rsidR="00445877" w:rsidRPr="00085E85">
        <w:rPr>
          <w:iCs/>
        </w:rPr>
        <w:t xml:space="preserve">, </w:t>
      </w:r>
      <w:r w:rsidR="00445877" w:rsidRPr="00085E85">
        <w:rPr>
          <w:rFonts w:eastAsia="Calibri" w:cs="Calibri"/>
          <w:color w:val="000000"/>
        </w:rPr>
        <w:t xml:space="preserve">è un medicinale contenente il principio attivo </w:t>
      </w:r>
      <w:proofErr w:type="spellStart"/>
      <w:r w:rsidR="00445877" w:rsidRPr="00085E85">
        <w:rPr>
          <w:rFonts w:eastAsia="Calibri" w:cs="Calibri"/>
          <w:color w:val="000000"/>
        </w:rPr>
        <w:t>colecalciferolo</w:t>
      </w:r>
      <w:proofErr w:type="spellEnd"/>
      <w:r w:rsidR="00445877" w:rsidRPr="00085E85">
        <w:rPr>
          <w:rFonts w:eastAsia="Calibri" w:cs="Calibri"/>
          <w:color w:val="000000"/>
        </w:rPr>
        <w:t xml:space="preserve"> (vitaminaD</w:t>
      </w:r>
      <w:r w:rsidR="00445877" w:rsidRPr="00085E85">
        <w:rPr>
          <w:rFonts w:eastAsia="Calibri" w:cs="Calibri"/>
          <w:color w:val="000000"/>
          <w:sz w:val="24"/>
          <w:vertAlign w:val="subscript"/>
        </w:rPr>
        <w:t>3</w:t>
      </w:r>
      <w:r w:rsidR="00445877" w:rsidRPr="00085E85">
        <w:rPr>
          <w:rFonts w:eastAsia="Calibri" w:cs="Calibri"/>
          <w:color w:val="000000"/>
        </w:rPr>
        <w:t>) che viene convertito nella sua forma attiva, tramite due processi di idrossilazione nel fegato e nel rene.</w:t>
      </w:r>
      <w:r w:rsidR="00445877" w:rsidRPr="00085E85">
        <w:rPr>
          <w:rFonts w:cs="Calibri"/>
          <w:iCs/>
        </w:rPr>
        <w:t xml:space="preserve"> Esso</w:t>
      </w:r>
      <w:r w:rsidR="00445877" w:rsidRPr="00085E85">
        <w:rPr>
          <w:rFonts w:ascii="Calibri" w:hAnsi="Calibri"/>
        </w:rPr>
        <w:t xml:space="preserve"> svolge un ruolo fondamentale, insieme al paratormone (PTH) e alla calcitonina, nella regolazione dell'omeostasi del calcio e del fosfato. La Vitamina D</w:t>
      </w:r>
      <w:r w:rsidR="00445877" w:rsidRPr="00085E85">
        <w:rPr>
          <w:rFonts w:ascii="Calibri" w:hAnsi="Calibri"/>
          <w:vertAlign w:val="subscript"/>
        </w:rPr>
        <w:t>3</w:t>
      </w:r>
      <w:r w:rsidR="00445877" w:rsidRPr="00085E85">
        <w:rPr>
          <w:rFonts w:ascii="Calibri" w:hAnsi="Calibri"/>
        </w:rPr>
        <w:t>,</w:t>
      </w:r>
      <w:r w:rsidR="00445877" w:rsidRPr="00085E85">
        <w:rPr>
          <w:rFonts w:ascii="Calibri" w:hAnsi="Calibri"/>
          <w:vertAlign w:val="subscript"/>
        </w:rPr>
        <w:t xml:space="preserve"> </w:t>
      </w:r>
      <w:r w:rsidR="00445877" w:rsidRPr="00085E85">
        <w:rPr>
          <w:rFonts w:ascii="Calibri" w:hAnsi="Calibri"/>
        </w:rPr>
        <w:t>nella sua forma attiva,</w:t>
      </w:r>
      <w:r w:rsidR="00445877" w:rsidRPr="00085E85">
        <w:rPr>
          <w:rFonts w:cs="Calibri"/>
          <w:iCs/>
        </w:rPr>
        <w:t xml:space="preserve"> </w:t>
      </w:r>
      <w:r w:rsidR="00445877" w:rsidRPr="00085E85">
        <w:rPr>
          <w:rFonts w:ascii="Calibri" w:hAnsi="Calibri"/>
        </w:rPr>
        <w:t>favorisce l’assorbimento intestinale di calcio e fosfato e la mineralizzazione dell'osso; a livello del rene inibisce l'escrezione di calcio aumentandone il riassorbimento tubulare. Il rilascio di PTH è inibito direttamente dalla forma biologicamente attiva della vitamina D</w:t>
      </w:r>
      <w:r w:rsidR="00445877" w:rsidRPr="00085E85">
        <w:rPr>
          <w:rFonts w:ascii="Calibri" w:hAnsi="Calibri"/>
          <w:vertAlign w:val="subscript"/>
        </w:rPr>
        <w:t xml:space="preserve">3 </w:t>
      </w:r>
      <w:r w:rsidR="00445877" w:rsidRPr="00085E85">
        <w:rPr>
          <w:rFonts w:ascii="Calibri" w:hAnsi="Calibri"/>
        </w:rPr>
        <w:t>e indirettamente dall’aumentato assorbimento intestinale di calcio.</w:t>
      </w:r>
    </w:p>
    <w:p w14:paraId="7A9F36C6" w14:textId="77777777" w:rsidR="00EF6711" w:rsidRDefault="00EF671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75C58FE0" w14:textId="77777777" w:rsidR="00445877" w:rsidRPr="00580AFD" w:rsidRDefault="00445877" w:rsidP="0044587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DIBASE 25000 U.I. capsule rigide </w:t>
      </w:r>
      <w:r w:rsidRPr="00051F8C">
        <w:rPr>
          <w:rFonts w:eastAsia="Calibri" w:cs="Calibri"/>
          <w:lang w:eastAsia="it-IT"/>
        </w:rPr>
        <w:t>si usa</w:t>
      </w:r>
      <w:r>
        <w:rPr>
          <w:rFonts w:eastAsia="Calibri" w:cs="Calibri"/>
          <w:lang w:eastAsia="it-IT"/>
        </w:rPr>
        <w:t xml:space="preserve"> per la p</w:t>
      </w:r>
      <w:r w:rsidRPr="00580AFD">
        <w:rPr>
          <w:rFonts w:eastAsia="Calibri" w:cs="Calibri"/>
          <w:lang w:eastAsia="it-IT"/>
        </w:rPr>
        <w:t xml:space="preserve">revenzione della carenza di Vitamina D nell’adulto nei soli casi in cui l’aderenza terapeutica non sia ottenuta mediante la somministrazione giornaliera di bassi dosaggi di </w:t>
      </w:r>
      <w:proofErr w:type="spellStart"/>
      <w:r w:rsidRPr="00580AFD">
        <w:rPr>
          <w:rFonts w:eastAsia="Calibri" w:cs="Calibri"/>
          <w:lang w:eastAsia="it-IT"/>
        </w:rPr>
        <w:t>colecalciferolo</w:t>
      </w:r>
      <w:proofErr w:type="spellEnd"/>
      <w:r>
        <w:rPr>
          <w:rFonts w:eastAsia="Calibri" w:cs="Calibri"/>
          <w:lang w:eastAsia="it-IT"/>
        </w:rPr>
        <w:t xml:space="preserve"> e per il t</w:t>
      </w:r>
      <w:r w:rsidRPr="00580AFD">
        <w:rPr>
          <w:rFonts w:eastAsia="Calibri" w:cs="Calibri"/>
          <w:lang w:eastAsia="it-IT"/>
        </w:rPr>
        <w:t xml:space="preserve">rattamento della carenza di vitamina D nell’adulto. </w:t>
      </w:r>
    </w:p>
    <w:p w14:paraId="372D77EA" w14:textId="77777777" w:rsidR="00445877" w:rsidRDefault="00445877" w:rsidP="0044587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665E2971" w14:textId="77777777" w:rsidR="00445877" w:rsidRDefault="00445877" w:rsidP="0044587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  <w:r>
        <w:rPr>
          <w:rFonts w:eastAsia="Calibri" w:cs="Calibri"/>
          <w:color w:val="000000"/>
          <w:lang w:eastAsia="it-IT"/>
        </w:rPr>
        <w:t>DIBASE 100000 U.I. e 50000U.I capsule rigide si usano per il trattamento della carenza di vitamina D negli adulti.</w:t>
      </w:r>
    </w:p>
    <w:p w14:paraId="06AEFFE2" w14:textId="77777777" w:rsidR="004E5A39" w:rsidRDefault="004E5A39" w:rsidP="00EF6711">
      <w:pPr>
        <w:spacing w:after="0" w:line="240" w:lineRule="auto"/>
        <w:jc w:val="both"/>
      </w:pPr>
    </w:p>
    <w:p w14:paraId="029B28AB" w14:textId="5ECC5401" w:rsidR="0042214D" w:rsidRDefault="0042214D" w:rsidP="00EF6711">
      <w:pPr>
        <w:spacing w:after="0" w:line="240" w:lineRule="auto"/>
        <w:jc w:val="both"/>
      </w:pPr>
      <w:r w:rsidRPr="002500E2">
        <w:t xml:space="preserve">A supporto della richiesta di AIC di </w:t>
      </w:r>
      <w:r w:rsidR="00E057EB">
        <w:rPr>
          <w:rFonts w:eastAsia="Calibri" w:cs="Calibri"/>
          <w:color w:val="000000"/>
          <w:lang w:eastAsia="it-IT"/>
        </w:rPr>
        <w:t>DIBASE 100000 U.I., 50000U.I., 25000 U.I. capsule rigide</w:t>
      </w:r>
      <w:r w:rsidR="00CC52A3">
        <w:rPr>
          <w:rFonts w:eastAsia="Calibri" w:cs="Calibri"/>
          <w:color w:val="000000"/>
          <w:lang w:eastAsia="it-IT"/>
        </w:rPr>
        <w:t xml:space="preserve"> </w:t>
      </w:r>
      <w:r w:rsidRPr="002500E2">
        <w:t>sono stati forniti dati bibliografici; non sono stati condotti nuovi studi non clinici e clinici, approccio accettabile per un medicinale contenente un principio attivo per il quale è dimostrato un uso consolidato.</w:t>
      </w:r>
    </w:p>
    <w:p w14:paraId="1573D801" w14:textId="77777777" w:rsidR="0042214D" w:rsidRDefault="0042214D" w:rsidP="00EF6711">
      <w:pPr>
        <w:spacing w:after="0" w:line="240" w:lineRule="auto"/>
        <w:jc w:val="both"/>
      </w:pPr>
    </w:p>
    <w:p w14:paraId="18325477" w14:textId="77777777" w:rsidR="004E5A39" w:rsidRPr="00EF6711" w:rsidRDefault="004E5A39" w:rsidP="00EF6711">
      <w:pPr>
        <w:spacing w:after="0" w:line="240" w:lineRule="auto"/>
        <w:jc w:val="both"/>
      </w:pPr>
      <w:r w:rsidRPr="00EF6711">
        <w:t>Le officine coinvolte nella produzione sono conformi alle linee guida di Buona Pratica di Fabbricazione (</w:t>
      </w:r>
      <w:r w:rsidRPr="00EF6711">
        <w:rPr>
          <w:i/>
        </w:rPr>
        <w:t>Good Manufacturing Practice</w:t>
      </w:r>
      <w:r w:rsidRPr="00EF6711">
        <w:t xml:space="preserve"> - GMP). Le autorità regolatore competenti hanno rilasciato i certificati GMP per i siti di produzione sul territorio dell’Unione Europea.</w:t>
      </w:r>
    </w:p>
    <w:p w14:paraId="5DDF2941" w14:textId="77777777"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14:paraId="553E7C27" w14:textId="77777777" w:rsidR="004E5A39" w:rsidRPr="00EF6711" w:rsidRDefault="004E5A39" w:rsidP="00EF6711">
      <w:pPr>
        <w:spacing w:after="0" w:line="240" w:lineRule="auto"/>
        <w:jc w:val="both"/>
      </w:pPr>
      <w:r w:rsidRPr="00EF6711">
        <w:t>Il sistema di Farmacovigilanza descritto dal titolare dell’AIC è conforme ai requisiti previsti dalla normativa corrente. E’ stato presentato un Piano di gestione del rischio (</w:t>
      </w:r>
      <w:r w:rsidRPr="00EF6711">
        <w:rPr>
          <w:i/>
        </w:rPr>
        <w:t>Risk Management Plan</w:t>
      </w:r>
      <w:r w:rsidRPr="00EF6711">
        <w:t xml:space="preserve"> – RMP) accettabile.</w:t>
      </w:r>
    </w:p>
    <w:p w14:paraId="592DC054" w14:textId="77777777" w:rsidR="004E5A39" w:rsidRPr="00EF6711" w:rsidRDefault="004E5A39" w:rsidP="00EF6711">
      <w:pPr>
        <w:spacing w:after="0" w:line="240" w:lineRule="auto"/>
        <w:jc w:val="both"/>
      </w:pPr>
    </w:p>
    <w:p w14:paraId="4B384064" w14:textId="1627D525" w:rsidR="004E5A39" w:rsidRPr="00EF6711" w:rsidRDefault="004E5A39" w:rsidP="00EF6711">
      <w:pPr>
        <w:spacing w:after="0" w:line="240" w:lineRule="auto"/>
        <w:jc w:val="both"/>
      </w:pPr>
      <w:r w:rsidRPr="00EF6711">
        <w:t xml:space="preserve">Il titolare di AIC ha presentato una adeguata giustificazione della non presentazione della Valutazione del Rischio ambientale; questo approccio è accettabile in quanto </w:t>
      </w:r>
      <w:r w:rsidR="005E2CA3">
        <w:rPr>
          <w:rFonts w:eastAsia="Calibri" w:cs="Calibri"/>
          <w:color w:val="000000"/>
          <w:lang w:eastAsia="it-IT"/>
        </w:rPr>
        <w:t xml:space="preserve">DIBASE 100000 U.I., 50000U.I., 25000 U.I. capsule rigide </w:t>
      </w:r>
      <w:r w:rsidRPr="00EF6711">
        <w:t xml:space="preserve">contiene </w:t>
      </w:r>
      <w:r w:rsidR="00265B61">
        <w:t xml:space="preserve">un </w:t>
      </w:r>
      <w:r w:rsidRPr="00EF6711">
        <w:t>principi</w:t>
      </w:r>
      <w:r w:rsidR="00265B61">
        <w:t>o</w:t>
      </w:r>
      <w:r w:rsidRPr="00EF6711">
        <w:t xml:space="preserve"> attiv</w:t>
      </w:r>
      <w:r w:rsidR="00265B61">
        <w:t>o</w:t>
      </w:r>
      <w:r w:rsidRPr="00EF6711">
        <w:t xml:space="preserve"> not</w:t>
      </w:r>
      <w:r w:rsidR="00265B61">
        <w:t>o</w:t>
      </w:r>
      <w:r w:rsidRPr="00EF6711">
        <w:t xml:space="preserve"> present</w:t>
      </w:r>
      <w:r w:rsidR="00265B61">
        <w:t>e</w:t>
      </w:r>
      <w:r w:rsidRPr="00EF671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14:paraId="480B090E" w14:textId="77777777" w:rsidR="004E5A39" w:rsidRPr="00EF6711" w:rsidRDefault="004E5A39" w:rsidP="00EF6711">
      <w:pPr>
        <w:spacing w:after="0" w:line="240" w:lineRule="auto"/>
        <w:jc w:val="both"/>
      </w:pPr>
    </w:p>
    <w:p w14:paraId="6A6737EC" w14:textId="77777777" w:rsidR="004E5A39" w:rsidRPr="00EF6711" w:rsidRDefault="004E5A39" w:rsidP="00EF6711">
      <w:pPr>
        <w:spacing w:after="0" w:line="240" w:lineRule="auto"/>
        <w:jc w:val="both"/>
      </w:pPr>
    </w:p>
    <w:p w14:paraId="14D950C6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DI QUALITA’</w:t>
      </w:r>
    </w:p>
    <w:p w14:paraId="42397B3B" w14:textId="1266CC02" w:rsidR="004E5A39" w:rsidRPr="00EF6711" w:rsidRDefault="004E5A39" w:rsidP="00EF6711">
      <w:pPr>
        <w:spacing w:after="0" w:line="240" w:lineRule="auto"/>
        <w:jc w:val="both"/>
      </w:pPr>
      <w:r w:rsidRPr="00EF6711">
        <w:rPr>
          <w:b/>
        </w:rPr>
        <w:t>II.1 PRINCIPIO ATTIVO</w:t>
      </w:r>
    </w:p>
    <w:p w14:paraId="3601BD3B" w14:textId="77777777" w:rsidR="00E65FE0" w:rsidRDefault="00E65FE0" w:rsidP="00E65FE0">
      <w:pPr>
        <w:autoSpaceDE w:val="0"/>
        <w:autoSpaceDN w:val="0"/>
        <w:adjustRightInd w:val="0"/>
        <w:spacing w:after="0" w:line="240" w:lineRule="auto"/>
      </w:pPr>
      <w:r w:rsidRPr="00331C95">
        <w:rPr>
          <w:u w:val="single"/>
        </w:rPr>
        <w:t>Nome chimico</w:t>
      </w:r>
      <w:r w:rsidRPr="00331C95">
        <w:t xml:space="preserve">: </w:t>
      </w:r>
      <w:r>
        <w:t>(5Z,7E)-9,10-seco-cholesta-5,7,10(19)-trien-3</w:t>
      </w:r>
      <w:r>
        <w:rPr>
          <w:rFonts w:cstheme="minorHAnsi"/>
        </w:rPr>
        <w:t>β</w:t>
      </w:r>
      <w:r>
        <w:t>-</w:t>
      </w:r>
      <w:proofErr w:type="spellStart"/>
      <w:r>
        <w:t>ol</w:t>
      </w:r>
      <w:proofErr w:type="spellEnd"/>
    </w:p>
    <w:p w14:paraId="7BC55732" w14:textId="77777777" w:rsidR="00E65FE0" w:rsidRDefault="00E65FE0" w:rsidP="00E65FE0">
      <w:pPr>
        <w:autoSpaceDE w:val="0"/>
        <w:autoSpaceDN w:val="0"/>
        <w:adjustRightInd w:val="0"/>
        <w:spacing w:after="0" w:line="240" w:lineRule="auto"/>
      </w:pPr>
      <w:r>
        <w:t>9,10-Secocholesta-5,7,10(19)-trien-3-ol, (3</w:t>
      </w:r>
      <w:r>
        <w:rPr>
          <w:rFonts w:cstheme="minorHAnsi"/>
        </w:rPr>
        <w:t>β</w:t>
      </w:r>
      <w:r>
        <w:t>, 5Z,7E)</w:t>
      </w:r>
    </w:p>
    <w:p w14:paraId="5CAF2667" w14:textId="77777777" w:rsidR="00E65FE0" w:rsidRDefault="00E65FE0" w:rsidP="00E65FE0">
      <w:pPr>
        <w:autoSpaceDE w:val="0"/>
        <w:autoSpaceDN w:val="0"/>
        <w:adjustRightInd w:val="0"/>
        <w:spacing w:after="0" w:line="240" w:lineRule="auto"/>
      </w:pPr>
      <w:r w:rsidRPr="00FD0C63">
        <w:rPr>
          <w:u w:val="single"/>
        </w:rPr>
        <w:t>Struttura</w:t>
      </w:r>
      <w:r w:rsidRPr="00FD0C63">
        <w:t>:</w:t>
      </w:r>
    </w:p>
    <w:p w14:paraId="46612664" w14:textId="77777777" w:rsidR="00E65FE0" w:rsidRPr="00FD0C63" w:rsidRDefault="00E65FE0" w:rsidP="00E65FE0">
      <w:pPr>
        <w:autoSpaceDE w:val="0"/>
        <w:autoSpaceDN w:val="0"/>
        <w:adjustRightInd w:val="0"/>
        <w:spacing w:after="0" w:line="240" w:lineRule="auto"/>
      </w:pPr>
    </w:p>
    <w:p w14:paraId="180AB687" w14:textId="77777777" w:rsidR="00E65FE0" w:rsidRDefault="00E65FE0" w:rsidP="00E65FE0">
      <w:pPr>
        <w:spacing w:after="0" w:line="240" w:lineRule="auto"/>
        <w:jc w:val="center"/>
        <w:rPr>
          <w:noProof/>
          <w:highlight w:val="yellow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 wp14:anchorId="0DCD7971" wp14:editId="1EB899DA">
            <wp:extent cx="1319631" cy="1127830"/>
            <wp:effectExtent l="19050" t="0" r="0" b="0"/>
            <wp:docPr id="1" name="Immagine 1" descr="P:\_dp\804\XML-IN\Images\cf0072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804\XML-IN\Images\cf0072-b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408" cy="11302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E09179B" w14:textId="77777777" w:rsidR="00E65FE0" w:rsidRPr="00331C95" w:rsidRDefault="00E65FE0" w:rsidP="00E65FE0">
      <w:pPr>
        <w:spacing w:after="0" w:line="240" w:lineRule="auto"/>
        <w:jc w:val="both"/>
      </w:pPr>
      <w:r w:rsidRPr="00331C95">
        <w:rPr>
          <w:u w:val="single"/>
        </w:rPr>
        <w:t>Formula molecolare</w:t>
      </w:r>
      <w:r w:rsidRPr="00331C95">
        <w:t>:</w:t>
      </w:r>
      <w:r w:rsidRPr="00331C95">
        <w:rPr>
          <w:rStyle w:val="s1"/>
        </w:rPr>
        <w:t xml:space="preserve"> C</w:t>
      </w:r>
      <w:r w:rsidRPr="00331C95">
        <w:rPr>
          <w:rStyle w:val="s1"/>
          <w:vertAlign w:val="subscript"/>
        </w:rPr>
        <w:t>27</w:t>
      </w:r>
      <w:r w:rsidRPr="00331C95">
        <w:rPr>
          <w:rStyle w:val="s1"/>
        </w:rPr>
        <w:t>H</w:t>
      </w:r>
      <w:r w:rsidRPr="00331C95">
        <w:rPr>
          <w:rStyle w:val="s1"/>
          <w:vertAlign w:val="subscript"/>
        </w:rPr>
        <w:t>44</w:t>
      </w:r>
      <w:r w:rsidRPr="00331C95">
        <w:rPr>
          <w:rStyle w:val="s1"/>
        </w:rPr>
        <w:t>O</w:t>
      </w:r>
    </w:p>
    <w:p w14:paraId="6DDB88D8" w14:textId="77777777" w:rsidR="00E65FE0" w:rsidRPr="00886E8A" w:rsidRDefault="00E65FE0" w:rsidP="00E65FE0">
      <w:pPr>
        <w:spacing w:after="0" w:line="240" w:lineRule="auto"/>
        <w:jc w:val="both"/>
      </w:pPr>
      <w:r w:rsidRPr="00886E8A">
        <w:rPr>
          <w:u w:val="single"/>
        </w:rPr>
        <w:t>Peso molecolare</w:t>
      </w:r>
      <w:r w:rsidRPr="00886E8A">
        <w:t>:</w:t>
      </w:r>
      <w:r>
        <w:t xml:space="preserve"> </w:t>
      </w:r>
      <w:r w:rsidRPr="00886E8A">
        <w:rPr>
          <w:rStyle w:val="s1"/>
        </w:rPr>
        <w:t>384.6</w:t>
      </w:r>
      <w:r>
        <w:rPr>
          <w:rStyle w:val="s1"/>
        </w:rPr>
        <w:t>4</w:t>
      </w:r>
      <w:r w:rsidRPr="00886E8A">
        <w:rPr>
          <w:rStyle w:val="s1"/>
        </w:rPr>
        <w:t xml:space="preserve"> g/mol</w:t>
      </w:r>
    </w:p>
    <w:p w14:paraId="1A1DCA45" w14:textId="77777777" w:rsidR="00E65FE0" w:rsidRPr="00331C95" w:rsidRDefault="00E65FE0" w:rsidP="00E65FE0">
      <w:pPr>
        <w:spacing w:after="0" w:line="240" w:lineRule="auto"/>
        <w:jc w:val="both"/>
      </w:pPr>
      <w:r w:rsidRPr="00331C95">
        <w:rPr>
          <w:u w:val="single"/>
        </w:rPr>
        <w:t>CAS</w:t>
      </w:r>
      <w:r w:rsidRPr="00331C95">
        <w:t xml:space="preserve">: </w:t>
      </w:r>
      <w:r w:rsidRPr="00331C95">
        <w:rPr>
          <w:rStyle w:val="s1"/>
        </w:rPr>
        <w:t>[67-97-0]</w:t>
      </w:r>
    </w:p>
    <w:p w14:paraId="03E58007" w14:textId="77777777" w:rsidR="00E65FE0" w:rsidRPr="00331C95" w:rsidRDefault="00E65FE0" w:rsidP="00E65FE0">
      <w:pPr>
        <w:spacing w:after="0" w:line="240" w:lineRule="auto"/>
        <w:jc w:val="both"/>
      </w:pPr>
      <w:r w:rsidRPr="00331C95">
        <w:rPr>
          <w:u w:val="single"/>
        </w:rPr>
        <w:t>Aspetto</w:t>
      </w:r>
      <w:r w:rsidRPr="00331C95">
        <w:t xml:space="preserve">: </w:t>
      </w:r>
      <w:r>
        <w:t>cristalli</w:t>
      </w:r>
      <w:r w:rsidRPr="00331C95">
        <w:t xml:space="preserve"> bianc</w:t>
      </w:r>
      <w:r>
        <w:t>hi</w:t>
      </w:r>
      <w:r w:rsidRPr="00331C95">
        <w:t xml:space="preserve"> o quasi bianc</w:t>
      </w:r>
      <w:r>
        <w:t>hi</w:t>
      </w:r>
    </w:p>
    <w:p w14:paraId="166D408C" w14:textId="77777777" w:rsidR="00E65FE0" w:rsidRPr="00331C95" w:rsidRDefault="00E65FE0" w:rsidP="00E65FE0">
      <w:pPr>
        <w:spacing w:line="260" w:lineRule="atLeast"/>
        <w:jc w:val="both"/>
      </w:pPr>
      <w:r w:rsidRPr="00331C95">
        <w:rPr>
          <w:u w:val="single"/>
        </w:rPr>
        <w:t>Solubilità</w:t>
      </w:r>
      <w:r w:rsidRPr="00331C95">
        <w:t>:</w:t>
      </w:r>
      <w:r>
        <w:t xml:space="preserve"> </w:t>
      </w:r>
      <w:r w:rsidRPr="00331C95">
        <w:t xml:space="preserve">praticamente insolubile in acqua, molto solubile in etanolo 96%, solubile in </w:t>
      </w:r>
      <w:proofErr w:type="spellStart"/>
      <w:r w:rsidRPr="00331C95">
        <w:t>trimetilpentano</w:t>
      </w:r>
      <w:proofErr w:type="spellEnd"/>
      <w:r w:rsidRPr="00331C95">
        <w:t xml:space="preserve"> e negli oli grassi.</w:t>
      </w:r>
      <w:r>
        <w:t xml:space="preserve"> È sensibile all’aria, al calore e alla luce: le soluzioni senza la presenza di un antiossidante sono instabili e devono essere utilizzate immediatamente.</w:t>
      </w:r>
    </w:p>
    <w:p w14:paraId="7851F094" w14:textId="77777777" w:rsidR="00E65FE0" w:rsidRDefault="00E65FE0" w:rsidP="00E65FE0">
      <w:pPr>
        <w:spacing w:after="0" w:line="240" w:lineRule="auto"/>
        <w:jc w:val="both"/>
      </w:pPr>
      <w:r w:rsidRPr="00D654F7">
        <w:t xml:space="preserve">Il principio attivo </w:t>
      </w:r>
      <w:proofErr w:type="spellStart"/>
      <w:r w:rsidRPr="00D654F7">
        <w:t>colecalciferolo</w:t>
      </w:r>
      <w:proofErr w:type="spellEnd"/>
      <w:r w:rsidRPr="00D654F7">
        <w:t xml:space="preserve"> è presente in Farmacopea Europea e il Direttorato Europeo per la Qualità dei Medicinali (</w:t>
      </w:r>
      <w:proofErr w:type="spellStart"/>
      <w:r w:rsidRPr="00D654F7">
        <w:rPr>
          <w:i/>
        </w:rPr>
        <w:t>European</w:t>
      </w:r>
      <w:proofErr w:type="spellEnd"/>
      <w:r w:rsidRPr="00D654F7">
        <w:rPr>
          <w:i/>
        </w:rPr>
        <w:t xml:space="preserve"> </w:t>
      </w:r>
      <w:proofErr w:type="spellStart"/>
      <w:r w:rsidRPr="00D654F7">
        <w:rPr>
          <w:i/>
        </w:rPr>
        <w:t>Directorate</w:t>
      </w:r>
      <w:proofErr w:type="spellEnd"/>
      <w:r w:rsidRPr="00D654F7">
        <w:rPr>
          <w:i/>
        </w:rPr>
        <w:t xml:space="preserve"> for Quality of </w:t>
      </w:r>
      <w:proofErr w:type="spellStart"/>
      <w:r w:rsidRPr="00D654F7">
        <w:rPr>
          <w:i/>
        </w:rPr>
        <w:t>Medicinals</w:t>
      </w:r>
      <w:proofErr w:type="spellEnd"/>
      <w:r w:rsidRPr="00D654F7">
        <w:t xml:space="preserve"> – EDQM) ha rilasciato a</w:t>
      </w:r>
      <w:r>
        <w:t xml:space="preserve">l </w:t>
      </w:r>
      <w:r w:rsidRPr="00D654F7">
        <w:t>produttor</w:t>
      </w:r>
      <w:r>
        <w:t>e</w:t>
      </w:r>
      <w:r w:rsidRPr="00D654F7">
        <w:t xml:space="preserve"> propost</w:t>
      </w:r>
      <w:r>
        <w:t>o</w:t>
      </w:r>
      <w:r w:rsidRPr="00D654F7">
        <w:t xml:space="preserve"> il certificato di conformità alla Farmacopea Europea.</w:t>
      </w:r>
    </w:p>
    <w:p w14:paraId="7A876708" w14:textId="77777777" w:rsidR="00E65FE0" w:rsidRDefault="00E65FE0" w:rsidP="00E65FE0">
      <w:pPr>
        <w:spacing w:after="0" w:line="240" w:lineRule="auto"/>
        <w:jc w:val="both"/>
      </w:pPr>
    </w:p>
    <w:p w14:paraId="5D63BD7A" w14:textId="3788951E" w:rsidR="004E5A39" w:rsidRDefault="00E65FE0" w:rsidP="00E65FE0">
      <w:pPr>
        <w:spacing w:after="0" w:line="240" w:lineRule="auto"/>
        <w:jc w:val="both"/>
        <w:rPr>
          <w:highlight w:val="yellow"/>
        </w:rPr>
      </w:pPr>
      <w:r w:rsidRPr="00A72D8A">
        <w:t xml:space="preserve">Tutti gli aspetti di produzione e controllo sono coperti dal certificato di conformità alla Farmacopea Europea. </w:t>
      </w:r>
      <w:r w:rsidRPr="00F93450">
        <w:t>Il periodo di re</w:t>
      </w:r>
      <w:r>
        <w:t>-</w:t>
      </w:r>
      <w:r w:rsidRPr="00F93450">
        <w:t>test è definito in</w:t>
      </w:r>
      <w:r w:rsidRPr="00E35ACE">
        <w:t xml:space="preserve"> </w:t>
      </w:r>
      <w:r>
        <w:t>60</w:t>
      </w:r>
      <w:r w:rsidRPr="00E35ACE">
        <w:t xml:space="preserve"> mesi con conservazione a temperatura compresa tra 2°C e 8°C</w:t>
      </w:r>
      <w:r>
        <w:t>, quando confezionato in lattine di alluminio sotto gas inerte poste in scatole di cartone.</w:t>
      </w:r>
    </w:p>
    <w:p w14:paraId="31745180" w14:textId="77777777" w:rsidR="000B7AC8" w:rsidRPr="00EF6711" w:rsidRDefault="000B7AC8" w:rsidP="00EF6711">
      <w:pPr>
        <w:spacing w:after="0" w:line="240" w:lineRule="auto"/>
        <w:jc w:val="both"/>
      </w:pPr>
    </w:p>
    <w:p w14:paraId="56676D3F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II.2 PRODOTTO FINITO</w:t>
      </w:r>
    </w:p>
    <w:p w14:paraId="58D6EA3E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Descrizione e composizione</w:t>
      </w:r>
    </w:p>
    <w:p w14:paraId="6856661A" w14:textId="77777777" w:rsidR="00E65FE0" w:rsidRDefault="00E057EB" w:rsidP="00E65FE0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DIBASE 100000 U.I., 50000U.I., 25000 U.I. capsule rigide</w:t>
      </w:r>
      <w:r w:rsidR="000B7AC8">
        <w:rPr>
          <w:rFonts w:eastAsia="Calibri" w:cs="Calibri"/>
          <w:color w:val="000000"/>
          <w:lang w:eastAsia="it-IT"/>
        </w:rPr>
        <w:t xml:space="preserve"> è disponibile in </w:t>
      </w:r>
      <w:r w:rsidR="00E65FE0">
        <w:rPr>
          <w:rFonts w:eastAsia="Calibri" w:cs="Calibri"/>
          <w:color w:val="000000"/>
          <w:lang w:eastAsia="it-IT"/>
        </w:rPr>
        <w:t>capsule rigide contenenti 100000 U.I., 50000U.I., 25000 U.I. di principio attivo;</w:t>
      </w:r>
    </w:p>
    <w:p w14:paraId="47E53CFE" w14:textId="5597F1A0" w:rsidR="004E5A39" w:rsidRPr="00EF6711" w:rsidRDefault="004E5A39" w:rsidP="00EF6711">
      <w:pPr>
        <w:widowControl w:val="0"/>
        <w:spacing w:after="0" w:line="240" w:lineRule="auto"/>
        <w:jc w:val="both"/>
      </w:pPr>
    </w:p>
    <w:p w14:paraId="4061A867" w14:textId="6295B12B" w:rsidR="00B30431" w:rsidRDefault="004E5A39" w:rsidP="00EF6711">
      <w:pPr>
        <w:spacing w:after="0" w:line="240" w:lineRule="auto"/>
        <w:jc w:val="both"/>
      </w:pPr>
      <w:r w:rsidRPr="00EF6711">
        <w:t>Gli eccipienti</w:t>
      </w:r>
      <w:r w:rsidR="00E65FE0">
        <w:t xml:space="preserve"> di </w:t>
      </w:r>
      <w:proofErr w:type="spellStart"/>
      <w:r w:rsidR="00E65FE0">
        <w:t>Dibase</w:t>
      </w:r>
      <w:proofErr w:type="spellEnd"/>
      <w:r w:rsidR="00E65FE0">
        <w:t xml:space="preserve"> 25000 U.I. capsule rigide</w:t>
      </w:r>
      <w:r w:rsidRPr="00EF6711">
        <w:t xml:space="preserve"> sono</w:t>
      </w:r>
      <w:r w:rsidR="00E65FE0">
        <w:t>:</w:t>
      </w:r>
      <w:r w:rsidR="00171D3E" w:rsidRPr="00171D3E">
        <w:t xml:space="preserve"> olio di oliva raffinato, gelatina, titanio diossido (E 171), ossido di ferro giallo (E172), ossido di ferro nero (E172).</w:t>
      </w:r>
    </w:p>
    <w:p w14:paraId="4D460130" w14:textId="5C198F06" w:rsidR="00171D3E" w:rsidRPr="00EF6711" w:rsidRDefault="00171D3E" w:rsidP="00171D3E">
      <w:pPr>
        <w:spacing w:after="0" w:line="240" w:lineRule="auto"/>
        <w:jc w:val="both"/>
        <w:rPr>
          <w:b/>
          <w:bCs/>
        </w:rPr>
      </w:pPr>
      <w:r w:rsidRPr="00EF6711">
        <w:t>Gli eccipienti</w:t>
      </w:r>
      <w:r>
        <w:t xml:space="preserve"> di </w:t>
      </w:r>
      <w:proofErr w:type="spellStart"/>
      <w:r>
        <w:t>Dibase</w:t>
      </w:r>
      <w:proofErr w:type="spellEnd"/>
      <w:r>
        <w:t xml:space="preserve"> 50000 U.I. capsule rigide</w:t>
      </w:r>
      <w:r w:rsidRPr="00EF6711">
        <w:t xml:space="preserve"> sono</w:t>
      </w:r>
      <w:r>
        <w:t>:</w:t>
      </w:r>
      <w:r w:rsidRPr="00171D3E">
        <w:t xml:space="preserve"> olio di oliva raffinato, gelatina, titanio diossido (E 171), ossido di ferro rosso (E172).</w:t>
      </w:r>
    </w:p>
    <w:p w14:paraId="11A868BB" w14:textId="2472C2AD" w:rsidR="00171D3E" w:rsidRPr="00EF6711" w:rsidRDefault="00171D3E" w:rsidP="00171D3E">
      <w:pPr>
        <w:spacing w:after="0" w:line="240" w:lineRule="auto"/>
        <w:jc w:val="both"/>
        <w:rPr>
          <w:b/>
          <w:bCs/>
        </w:rPr>
      </w:pPr>
      <w:r w:rsidRPr="00EF6711">
        <w:t>Gli eccipienti</w:t>
      </w:r>
      <w:r>
        <w:t xml:space="preserve"> di </w:t>
      </w:r>
      <w:proofErr w:type="spellStart"/>
      <w:r>
        <w:t>Dibase</w:t>
      </w:r>
      <w:proofErr w:type="spellEnd"/>
      <w:r>
        <w:t xml:space="preserve"> 100000 U.I. capsule rigide</w:t>
      </w:r>
      <w:r w:rsidRPr="00EF6711">
        <w:t xml:space="preserve"> sono</w:t>
      </w:r>
      <w:r>
        <w:t>:</w:t>
      </w:r>
      <w:r w:rsidRPr="00171D3E">
        <w:t xml:space="preserve"> olio di oliva raffinato, gelatina, titanio diossido (E 171),  ossido di ferro rosso (E172), ossido di ferro nero (E172).</w:t>
      </w:r>
    </w:p>
    <w:p w14:paraId="23BAB888" w14:textId="77777777" w:rsidR="00171D3E" w:rsidRPr="00EF6711" w:rsidRDefault="00171D3E" w:rsidP="00EF6711">
      <w:pPr>
        <w:spacing w:after="0" w:line="240" w:lineRule="auto"/>
        <w:jc w:val="both"/>
        <w:rPr>
          <w:b/>
          <w:bCs/>
        </w:rPr>
      </w:pPr>
    </w:p>
    <w:p w14:paraId="224D40A7" w14:textId="7823D9D5" w:rsidR="000B7AC8" w:rsidRDefault="000B7AC8" w:rsidP="00EF6711">
      <w:pPr>
        <w:spacing w:after="0" w:line="240" w:lineRule="auto"/>
        <w:ind w:right="13"/>
        <w:jc w:val="both"/>
      </w:pPr>
      <w:r w:rsidRPr="00EF6711">
        <w:t>Tutti gli eccipienti sono conformi alla relativa monografia di Farmacopea Europea</w:t>
      </w:r>
      <w:r>
        <w:t>, ad eccezione di</w:t>
      </w:r>
      <w:r w:rsidR="00B56F0B" w:rsidRPr="00B56F0B">
        <w:t xml:space="preserve"> ossido di ferro giallo (E172), ossido di ferro nero (E172)</w:t>
      </w:r>
      <w:r w:rsidR="00B56F0B">
        <w:t xml:space="preserve"> e </w:t>
      </w:r>
      <w:r w:rsidR="00B56F0B" w:rsidRPr="00171D3E">
        <w:t>ossido di ferro rosso (E172)</w:t>
      </w:r>
      <w:r w:rsidR="00B56F0B">
        <w:t xml:space="preserve"> </w:t>
      </w:r>
      <w:r w:rsidR="000808A3">
        <w:t>conformi alla monografia della Farmacopea Americana – USP</w:t>
      </w:r>
    </w:p>
    <w:p w14:paraId="08B61D37" w14:textId="77777777" w:rsidR="000808A3" w:rsidRDefault="000808A3" w:rsidP="00EF6711">
      <w:pPr>
        <w:spacing w:after="0" w:line="240" w:lineRule="auto"/>
        <w:ind w:right="13"/>
        <w:jc w:val="both"/>
      </w:pPr>
    </w:p>
    <w:p w14:paraId="79B7D9C0" w14:textId="4C8A4EEE" w:rsidR="000808A3" w:rsidRDefault="000808A3" w:rsidP="000808A3">
      <w:pPr>
        <w:spacing w:after="0" w:line="240" w:lineRule="auto"/>
        <w:jc w:val="both"/>
        <w:rPr>
          <w:noProof/>
        </w:rPr>
      </w:pPr>
      <w:r w:rsidRPr="00F93450">
        <w:t xml:space="preserve">Il solo eccipiente di originale animale è </w:t>
      </w:r>
      <w:r>
        <w:t>la gelatina</w:t>
      </w:r>
      <w:r w:rsidRPr="00F93450">
        <w:t xml:space="preserve">; </w:t>
      </w:r>
      <w:r>
        <w:t xml:space="preserve">a tutti i produttori di gelatina utilizzati </w:t>
      </w:r>
      <w:r w:rsidRPr="00845AF1">
        <w:t>il Direttorato Europeo per la Qualità dei Medicinali (</w:t>
      </w:r>
      <w:proofErr w:type="spellStart"/>
      <w:r w:rsidRPr="00845AF1">
        <w:rPr>
          <w:i/>
        </w:rPr>
        <w:t>European</w:t>
      </w:r>
      <w:proofErr w:type="spellEnd"/>
      <w:r w:rsidRPr="00845AF1">
        <w:rPr>
          <w:i/>
        </w:rPr>
        <w:t xml:space="preserve"> </w:t>
      </w:r>
      <w:proofErr w:type="spellStart"/>
      <w:r w:rsidRPr="00845AF1">
        <w:rPr>
          <w:i/>
        </w:rPr>
        <w:t>Directorate</w:t>
      </w:r>
      <w:proofErr w:type="spellEnd"/>
      <w:r w:rsidRPr="00845AF1">
        <w:rPr>
          <w:i/>
        </w:rPr>
        <w:t xml:space="preserve"> for Quality of </w:t>
      </w:r>
      <w:proofErr w:type="spellStart"/>
      <w:r w:rsidRPr="00845AF1">
        <w:rPr>
          <w:i/>
        </w:rPr>
        <w:t>Medicnals</w:t>
      </w:r>
      <w:proofErr w:type="spellEnd"/>
      <w:r w:rsidRPr="00845AF1">
        <w:t xml:space="preserve"> – EDQM) ha</w:t>
      </w:r>
      <w:r>
        <w:t xml:space="preserve"> rilasciato</w:t>
      </w:r>
      <w:r w:rsidRPr="00845AF1">
        <w:t xml:space="preserve"> </w:t>
      </w:r>
      <w:r>
        <w:t>i</w:t>
      </w:r>
      <w:r w:rsidRPr="00845AF1">
        <w:t xml:space="preserve"> certificat</w:t>
      </w:r>
      <w:r>
        <w:t>i</w:t>
      </w:r>
      <w:r w:rsidRPr="00845AF1">
        <w:t xml:space="preserve"> di conformità alla Farmacopea Europea</w:t>
      </w:r>
      <w:r>
        <w:t xml:space="preserve"> che ne certificano la sicurezza d’uso.</w:t>
      </w:r>
      <w:r>
        <w:rPr>
          <w:noProof/>
        </w:rPr>
        <w:t xml:space="preserve"> </w:t>
      </w:r>
    </w:p>
    <w:p w14:paraId="1D29A538" w14:textId="77777777" w:rsidR="000808A3" w:rsidRPr="00EF6711" w:rsidRDefault="000808A3" w:rsidP="00EF6711">
      <w:pPr>
        <w:spacing w:after="0" w:line="240" w:lineRule="auto"/>
        <w:ind w:right="13"/>
        <w:jc w:val="both"/>
      </w:pPr>
    </w:p>
    <w:p w14:paraId="61B42298" w14:textId="77777777" w:rsidR="004E5A39" w:rsidRPr="00EF6711" w:rsidRDefault="004E5A39" w:rsidP="00EF6711">
      <w:pPr>
        <w:spacing w:after="0" w:line="240" w:lineRule="auto"/>
        <w:jc w:val="both"/>
      </w:pPr>
      <w:r w:rsidRPr="00EF6711">
        <w:t>Nessun eccipiente è ottenuto da organismi geneticamente modificati; non sono presenti eccipienti mai utilizzati nell’uomo.</w:t>
      </w:r>
    </w:p>
    <w:p w14:paraId="56A00579" w14:textId="77777777" w:rsidR="004E5A39" w:rsidRPr="00EF6711" w:rsidRDefault="004E5A39" w:rsidP="00EF6711">
      <w:pPr>
        <w:spacing w:after="0" w:line="240" w:lineRule="auto"/>
        <w:jc w:val="both"/>
      </w:pPr>
    </w:p>
    <w:p w14:paraId="53FECE25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Sviluppo farmaceutico</w:t>
      </w:r>
    </w:p>
    <w:p w14:paraId="71373D73" w14:textId="77777777" w:rsidR="004E5A39" w:rsidRPr="00EF6711" w:rsidRDefault="004E5A39" w:rsidP="00EF6711">
      <w:pPr>
        <w:spacing w:after="0" w:line="240" w:lineRule="auto"/>
        <w:jc w:val="both"/>
      </w:pPr>
      <w:r w:rsidRPr="00EF6711">
        <w:t>Sono stati forniti dettagli dello sviluppo farmaceutico e questi sono stati ritenuti soddisfacenti.</w:t>
      </w:r>
    </w:p>
    <w:p w14:paraId="21A83F50" w14:textId="77777777" w:rsidR="004E5A39" w:rsidRPr="00EF6711" w:rsidRDefault="004E5A39" w:rsidP="00EF6711">
      <w:pPr>
        <w:spacing w:after="0" w:line="240" w:lineRule="auto"/>
        <w:jc w:val="both"/>
      </w:pPr>
    </w:p>
    <w:p w14:paraId="4E9199D5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 xml:space="preserve">Produzione </w:t>
      </w:r>
    </w:p>
    <w:p w14:paraId="42C75BF1" w14:textId="77777777" w:rsidR="004E5A39" w:rsidRPr="00EF6711" w:rsidRDefault="004E5A39" w:rsidP="00EF6711">
      <w:pPr>
        <w:spacing w:after="0" w:line="240" w:lineRule="auto"/>
        <w:jc w:val="both"/>
      </w:pPr>
      <w:r w:rsidRPr="00EF6711">
        <w:t>Sono stati forniti una descrizione del metodo di produzione e la relativa flow-chart.</w:t>
      </w:r>
    </w:p>
    <w:p w14:paraId="751F050A" w14:textId="77777777" w:rsidR="004E5A39" w:rsidRPr="00EF6711" w:rsidRDefault="004E5A39" w:rsidP="00EF6711">
      <w:pPr>
        <w:spacing w:after="0" w:line="240" w:lineRule="auto"/>
        <w:jc w:val="both"/>
      </w:pPr>
      <w:r w:rsidRPr="00EF6711"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42113E54" w14:textId="77777777" w:rsidR="004E5A39" w:rsidRPr="00EF6711" w:rsidRDefault="004E5A39" w:rsidP="00EF6711">
      <w:pPr>
        <w:spacing w:after="0" w:line="240" w:lineRule="auto"/>
        <w:jc w:val="both"/>
      </w:pPr>
    </w:p>
    <w:p w14:paraId="2A90F35C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lastRenderedPageBreak/>
        <w:t>Specifiche del prodotto finito</w:t>
      </w:r>
    </w:p>
    <w:p w14:paraId="15D4D7E8" w14:textId="7AB11B08" w:rsidR="004E5A39" w:rsidRPr="00EF6711" w:rsidRDefault="004E5A39" w:rsidP="00EF6711">
      <w:pPr>
        <w:spacing w:after="0" w:line="240" w:lineRule="auto"/>
        <w:jc w:val="both"/>
      </w:pPr>
      <w:r w:rsidRPr="00EF6711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0808A3">
        <w:t>i diversi dosaggi del prodotti finito</w:t>
      </w:r>
      <w:r w:rsidRPr="00EF6711">
        <w:t>: questi dati dimostrano che i lotti prodotti sono in accordo alle specifiche proposte. Sono stati forniti, infine, certificati analitici per gli standard di riferimento utilizzati.</w:t>
      </w:r>
    </w:p>
    <w:p w14:paraId="216B9DB3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</w:p>
    <w:p w14:paraId="388D9B45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Contenitore</w:t>
      </w:r>
    </w:p>
    <w:p w14:paraId="2B8A653C" w14:textId="5771BB1F" w:rsidR="00BA0ACD" w:rsidRPr="00EF6711" w:rsidRDefault="00E057EB" w:rsidP="00EF6711">
      <w:pPr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DIBASE 100000 U.I., 50000U.I., 25000 U.I. capsule rigide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="004E5A39" w:rsidRPr="00EF6711">
        <w:t xml:space="preserve">è confezionato in </w:t>
      </w:r>
      <w:r w:rsidR="002F2C75" w:rsidRPr="002F2C75">
        <w:t>blister di PVC/PVDC/Al</w:t>
      </w:r>
    </w:p>
    <w:p w14:paraId="775A66FD" w14:textId="77777777" w:rsidR="004E5A39" w:rsidRPr="00EF6711" w:rsidRDefault="004E5A39" w:rsidP="00EF6711">
      <w:pPr>
        <w:spacing w:after="0" w:line="240" w:lineRule="auto"/>
        <w:jc w:val="both"/>
      </w:pPr>
      <w:r w:rsidRPr="00EF6711">
        <w:t>Sono state fornite specifiche e certificati analitici per tutti i componenti del confezionamento primario, che è adeguato per il medicinale.</w:t>
      </w:r>
    </w:p>
    <w:p w14:paraId="622E00F4" w14:textId="77777777" w:rsidR="00BA0ACD" w:rsidRPr="00EF6711" w:rsidRDefault="00BA0ACD" w:rsidP="00EF6711">
      <w:pPr>
        <w:spacing w:after="0" w:line="240" w:lineRule="auto"/>
        <w:jc w:val="both"/>
      </w:pPr>
    </w:p>
    <w:p w14:paraId="19E77306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Stabilità</w:t>
      </w:r>
    </w:p>
    <w:p w14:paraId="5F34739C" w14:textId="3365E823" w:rsidR="004E5A39" w:rsidRPr="00EF6711" w:rsidRDefault="004E5A39" w:rsidP="00EF6711">
      <w:pPr>
        <w:spacing w:after="0" w:line="240" w:lineRule="auto"/>
        <w:jc w:val="both"/>
      </w:pPr>
      <w:r w:rsidRPr="00EF6711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BF1821">
        <w:t>2</w:t>
      </w:r>
      <w:r w:rsidR="00265B61">
        <w:t xml:space="preserve"> anni</w:t>
      </w:r>
      <w:r w:rsidRPr="00EF6711">
        <w:t xml:space="preserve"> </w:t>
      </w:r>
      <w:r w:rsidR="000808A3">
        <w:t xml:space="preserve">con conservazione </w:t>
      </w:r>
      <w:r w:rsidR="00BF1821" w:rsidRPr="00501534">
        <w:t>nella confezione originale per tenere il medicinale al riparo dalla luce.</w:t>
      </w:r>
      <w:r w:rsidR="00BF1821">
        <w:t xml:space="preserve"> Il medicinale non deve essere congelato</w:t>
      </w:r>
      <w:r w:rsidR="00BA0ACD" w:rsidRPr="00EF6711">
        <w:t xml:space="preserve">. </w:t>
      </w:r>
    </w:p>
    <w:p w14:paraId="7A441DFB" w14:textId="77777777" w:rsidR="004E5A39" w:rsidRPr="00EF6711" w:rsidRDefault="004E5A39" w:rsidP="00EF6711">
      <w:pPr>
        <w:spacing w:after="0" w:line="240" w:lineRule="auto"/>
        <w:jc w:val="both"/>
      </w:pPr>
    </w:p>
    <w:p w14:paraId="223F1F1F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II.3 Discussione sugli aspetti di qualità</w:t>
      </w:r>
    </w:p>
    <w:p w14:paraId="6A99A254" w14:textId="37F9F1B2" w:rsidR="004E5A39" w:rsidRPr="00EF6711" w:rsidRDefault="004E5A39" w:rsidP="00EF6711">
      <w:pPr>
        <w:spacing w:after="0" w:line="240" w:lineRule="auto"/>
        <w:jc w:val="both"/>
      </w:pPr>
      <w:r w:rsidRPr="00EF6711">
        <w:t xml:space="preserve">Tutte le criticità evidenziate nel corso della valutazione sono state risolte e la qualità di </w:t>
      </w:r>
      <w:r w:rsidR="00E057EB">
        <w:rPr>
          <w:rFonts w:eastAsia="Calibri" w:cs="Calibri"/>
          <w:color w:val="000000"/>
          <w:lang w:eastAsia="it-IT"/>
        </w:rPr>
        <w:t>DIBASE 100000 U.I., 50000U.I., 25000 U.I. capsule rigide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è considerata adeguata. Non ci sono obiezioni per l’approvazione di </w:t>
      </w:r>
      <w:r w:rsidR="00895997">
        <w:rPr>
          <w:rFonts w:eastAsia="Calibri" w:cs="Calibri"/>
          <w:color w:val="000000"/>
          <w:lang w:eastAsia="it-IT"/>
        </w:rPr>
        <w:t>DIBASE 100000 U.I., 50000U.I., 25000 U.I. capsule rigide</w:t>
      </w:r>
      <w:r w:rsidR="00265B61" w:rsidRPr="00EF6711">
        <w:t xml:space="preserve"> </w:t>
      </w:r>
      <w:r w:rsidRPr="00EF6711">
        <w:t>dal punto di vista chimico-farmaceutico.</w:t>
      </w:r>
    </w:p>
    <w:p w14:paraId="22F567F4" w14:textId="77777777" w:rsidR="004E5A39" w:rsidRPr="00EF6711" w:rsidRDefault="004E5A39" w:rsidP="00EF6711">
      <w:pPr>
        <w:spacing w:after="0" w:line="240" w:lineRule="auto"/>
        <w:jc w:val="both"/>
      </w:pPr>
    </w:p>
    <w:p w14:paraId="3BA1C3A6" w14:textId="77777777" w:rsidR="004E5A39" w:rsidRPr="00EF6711" w:rsidRDefault="004E5A39" w:rsidP="00EF6711">
      <w:pPr>
        <w:spacing w:after="0" w:line="240" w:lineRule="auto"/>
        <w:jc w:val="both"/>
      </w:pPr>
    </w:p>
    <w:p w14:paraId="47DB8023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NON CLINICI</w:t>
      </w:r>
    </w:p>
    <w:p w14:paraId="7516C956" w14:textId="6845D7C5" w:rsidR="00E95D66" w:rsidRDefault="00E95D66" w:rsidP="00E95D66">
      <w:pPr>
        <w:spacing w:after="0" w:line="240" w:lineRule="auto"/>
        <w:jc w:val="both"/>
      </w:pPr>
      <w:r w:rsidRPr="00B200B8">
        <w:t xml:space="preserve">Le proprietà farmacodinamiche, farmacocinetiche e tossicologiche di </w:t>
      </w:r>
      <w:proofErr w:type="spellStart"/>
      <w:r w:rsidRPr="00B200B8">
        <w:t>colecalciferolo</w:t>
      </w:r>
      <w:proofErr w:type="spellEnd"/>
      <w:r w:rsidRPr="00B200B8">
        <w:t xml:space="preserve"> sono ben conosciute;</w:t>
      </w:r>
      <w:r>
        <w:t xml:space="preserve"> pertanto, non sono richiesti ulteriori studi non clinici. Il richiedente l’AIC ha presentato una </w:t>
      </w:r>
      <w:proofErr w:type="spellStart"/>
      <w:r>
        <w:t>overview</w:t>
      </w:r>
      <w:proofErr w:type="spellEnd"/>
      <w:r>
        <w:t xml:space="preserve"> redatta da un esperto qualificato che ha fornito una approfondita rassegna dei dati bibliografici farmacologici, farmacocinetici e tossicologici di </w:t>
      </w:r>
      <w:proofErr w:type="spellStart"/>
      <w:r>
        <w:t>colecalciferolo</w:t>
      </w:r>
      <w:proofErr w:type="spellEnd"/>
      <w:r>
        <w:t>.</w:t>
      </w:r>
    </w:p>
    <w:p w14:paraId="0636DCFC" w14:textId="77777777" w:rsidR="00E95D66" w:rsidRDefault="00E95D66" w:rsidP="00E95D66">
      <w:pPr>
        <w:spacing w:after="0" w:line="240" w:lineRule="auto"/>
        <w:jc w:val="both"/>
      </w:pPr>
      <w:r>
        <w:t>Non ci sono obiezioni per l’approvazione dal punto di vista non clinico.</w:t>
      </w:r>
    </w:p>
    <w:p w14:paraId="707CB824" w14:textId="01C86307" w:rsidR="004E5A39" w:rsidRPr="00EF6711" w:rsidRDefault="004E5A39" w:rsidP="00E95D66">
      <w:pPr>
        <w:spacing w:after="0" w:line="240" w:lineRule="auto"/>
        <w:jc w:val="both"/>
      </w:pPr>
    </w:p>
    <w:p w14:paraId="7BB12C7E" w14:textId="77777777" w:rsidR="004E5A39" w:rsidRPr="00EF6711" w:rsidRDefault="004E5A39" w:rsidP="00EF6711">
      <w:pPr>
        <w:spacing w:after="0" w:line="240" w:lineRule="auto"/>
        <w:jc w:val="both"/>
      </w:pPr>
    </w:p>
    <w:p w14:paraId="5704E1DF" w14:textId="6F6A4F62" w:rsidR="004E5A39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CLINICI</w:t>
      </w:r>
    </w:p>
    <w:p w14:paraId="5C744C06" w14:textId="77777777" w:rsidR="000B30C2" w:rsidRPr="000B30C2" w:rsidRDefault="000B30C2" w:rsidP="000B30C2">
      <w:pPr>
        <w:spacing w:after="0" w:line="240" w:lineRule="auto"/>
        <w:ind w:left="1080"/>
        <w:jc w:val="both"/>
        <w:rPr>
          <w:b/>
        </w:rPr>
      </w:pPr>
    </w:p>
    <w:p w14:paraId="5E854CAC" w14:textId="77777777" w:rsidR="000B30C2" w:rsidRPr="000B30C2" w:rsidRDefault="000B30C2" w:rsidP="000B30C2">
      <w:pPr>
        <w:spacing w:after="0" w:line="240" w:lineRule="auto"/>
        <w:ind w:right="6"/>
        <w:jc w:val="both"/>
        <w:rPr>
          <w:rFonts w:eastAsia="Calibri" w:cs="Calibri"/>
          <w:color w:val="000000"/>
          <w:lang w:eastAsia="it-IT"/>
        </w:rPr>
      </w:pPr>
      <w:r w:rsidRPr="000B30C2">
        <w:rPr>
          <w:rFonts w:eastAsia="Calibri" w:cs="Calibri"/>
          <w:color w:val="000000"/>
          <w:lang w:eastAsia="it-IT"/>
        </w:rPr>
        <w:t xml:space="preserve">DIBASE 25000 U.I. capsule rigide si usa per la prevenzione della carenza di Vitamina D nell’adulto nei soli casi in cui l’aderenza terapeutica non sia ottenuta mediante la somministrazione giornaliera di bassi dosaggi di </w:t>
      </w:r>
      <w:proofErr w:type="spellStart"/>
      <w:r w:rsidRPr="000B30C2">
        <w:rPr>
          <w:rFonts w:eastAsia="Calibri" w:cs="Calibri"/>
          <w:color w:val="000000"/>
          <w:lang w:eastAsia="it-IT"/>
        </w:rPr>
        <w:t>colecalciferolo</w:t>
      </w:r>
      <w:proofErr w:type="spellEnd"/>
      <w:r w:rsidRPr="000B30C2">
        <w:rPr>
          <w:rFonts w:eastAsia="Calibri" w:cs="Calibri"/>
          <w:color w:val="000000"/>
          <w:lang w:eastAsia="it-IT"/>
        </w:rPr>
        <w:t xml:space="preserve"> e per il trattamento della carenza di vitamina D nell’adulto. </w:t>
      </w:r>
    </w:p>
    <w:p w14:paraId="3ADB5CD8" w14:textId="77777777" w:rsidR="000B30C2" w:rsidRPr="000B30C2" w:rsidRDefault="000B30C2" w:rsidP="000B30C2">
      <w:pPr>
        <w:spacing w:after="0" w:line="240" w:lineRule="auto"/>
        <w:ind w:right="6"/>
        <w:jc w:val="both"/>
        <w:rPr>
          <w:rFonts w:eastAsia="Calibri" w:cs="Calibri"/>
          <w:color w:val="000000"/>
          <w:lang w:eastAsia="it-IT"/>
        </w:rPr>
      </w:pPr>
    </w:p>
    <w:p w14:paraId="243F57BA" w14:textId="77777777" w:rsidR="000B30C2" w:rsidRDefault="000B30C2" w:rsidP="000B30C2">
      <w:pPr>
        <w:spacing w:after="0" w:line="240" w:lineRule="auto"/>
        <w:ind w:right="6"/>
        <w:jc w:val="both"/>
        <w:rPr>
          <w:rFonts w:eastAsia="Calibri" w:cs="Calibri"/>
          <w:color w:val="000000"/>
          <w:lang w:eastAsia="it-IT"/>
        </w:rPr>
      </w:pPr>
      <w:r w:rsidRPr="000B30C2">
        <w:rPr>
          <w:rFonts w:eastAsia="Calibri" w:cs="Calibri"/>
          <w:color w:val="000000"/>
          <w:lang w:eastAsia="it-IT"/>
        </w:rPr>
        <w:t>DIBASE 100000 U.I. e 50000U.I capsule rigide si usano per il trattamento della carenza di vitamina D negli adulti.</w:t>
      </w:r>
    </w:p>
    <w:p w14:paraId="242C2AA6" w14:textId="77777777" w:rsidR="000B30C2" w:rsidRDefault="000B30C2" w:rsidP="000B30C2">
      <w:pPr>
        <w:spacing w:after="0" w:line="240" w:lineRule="auto"/>
        <w:ind w:right="6"/>
        <w:jc w:val="both"/>
        <w:rPr>
          <w:rFonts w:eastAsia="Calibri" w:cs="Calibri"/>
          <w:color w:val="000000"/>
          <w:lang w:eastAsia="it-IT"/>
        </w:rPr>
      </w:pPr>
    </w:p>
    <w:p w14:paraId="1D859612" w14:textId="2D154606" w:rsidR="004E5A39" w:rsidRPr="00EF6711" w:rsidRDefault="004E5A39" w:rsidP="000B30C2">
      <w:pPr>
        <w:spacing w:after="0" w:line="240" w:lineRule="auto"/>
        <w:ind w:right="6"/>
        <w:jc w:val="both"/>
        <w:rPr>
          <w:b/>
        </w:rPr>
      </w:pPr>
      <w:r w:rsidRPr="00EF6711">
        <w:rPr>
          <w:b/>
        </w:rPr>
        <w:t>Posologia e modalità di somministrazione</w:t>
      </w:r>
    </w:p>
    <w:p w14:paraId="28DAECEF" w14:textId="77777777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t>Le informazioni sulla posologia e sulle modalità di somministrazione sono riportate nel Riassunto delle Caratteristiche del Prodotto pubblicato sul sito dell’Agenzia Italiana del Farmaco - AIFA /</w:t>
      </w:r>
      <w:r w:rsidRPr="00EF6711">
        <w:rPr>
          <w:rFonts w:eastAsia="Calibri" w:cs="Calibri"/>
          <w:lang w:eastAsia="it-IT"/>
        </w:rPr>
        <w:t>(</w:t>
      </w:r>
      <w:hyperlink r:id="rId8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14:paraId="71C04FBC" w14:textId="77777777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14:paraId="79BFC100" w14:textId="77777777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EF6711">
        <w:rPr>
          <w:rFonts w:eastAsia="Calibri" w:cs="Calibri"/>
          <w:b/>
          <w:lang w:eastAsia="it-IT"/>
        </w:rPr>
        <w:t>Tossicologia</w:t>
      </w:r>
    </w:p>
    <w:p w14:paraId="4C5C17CF" w14:textId="2C3EED3B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rPr>
          <w:rFonts w:eastAsia="Calibri" w:cs="Calibri"/>
          <w:lang w:eastAsia="it-IT"/>
        </w:rPr>
        <w:t xml:space="preserve">La tossicologia di </w:t>
      </w:r>
      <w:proofErr w:type="spellStart"/>
      <w:r w:rsidR="000B30C2">
        <w:t>colecalciferolo</w:t>
      </w:r>
      <w:proofErr w:type="spellEnd"/>
      <w:r w:rsidRPr="00EF6711">
        <w:t xml:space="preserve"> </w:t>
      </w:r>
      <w:r w:rsidRPr="00EF6711">
        <w:rPr>
          <w:rFonts w:eastAsia="Calibri" w:cs="Calibri"/>
          <w:lang w:eastAsia="it-IT"/>
        </w:rPr>
        <w:t>è ben conosciuta; non è stato necessario presentare ulteriori dati.</w:t>
      </w:r>
    </w:p>
    <w:p w14:paraId="040A2EF4" w14:textId="77777777" w:rsidR="004E5A39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14:paraId="3A7163E5" w14:textId="77777777" w:rsidR="005049A1" w:rsidRPr="009F5FC7" w:rsidRDefault="005049A1" w:rsidP="005049A1">
      <w:pPr>
        <w:spacing w:after="0" w:line="240" w:lineRule="auto"/>
        <w:jc w:val="both"/>
        <w:rPr>
          <w:rFonts w:cs="Arial"/>
          <w:b/>
        </w:rPr>
      </w:pPr>
      <w:r w:rsidRPr="009F5FC7">
        <w:rPr>
          <w:rFonts w:cs="Arial"/>
          <w:b/>
        </w:rPr>
        <w:t>Efficacia e sicurezza clinica</w:t>
      </w:r>
    </w:p>
    <w:p w14:paraId="678D628B" w14:textId="31D740EE" w:rsidR="009506C6" w:rsidRDefault="009506C6" w:rsidP="009506C6">
      <w:pPr>
        <w:spacing w:after="0" w:line="240" w:lineRule="auto"/>
        <w:jc w:val="both"/>
        <w:rPr>
          <w:rFonts w:cs="Arial"/>
        </w:rPr>
      </w:pPr>
      <w:r w:rsidRPr="008A3597">
        <w:rPr>
          <w:rFonts w:cs="Arial"/>
        </w:rPr>
        <w:t>L’</w:t>
      </w:r>
      <w:proofErr w:type="spellStart"/>
      <w:r w:rsidRPr="008A3597">
        <w:rPr>
          <w:rFonts w:cs="Arial"/>
        </w:rPr>
        <w:t>overview</w:t>
      </w:r>
      <w:proofErr w:type="spellEnd"/>
      <w:r w:rsidRPr="008A3597">
        <w:rPr>
          <w:rFonts w:cs="Arial"/>
        </w:rPr>
        <w:t xml:space="preserve"> clinica è stata </w:t>
      </w:r>
      <w:r w:rsidRPr="008A3597">
        <w:t xml:space="preserve">redatta da un esperto qualificato che ha fornito una rassegna dei dati bibliografici relativi all’efficacia e alla sicurezza del </w:t>
      </w:r>
      <w:proofErr w:type="spellStart"/>
      <w:r w:rsidRPr="008A3597">
        <w:t>colecalciferolo</w:t>
      </w:r>
      <w:proofErr w:type="spellEnd"/>
      <w:r w:rsidRPr="008A3597">
        <w:t xml:space="preserve">. </w:t>
      </w:r>
      <w:r w:rsidRPr="008A3597">
        <w:rPr>
          <w:rFonts w:cs="Arial"/>
        </w:rPr>
        <w:t xml:space="preserve">Nella valutazione del profilo di efficacia e sicurezza di </w:t>
      </w:r>
      <w:r>
        <w:rPr>
          <w:rFonts w:eastAsia="Calibri" w:cs="Calibri"/>
          <w:color w:val="000000"/>
          <w:lang w:eastAsia="it-IT"/>
        </w:rPr>
        <w:t>DIBASE 100000 U.I., 50000U.I., 25000 U.I. capsule rigide</w:t>
      </w:r>
      <w:r w:rsidRPr="008A3597">
        <w:rPr>
          <w:rFonts w:cs="Arial"/>
        </w:rPr>
        <w:t xml:space="preserve"> si è tenuto conto delle nuove evidenze scientifiche sull’effetto degli alti dosaggi della vitamina D sulla densità minerale ossea volumetrica e sul rischio di cadute e delle recenti linee guida europee. </w:t>
      </w:r>
    </w:p>
    <w:p w14:paraId="73318D3F" w14:textId="77777777" w:rsidR="006727BD" w:rsidRDefault="006727BD" w:rsidP="006727BD">
      <w:pPr>
        <w:spacing w:after="0" w:line="240" w:lineRule="auto"/>
        <w:ind w:right="6"/>
        <w:jc w:val="both"/>
        <w:rPr>
          <w:rFonts w:eastAsia="Calibri" w:cs="Calibri"/>
          <w:b/>
          <w:i/>
          <w:sz w:val="20"/>
          <w:highlight w:val="green"/>
          <w:lang w:eastAsia="it-IT"/>
        </w:rPr>
      </w:pPr>
    </w:p>
    <w:p w14:paraId="0B60C5EB" w14:textId="77777777" w:rsidR="005049A1" w:rsidRDefault="005049A1" w:rsidP="00EF6711">
      <w:pPr>
        <w:spacing w:after="0" w:line="240" w:lineRule="auto"/>
        <w:jc w:val="both"/>
        <w:rPr>
          <w:highlight w:val="cyan"/>
        </w:rPr>
      </w:pPr>
    </w:p>
    <w:p w14:paraId="1A957FAC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Piano di Valutazione del Rischio (</w:t>
      </w:r>
      <w:r w:rsidRPr="00EF6711">
        <w:rPr>
          <w:b/>
          <w:i/>
        </w:rPr>
        <w:t>Risk Management Plan</w:t>
      </w:r>
      <w:r w:rsidRPr="00EF6711">
        <w:rPr>
          <w:b/>
        </w:rPr>
        <w:t xml:space="preserve"> - RMP)</w:t>
      </w:r>
    </w:p>
    <w:p w14:paraId="744F9EE8" w14:textId="3D890109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E’ stato presentato un RMP in accordo a quanto previsto dalla Direttiva 2001/83/EU </w:t>
      </w:r>
      <w:proofErr w:type="spellStart"/>
      <w:r w:rsidRPr="00EF6711">
        <w:t>s.m.i.</w:t>
      </w:r>
      <w:proofErr w:type="spellEnd"/>
      <w:r w:rsidRPr="00EF6711">
        <w:t xml:space="preserve"> che descrive le attività di farmacovigilanza e gli interventi definiti al fine di identificare, caratterizzare, prevenire o minimizzare i rischi collegati all’uso di </w:t>
      </w:r>
      <w:r w:rsidR="00E057EB">
        <w:rPr>
          <w:rFonts w:eastAsia="Calibri" w:cs="Calibri"/>
          <w:color w:val="000000"/>
          <w:lang w:eastAsia="it-IT"/>
        </w:rPr>
        <w:t>DIBASE 100000 U.I., 50000U.I., 25000 U.I. capsule rigide</w:t>
      </w:r>
      <w:r w:rsidRPr="00EF6711">
        <w:t>.</w:t>
      </w:r>
    </w:p>
    <w:p w14:paraId="2D9017AE" w14:textId="77777777" w:rsidR="00265B61" w:rsidRDefault="00265B61" w:rsidP="00265B61">
      <w:pPr>
        <w:pStyle w:val="Paragrafoelenco"/>
        <w:spacing w:after="0" w:line="240" w:lineRule="auto"/>
        <w:ind w:left="0"/>
        <w:jc w:val="both"/>
      </w:pPr>
      <w:r w:rsidRPr="008E4526">
        <w:t>Il riassunto delle problematiche di sicurezza è riportato nella tabella seguente.</w:t>
      </w:r>
    </w:p>
    <w:p w14:paraId="0BE9292F" w14:textId="77777777" w:rsidR="00265B61" w:rsidRPr="008E4526" w:rsidRDefault="00265B61" w:rsidP="00265B61">
      <w:pPr>
        <w:pStyle w:val="Paragrafoelenco"/>
        <w:spacing w:after="0" w:line="240" w:lineRule="auto"/>
        <w:ind w:left="0"/>
        <w:jc w:val="both"/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2732"/>
        <w:gridCol w:w="6024"/>
      </w:tblGrid>
      <w:tr w:rsidR="00265B61" w:rsidRPr="001810E1" w14:paraId="01EBB852" w14:textId="77777777" w:rsidTr="0042214D">
        <w:trPr>
          <w:jc w:val="center"/>
        </w:trPr>
        <w:tc>
          <w:tcPr>
            <w:tcW w:w="1560" w:type="pct"/>
            <w:shd w:val="clear" w:color="auto" w:fill="auto"/>
          </w:tcPr>
          <w:p w14:paraId="0ADDA1AE" w14:textId="77777777" w:rsidR="00265B61" w:rsidRPr="002A63F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3440" w:type="pct"/>
            <w:shd w:val="clear" w:color="auto" w:fill="auto"/>
          </w:tcPr>
          <w:p w14:paraId="7545DF2C" w14:textId="77777777" w:rsidR="00E124A7" w:rsidRDefault="00E124A7" w:rsidP="00E124A7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4" w:hAnsi="CIDFont+F4" w:cs="CIDFont+F4"/>
                <w:sz w:val="20"/>
                <w:szCs w:val="20"/>
              </w:rPr>
            </w:pPr>
            <w:r>
              <w:rPr>
                <w:rFonts w:ascii="CIDFont+F5" w:hAnsi="CIDFont+F5" w:cs="CIDFont+F5"/>
                <w:sz w:val="20"/>
                <w:szCs w:val="20"/>
              </w:rPr>
              <w:t xml:space="preserve">- </w:t>
            </w:r>
            <w:r>
              <w:rPr>
                <w:rFonts w:ascii="CIDFont+F4" w:hAnsi="CIDFont+F4" w:cs="CIDFont+F4"/>
                <w:sz w:val="20"/>
                <w:szCs w:val="20"/>
              </w:rPr>
              <w:t>Reazione da ipersensibilità</w:t>
            </w:r>
          </w:p>
          <w:p w14:paraId="148F7ECB" w14:textId="77777777" w:rsidR="00E124A7" w:rsidRDefault="00E124A7" w:rsidP="00E124A7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4" w:hAnsi="CIDFont+F4" w:cs="CIDFont+F4"/>
                <w:sz w:val="20"/>
                <w:szCs w:val="20"/>
              </w:rPr>
            </w:pPr>
            <w:r>
              <w:rPr>
                <w:rFonts w:ascii="CIDFont+F5" w:hAnsi="CIDFont+F5" w:cs="CIDFont+F5"/>
                <w:sz w:val="20"/>
                <w:szCs w:val="20"/>
              </w:rPr>
              <w:t xml:space="preserve">- </w:t>
            </w:r>
            <w:r>
              <w:rPr>
                <w:rFonts w:ascii="CIDFont+F4" w:hAnsi="CIDFont+F4" w:cs="CIDFont+F4"/>
                <w:sz w:val="20"/>
                <w:szCs w:val="20"/>
              </w:rPr>
              <w:t>Stato confusionale</w:t>
            </w:r>
          </w:p>
          <w:p w14:paraId="5FFFE31F" w14:textId="77777777" w:rsidR="00E124A7" w:rsidRDefault="00E124A7" w:rsidP="00E124A7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4" w:hAnsi="CIDFont+F4" w:cs="CIDFont+F4"/>
                <w:sz w:val="20"/>
                <w:szCs w:val="20"/>
              </w:rPr>
            </w:pPr>
            <w:r>
              <w:rPr>
                <w:rFonts w:ascii="CIDFont+F5" w:hAnsi="CIDFont+F5" w:cs="CIDFont+F5"/>
                <w:sz w:val="20"/>
                <w:szCs w:val="20"/>
              </w:rPr>
              <w:t xml:space="preserve">- </w:t>
            </w:r>
            <w:r>
              <w:rPr>
                <w:rFonts w:ascii="CIDFont+F4" w:hAnsi="CIDFont+F4" w:cs="CIDFont+F4"/>
                <w:sz w:val="20"/>
                <w:szCs w:val="20"/>
              </w:rPr>
              <w:t xml:space="preserve">Uso in </w:t>
            </w:r>
            <w:proofErr w:type="spellStart"/>
            <w:r>
              <w:rPr>
                <w:rFonts w:ascii="CIDFont+F4" w:hAnsi="CIDFont+F4" w:cs="CIDFont+F4"/>
                <w:sz w:val="20"/>
                <w:szCs w:val="20"/>
              </w:rPr>
              <w:t>insuffienza</w:t>
            </w:r>
            <w:proofErr w:type="spellEnd"/>
            <w:r>
              <w:rPr>
                <w:rFonts w:ascii="CIDFont+F4" w:hAnsi="CIDFont+F4" w:cs="CIDFont+F4"/>
                <w:sz w:val="20"/>
                <w:szCs w:val="20"/>
              </w:rPr>
              <w:t xml:space="preserve"> renale</w:t>
            </w:r>
          </w:p>
          <w:p w14:paraId="76B910FF" w14:textId="77777777" w:rsidR="00E124A7" w:rsidRDefault="00E124A7" w:rsidP="00E124A7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4" w:hAnsi="CIDFont+F4" w:cs="CIDFont+F4"/>
                <w:sz w:val="20"/>
                <w:szCs w:val="20"/>
              </w:rPr>
            </w:pPr>
            <w:r>
              <w:rPr>
                <w:rFonts w:ascii="CIDFont+F5" w:hAnsi="CIDFont+F5" w:cs="CIDFont+F5"/>
                <w:sz w:val="20"/>
                <w:szCs w:val="20"/>
              </w:rPr>
              <w:t xml:space="preserve">- </w:t>
            </w:r>
            <w:r>
              <w:rPr>
                <w:rFonts w:ascii="CIDFont+F4" w:hAnsi="CIDFont+F4" w:cs="CIDFont+F4"/>
                <w:sz w:val="20"/>
                <w:szCs w:val="20"/>
              </w:rPr>
              <w:t xml:space="preserve">Ipercalcemia (incluso nefrolitiasi and </w:t>
            </w:r>
            <w:proofErr w:type="spellStart"/>
            <w:r>
              <w:rPr>
                <w:rFonts w:ascii="CIDFont+F4" w:hAnsi="CIDFont+F4" w:cs="CIDFont+F4"/>
                <w:sz w:val="20"/>
                <w:szCs w:val="20"/>
              </w:rPr>
              <w:t>nefrocalcinosi</w:t>
            </w:r>
            <w:proofErr w:type="spellEnd"/>
            <w:r>
              <w:rPr>
                <w:rFonts w:ascii="CIDFont+F4" w:hAnsi="CIDFont+F4" w:cs="CIDFont+F4"/>
                <w:sz w:val="20"/>
                <w:szCs w:val="20"/>
              </w:rPr>
              <w:t>)</w:t>
            </w:r>
          </w:p>
          <w:p w14:paraId="34CE06B1" w14:textId="77777777" w:rsidR="00E124A7" w:rsidRDefault="00E124A7" w:rsidP="00E124A7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4" w:hAnsi="CIDFont+F4" w:cs="CIDFont+F4"/>
                <w:sz w:val="20"/>
                <w:szCs w:val="20"/>
              </w:rPr>
            </w:pPr>
            <w:r>
              <w:rPr>
                <w:rFonts w:ascii="CIDFont+F5" w:hAnsi="CIDFont+F5" w:cs="CIDFont+F5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CIDFont+F4" w:hAnsi="CIDFont+F4" w:cs="CIDFont+F4"/>
                <w:sz w:val="20"/>
                <w:szCs w:val="20"/>
              </w:rPr>
              <w:t>Ipercalcinuria</w:t>
            </w:r>
            <w:proofErr w:type="spellEnd"/>
            <w:r>
              <w:rPr>
                <w:rFonts w:ascii="CIDFont+F4" w:hAnsi="CIDFont+F4" w:cs="CIDFont+F4"/>
                <w:sz w:val="20"/>
                <w:szCs w:val="20"/>
              </w:rPr>
              <w:t xml:space="preserve"> (incluso nefrolitiasi and </w:t>
            </w:r>
            <w:proofErr w:type="spellStart"/>
            <w:r>
              <w:rPr>
                <w:rFonts w:ascii="CIDFont+F4" w:hAnsi="CIDFont+F4" w:cs="CIDFont+F4"/>
                <w:sz w:val="20"/>
                <w:szCs w:val="20"/>
              </w:rPr>
              <w:t>nefrocalcinosi</w:t>
            </w:r>
            <w:proofErr w:type="spellEnd"/>
            <w:r>
              <w:rPr>
                <w:rFonts w:ascii="CIDFont+F4" w:hAnsi="CIDFont+F4" w:cs="CIDFont+F4"/>
                <w:sz w:val="20"/>
                <w:szCs w:val="20"/>
              </w:rPr>
              <w:t>)</w:t>
            </w:r>
          </w:p>
          <w:p w14:paraId="726E1F48" w14:textId="0AC24548" w:rsidR="00E124A7" w:rsidRDefault="00E124A7" w:rsidP="00E124A7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4" w:hAnsi="CIDFont+F4" w:cs="CIDFont+F4"/>
                <w:sz w:val="20"/>
                <w:szCs w:val="20"/>
              </w:rPr>
            </w:pPr>
            <w:r>
              <w:rPr>
                <w:rFonts w:ascii="CIDFont+F5" w:hAnsi="CIDFont+F5" w:cs="CIDFont+F5"/>
                <w:sz w:val="20"/>
                <w:szCs w:val="20"/>
              </w:rPr>
              <w:t xml:space="preserve">- </w:t>
            </w:r>
            <w:r>
              <w:rPr>
                <w:rFonts w:ascii="CIDFont+F4" w:hAnsi="CIDFont+F4" w:cs="CIDFont+F4"/>
                <w:sz w:val="20"/>
                <w:szCs w:val="20"/>
              </w:rPr>
              <w:t>Sovradosaggio (incluso pazienti con sarcoidosi e</w:t>
            </w:r>
            <w:r w:rsidR="004F40F6">
              <w:rPr>
                <w:rFonts w:ascii="CIDFont+F4" w:hAnsi="CIDFont+F4" w:cs="CIDFont+F4"/>
                <w:sz w:val="20"/>
                <w:szCs w:val="20"/>
              </w:rPr>
              <w:t xml:space="preserve"> </w:t>
            </w:r>
            <w:r>
              <w:rPr>
                <w:rFonts w:ascii="CIDFont+F4" w:hAnsi="CIDFont+F4" w:cs="CIDFont+F4"/>
                <w:sz w:val="20"/>
                <w:szCs w:val="20"/>
              </w:rPr>
              <w:t>sovradosaggio per concomitante somministrazione di</w:t>
            </w:r>
            <w:r w:rsidR="004F40F6">
              <w:rPr>
                <w:rFonts w:ascii="CIDFont+F4" w:hAnsi="CIDFont+F4" w:cs="CIDFont+F4"/>
                <w:sz w:val="20"/>
                <w:szCs w:val="20"/>
              </w:rPr>
              <w:t xml:space="preserve"> </w:t>
            </w:r>
            <w:r>
              <w:rPr>
                <w:rFonts w:ascii="CIDFont+F4" w:hAnsi="CIDFont+F4" w:cs="CIDFont+F4"/>
                <w:sz w:val="20"/>
                <w:szCs w:val="20"/>
              </w:rPr>
              <w:t>prodotti medicinali o integratori contenenti Vitamina D)</w:t>
            </w:r>
          </w:p>
          <w:p w14:paraId="05B306B2" w14:textId="77777777" w:rsidR="00E124A7" w:rsidRDefault="00E124A7" w:rsidP="00E124A7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4" w:hAnsi="CIDFont+F4" w:cs="CIDFont+F4"/>
                <w:sz w:val="20"/>
                <w:szCs w:val="20"/>
              </w:rPr>
            </w:pPr>
            <w:r>
              <w:rPr>
                <w:rFonts w:ascii="CIDFont+F5" w:hAnsi="CIDFont+F5" w:cs="CIDFont+F5"/>
                <w:sz w:val="20"/>
                <w:szCs w:val="20"/>
              </w:rPr>
              <w:t xml:space="preserve">- </w:t>
            </w:r>
            <w:r>
              <w:rPr>
                <w:rFonts w:ascii="CIDFont+F4" w:hAnsi="CIDFont+F4" w:cs="CIDFont+F4"/>
                <w:sz w:val="20"/>
                <w:szCs w:val="20"/>
              </w:rPr>
              <w:t>Interazione farmacologica con diuretici tiazidici;</w:t>
            </w:r>
          </w:p>
          <w:p w14:paraId="73904D20" w14:textId="4787079D" w:rsidR="00265B61" w:rsidRPr="004F40F6" w:rsidRDefault="00E124A7" w:rsidP="004F40F6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4" w:hAnsi="CIDFont+F4" w:cs="CIDFont+F4"/>
                <w:sz w:val="20"/>
                <w:szCs w:val="20"/>
              </w:rPr>
            </w:pPr>
            <w:r>
              <w:rPr>
                <w:rFonts w:ascii="CIDFont+F5" w:hAnsi="CIDFont+F5" w:cs="CIDFont+F5"/>
                <w:sz w:val="20"/>
                <w:szCs w:val="20"/>
              </w:rPr>
              <w:t xml:space="preserve">- </w:t>
            </w:r>
            <w:r>
              <w:rPr>
                <w:rFonts w:ascii="CIDFont+F4" w:hAnsi="CIDFont+F4" w:cs="CIDFont+F4"/>
                <w:sz w:val="20"/>
                <w:szCs w:val="20"/>
              </w:rPr>
              <w:t>Interazione farmacologica con farmaci contenenti</w:t>
            </w:r>
            <w:r w:rsidR="004F40F6">
              <w:rPr>
                <w:rFonts w:ascii="CIDFont+F4" w:hAnsi="CIDFont+F4" w:cs="CIDFont+F4"/>
                <w:sz w:val="20"/>
                <w:szCs w:val="20"/>
              </w:rPr>
              <w:t xml:space="preserve"> </w:t>
            </w:r>
            <w:r>
              <w:rPr>
                <w:rFonts w:ascii="CIDFont+F4" w:hAnsi="CIDFont+F4" w:cs="CIDFont+F4"/>
                <w:sz w:val="20"/>
                <w:szCs w:val="20"/>
              </w:rPr>
              <w:t>digitale.</w:t>
            </w:r>
          </w:p>
        </w:tc>
      </w:tr>
      <w:tr w:rsidR="00265B61" w:rsidRPr="001810E1" w14:paraId="158178E2" w14:textId="77777777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0AC049" w14:textId="77777777" w:rsidR="00265B61" w:rsidRPr="002A63F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potenziali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70E44D5" w14:textId="6ED7CD6D" w:rsidR="00E124A7" w:rsidRDefault="00E124A7" w:rsidP="00E124A7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4" w:hAnsi="CIDFont+F4" w:cs="CIDFont+F4"/>
                <w:sz w:val="20"/>
                <w:szCs w:val="20"/>
              </w:rPr>
            </w:pPr>
            <w:r>
              <w:rPr>
                <w:rFonts w:ascii="CIDFont+F5" w:hAnsi="CIDFont+F5" w:cs="CIDFont+F5"/>
                <w:sz w:val="20"/>
                <w:szCs w:val="20"/>
              </w:rPr>
              <w:t xml:space="preserve">- </w:t>
            </w:r>
            <w:r>
              <w:rPr>
                <w:rFonts w:ascii="CIDFont+F4" w:hAnsi="CIDFont+F4" w:cs="CIDFont+F4"/>
                <w:sz w:val="20"/>
                <w:szCs w:val="20"/>
              </w:rPr>
              <w:t xml:space="preserve">Sospetta interazione farmacologica tra </w:t>
            </w:r>
            <w:proofErr w:type="spellStart"/>
            <w:r>
              <w:rPr>
                <w:rFonts w:ascii="CIDFont+F4" w:hAnsi="CIDFont+F4" w:cs="CIDFont+F4"/>
                <w:sz w:val="20"/>
                <w:szCs w:val="20"/>
              </w:rPr>
              <w:t>Colecalciferolo</w:t>
            </w:r>
            <w:proofErr w:type="spellEnd"/>
            <w:r w:rsidR="004F40F6">
              <w:rPr>
                <w:rFonts w:ascii="CIDFont+F4" w:hAnsi="CIDFont+F4" w:cs="CIDFont+F4"/>
                <w:sz w:val="20"/>
                <w:szCs w:val="20"/>
              </w:rPr>
              <w:t xml:space="preserve"> </w:t>
            </w:r>
            <w:r>
              <w:rPr>
                <w:rFonts w:ascii="CIDFont+F4" w:hAnsi="CIDFont+F4" w:cs="CIDFont+F4"/>
                <w:sz w:val="20"/>
                <w:szCs w:val="20"/>
              </w:rPr>
              <w:t>e Warfarin: INR anormale</w:t>
            </w:r>
          </w:p>
          <w:p w14:paraId="697364D6" w14:textId="77777777" w:rsidR="00E124A7" w:rsidRDefault="00E124A7" w:rsidP="00E124A7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4" w:hAnsi="CIDFont+F4" w:cs="CIDFont+F4"/>
                <w:sz w:val="20"/>
                <w:szCs w:val="20"/>
              </w:rPr>
            </w:pPr>
            <w:r>
              <w:rPr>
                <w:rFonts w:ascii="CIDFont+F5" w:hAnsi="CIDFont+F5" w:cs="CIDFont+F5"/>
                <w:sz w:val="20"/>
                <w:szCs w:val="20"/>
              </w:rPr>
              <w:t xml:space="preserve">- </w:t>
            </w:r>
            <w:r>
              <w:rPr>
                <w:rFonts w:ascii="CIDFont+F4" w:hAnsi="CIDFont+F4" w:cs="CIDFont+F4"/>
                <w:sz w:val="20"/>
                <w:szCs w:val="20"/>
              </w:rPr>
              <w:t>Errore terapeutico potenziale</w:t>
            </w:r>
          </w:p>
          <w:p w14:paraId="3FF48F95" w14:textId="19044536" w:rsidR="00E124A7" w:rsidRDefault="00E124A7" w:rsidP="00E124A7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4" w:hAnsi="CIDFont+F4" w:cs="CIDFont+F4"/>
                <w:sz w:val="20"/>
                <w:szCs w:val="20"/>
              </w:rPr>
            </w:pPr>
            <w:r>
              <w:rPr>
                <w:rFonts w:ascii="CIDFont+F5" w:hAnsi="CIDFont+F5" w:cs="CIDFont+F5"/>
                <w:sz w:val="20"/>
                <w:szCs w:val="20"/>
              </w:rPr>
              <w:t xml:space="preserve">- </w:t>
            </w:r>
            <w:r>
              <w:rPr>
                <w:rFonts w:ascii="CIDFont+F4" w:hAnsi="CIDFont+F4" w:cs="CIDFont+F4"/>
                <w:sz w:val="20"/>
                <w:szCs w:val="20"/>
              </w:rPr>
              <w:t>Ipercalcemia fetale e neonatale durante l’uso in</w:t>
            </w:r>
            <w:r w:rsidR="004F40F6">
              <w:rPr>
                <w:rFonts w:ascii="CIDFont+F4" w:hAnsi="CIDFont+F4" w:cs="CIDFont+F4"/>
                <w:sz w:val="20"/>
                <w:szCs w:val="20"/>
              </w:rPr>
              <w:t xml:space="preserve"> </w:t>
            </w:r>
            <w:r>
              <w:rPr>
                <w:rFonts w:ascii="CIDFont+F4" w:hAnsi="CIDFont+F4" w:cs="CIDFont+F4"/>
                <w:sz w:val="20"/>
                <w:szCs w:val="20"/>
              </w:rPr>
              <w:t>gravidanza e allattamento.</w:t>
            </w:r>
          </w:p>
          <w:p w14:paraId="767F8796" w14:textId="4D6D3D81" w:rsidR="00265B61" w:rsidRPr="004F40F6" w:rsidRDefault="00E124A7" w:rsidP="004F40F6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4" w:hAnsi="CIDFont+F4" w:cs="CIDFont+F4"/>
                <w:sz w:val="20"/>
                <w:szCs w:val="20"/>
              </w:rPr>
            </w:pPr>
            <w:r>
              <w:rPr>
                <w:rFonts w:ascii="CIDFont+F5" w:hAnsi="CIDFont+F5" w:cs="CIDFont+F5"/>
                <w:sz w:val="20"/>
                <w:szCs w:val="20"/>
              </w:rPr>
              <w:t xml:space="preserve">- </w:t>
            </w:r>
            <w:r>
              <w:rPr>
                <w:rFonts w:ascii="CIDFont+F4" w:hAnsi="CIDFont+F4" w:cs="CIDFont+F4"/>
                <w:sz w:val="20"/>
                <w:szCs w:val="20"/>
              </w:rPr>
              <w:t xml:space="preserve">Interazione tra </w:t>
            </w:r>
            <w:proofErr w:type="spellStart"/>
            <w:r>
              <w:rPr>
                <w:rFonts w:ascii="CIDFont+F4" w:hAnsi="CIDFont+F4" w:cs="CIDFont+F4"/>
                <w:sz w:val="20"/>
                <w:szCs w:val="20"/>
              </w:rPr>
              <w:t>actinominicina</w:t>
            </w:r>
            <w:proofErr w:type="spellEnd"/>
            <w:r>
              <w:rPr>
                <w:rFonts w:ascii="CIDFont+F4" w:hAnsi="CIDFont+F4" w:cs="CIDFont+F4"/>
                <w:sz w:val="20"/>
                <w:szCs w:val="20"/>
              </w:rPr>
              <w:t xml:space="preserve"> e agenti antimicotici</w:t>
            </w:r>
            <w:r w:rsidR="004F40F6">
              <w:rPr>
                <w:rFonts w:ascii="CIDFont+F4" w:hAnsi="CIDFont+F4" w:cs="CIDFont+F4"/>
                <w:sz w:val="20"/>
                <w:szCs w:val="20"/>
              </w:rPr>
              <w:t xml:space="preserve"> </w:t>
            </w:r>
            <w:r>
              <w:rPr>
                <w:rFonts w:ascii="CIDFont+F4" w:hAnsi="CIDFont+F4" w:cs="CIDFont+F4"/>
                <w:sz w:val="20"/>
                <w:szCs w:val="20"/>
              </w:rPr>
              <w:t>antifungini.</w:t>
            </w:r>
          </w:p>
        </w:tc>
      </w:tr>
      <w:tr w:rsidR="00265B61" w:rsidRPr="00474E7B" w14:paraId="47E45567" w14:textId="77777777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3074574" w14:textId="77777777" w:rsidR="00265B61" w:rsidRPr="002A63F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Informazioni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mancanti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03453" w14:textId="6DDDD638" w:rsidR="00265B61" w:rsidRPr="00BE7CDB" w:rsidRDefault="00E124A7" w:rsidP="00BE7CDB">
            <w:pPr>
              <w:spacing w:after="0" w:line="240" w:lineRule="auto"/>
              <w:rPr>
                <w:sz w:val="20"/>
              </w:rPr>
            </w:pPr>
            <w:r>
              <w:rPr>
                <w:rFonts w:ascii="CIDFont+F4" w:hAnsi="CIDFont+F4" w:cs="CIDFont+F4"/>
                <w:sz w:val="20"/>
                <w:szCs w:val="20"/>
              </w:rPr>
              <w:t>None</w:t>
            </w:r>
          </w:p>
        </w:tc>
      </w:tr>
    </w:tbl>
    <w:p w14:paraId="1DAD36EC" w14:textId="77777777" w:rsidR="00265B61" w:rsidRPr="007C482D" w:rsidRDefault="00265B61" w:rsidP="00265B6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14:paraId="1920C1CC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Azioni routinarie di farmacovigilanza e di minimizzazione del rischio sono proposte per tutte le problematiche di sicurezza.</w:t>
      </w:r>
    </w:p>
    <w:p w14:paraId="18B75C38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Oltre le misure previste nel Riassunto delle caratteristiche del prodotto non sono previste attività addizionali di minimizzazione del rischio</w:t>
      </w:r>
    </w:p>
    <w:p w14:paraId="4D599128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002289F2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Conclusioni</w:t>
      </w:r>
    </w:p>
    <w:p w14:paraId="4812B74B" w14:textId="4053D142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Per la richiesta di AIC di </w:t>
      </w:r>
      <w:r w:rsidR="00E057EB">
        <w:rPr>
          <w:rFonts w:eastAsia="Calibri" w:cs="Calibri"/>
          <w:color w:val="000000"/>
          <w:lang w:eastAsia="it-IT"/>
        </w:rPr>
        <w:t>DIBASE 100000 U.I., 50000U.I., 25000 U.I. capsule rigide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sono state presentate sufficienti informazioni cliniche.</w:t>
      </w:r>
    </w:p>
    <w:p w14:paraId="110EA2CC" w14:textId="23AD3034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Il rapporto beneficio/rischio di </w:t>
      </w:r>
      <w:r w:rsidR="00E057EB">
        <w:rPr>
          <w:rFonts w:eastAsia="Calibri" w:cs="Calibri"/>
          <w:color w:val="000000"/>
          <w:lang w:eastAsia="it-IT"/>
        </w:rPr>
        <w:t>DIBASE 100000 U.I., 50000U.I., 25000 U.I. capsule rigide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considerato favorevole dal punto di vista clinico.</w:t>
      </w:r>
    </w:p>
    <w:p w14:paraId="79883935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7A07A2EE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12028E42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CONSULTAZIONE SUL FOGLIO ILLUSTRATIVO</w:t>
      </w:r>
    </w:p>
    <w:p w14:paraId="07182EF4" w14:textId="77777777" w:rsidR="004E5A39" w:rsidRPr="00EF6711" w:rsidRDefault="004E5A39" w:rsidP="00EF6711">
      <w:pPr>
        <w:spacing w:after="0" w:line="240" w:lineRule="auto"/>
        <w:jc w:val="both"/>
      </w:pPr>
      <w:r w:rsidRPr="00EF6711">
        <w:t xml:space="preserve">Il foglio illustrativo è stato sottoposto al test di leggibilità in accordo ai requisiti dell’art. 59(3) e 61(1) della direttiva 2001/83/EU </w:t>
      </w:r>
      <w:proofErr w:type="spellStart"/>
      <w:r w:rsidRPr="00EF6711">
        <w:t>s.m.i.</w:t>
      </w:r>
      <w:proofErr w:type="spellEnd"/>
      <w:r w:rsidRPr="00EF6711">
        <w:t xml:space="preserve"> i risultati del test hanno dimostrato che il foglio illustrativo corrisponde ai criteri imposti dalla linea guida sulla leggibilità di etichetta e foglio illustrativo dei medicinali per uso umano.</w:t>
      </w:r>
    </w:p>
    <w:p w14:paraId="45CE0A3A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0C6B26C5" w14:textId="77777777" w:rsidR="004E5A39" w:rsidRPr="00EF6711" w:rsidRDefault="004E5A39" w:rsidP="00EF6711">
      <w:pPr>
        <w:spacing w:after="0" w:line="240" w:lineRule="auto"/>
        <w:jc w:val="both"/>
      </w:pPr>
    </w:p>
    <w:p w14:paraId="05BB02ED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CONCLUSIONI, VALUTAZIONE DEL RAPPORTO BENEFICIO/RISCHIO E RACCOMANDAZIONI</w:t>
      </w:r>
    </w:p>
    <w:p w14:paraId="726BE9C7" w14:textId="3040290E" w:rsidR="004E5A39" w:rsidRDefault="004E5A39" w:rsidP="00EF6711">
      <w:pPr>
        <w:spacing w:after="0" w:line="240" w:lineRule="auto"/>
        <w:jc w:val="both"/>
      </w:pPr>
      <w:r w:rsidRPr="00EF6711">
        <w:t xml:space="preserve">La qualità di </w:t>
      </w:r>
      <w:r w:rsidR="00E057EB">
        <w:rPr>
          <w:rFonts w:eastAsia="Calibri" w:cs="Calibri"/>
          <w:color w:val="000000"/>
          <w:lang w:eastAsia="it-IT"/>
        </w:rPr>
        <w:t>DIBASE 100000 U.I., 50000U.I., 25000 U.I. capsule rigide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accettabile e non sono state rilevate criticità da un punto di vista non clinico e clinico.</w:t>
      </w:r>
    </w:p>
    <w:p w14:paraId="1031F621" w14:textId="77777777" w:rsidR="004E5A39" w:rsidRPr="00EF6711" w:rsidRDefault="004E5A39" w:rsidP="00EF6711">
      <w:pPr>
        <w:spacing w:after="0" w:line="240" w:lineRule="auto"/>
        <w:jc w:val="both"/>
      </w:pPr>
      <w:r w:rsidRPr="00EF6711">
        <w:t>Il rapporto beneficio/rischio è considerato positivo.</w:t>
      </w:r>
    </w:p>
    <w:p w14:paraId="67BC021D" w14:textId="77777777" w:rsidR="00CE62A1" w:rsidRDefault="004E5A39" w:rsidP="00EF671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EF671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EF6711">
        <w:rPr>
          <w:rFonts w:eastAsia="Calibri" w:cs="Calibri"/>
          <w:lang w:eastAsia="it-IT"/>
        </w:rPr>
        <w:t>(</w:t>
      </w:r>
      <w:hyperlink r:id="rId9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14:paraId="32AA003B" w14:textId="77777777"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IDFont+F5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4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4124211">
    <w:abstractNumId w:val="0"/>
  </w:num>
  <w:num w:numId="2" w16cid:durableId="154539974">
    <w:abstractNumId w:val="3"/>
  </w:num>
  <w:num w:numId="3" w16cid:durableId="8651371">
    <w:abstractNumId w:val="4"/>
  </w:num>
  <w:num w:numId="4" w16cid:durableId="109593052">
    <w:abstractNumId w:val="2"/>
  </w:num>
  <w:num w:numId="5" w16cid:durableId="537663611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asagrande Valentina">
    <w15:presenceInfo w15:providerId="AD" w15:userId="S-1-5-21-1374163607-268895631-3394430147-25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1AC"/>
    <w:rsid w:val="00013020"/>
    <w:rsid w:val="00014743"/>
    <w:rsid w:val="00022511"/>
    <w:rsid w:val="00023CEA"/>
    <w:rsid w:val="00031EE2"/>
    <w:rsid w:val="00062636"/>
    <w:rsid w:val="000808A3"/>
    <w:rsid w:val="000A4BA1"/>
    <w:rsid w:val="000B30C2"/>
    <w:rsid w:val="000B7AC8"/>
    <w:rsid w:val="000E1F86"/>
    <w:rsid w:val="000E4494"/>
    <w:rsid w:val="000F658F"/>
    <w:rsid w:val="00111E9E"/>
    <w:rsid w:val="001460CA"/>
    <w:rsid w:val="00171D3E"/>
    <w:rsid w:val="001C15DF"/>
    <w:rsid w:val="00265B61"/>
    <w:rsid w:val="00277A0E"/>
    <w:rsid w:val="002F0404"/>
    <w:rsid w:val="002F2543"/>
    <w:rsid w:val="002F2C75"/>
    <w:rsid w:val="002F4000"/>
    <w:rsid w:val="003006C9"/>
    <w:rsid w:val="00300BEA"/>
    <w:rsid w:val="003061E0"/>
    <w:rsid w:val="00367CE0"/>
    <w:rsid w:val="0042214D"/>
    <w:rsid w:val="00423A97"/>
    <w:rsid w:val="004241AC"/>
    <w:rsid w:val="00445877"/>
    <w:rsid w:val="004609F8"/>
    <w:rsid w:val="004B1D5A"/>
    <w:rsid w:val="004B20A8"/>
    <w:rsid w:val="004E5A39"/>
    <w:rsid w:val="004F40F6"/>
    <w:rsid w:val="00500ACA"/>
    <w:rsid w:val="005049A1"/>
    <w:rsid w:val="00504FC1"/>
    <w:rsid w:val="005102A1"/>
    <w:rsid w:val="00510779"/>
    <w:rsid w:val="0056372C"/>
    <w:rsid w:val="00567615"/>
    <w:rsid w:val="00580AFD"/>
    <w:rsid w:val="005950D6"/>
    <w:rsid w:val="005A7865"/>
    <w:rsid w:val="005D094E"/>
    <w:rsid w:val="005E2CA3"/>
    <w:rsid w:val="00605DE7"/>
    <w:rsid w:val="00621AE2"/>
    <w:rsid w:val="00642D6A"/>
    <w:rsid w:val="0064646C"/>
    <w:rsid w:val="00654D9E"/>
    <w:rsid w:val="00664931"/>
    <w:rsid w:val="006727BD"/>
    <w:rsid w:val="006B311C"/>
    <w:rsid w:val="006B3E12"/>
    <w:rsid w:val="006C062C"/>
    <w:rsid w:val="006D7B8C"/>
    <w:rsid w:val="00716DF5"/>
    <w:rsid w:val="007170D7"/>
    <w:rsid w:val="007221B6"/>
    <w:rsid w:val="007319C9"/>
    <w:rsid w:val="00766E26"/>
    <w:rsid w:val="007724DC"/>
    <w:rsid w:val="00785F32"/>
    <w:rsid w:val="0078768B"/>
    <w:rsid w:val="00797416"/>
    <w:rsid w:val="007A4354"/>
    <w:rsid w:val="00823F4C"/>
    <w:rsid w:val="008547B3"/>
    <w:rsid w:val="008819D4"/>
    <w:rsid w:val="0088216F"/>
    <w:rsid w:val="00895997"/>
    <w:rsid w:val="008A6FEC"/>
    <w:rsid w:val="008B60D7"/>
    <w:rsid w:val="008C3D30"/>
    <w:rsid w:val="008D1529"/>
    <w:rsid w:val="00900505"/>
    <w:rsid w:val="00943785"/>
    <w:rsid w:val="009506C6"/>
    <w:rsid w:val="00957832"/>
    <w:rsid w:val="009A23DE"/>
    <w:rsid w:val="009A260F"/>
    <w:rsid w:val="009B03DB"/>
    <w:rsid w:val="009D3446"/>
    <w:rsid w:val="009E0140"/>
    <w:rsid w:val="009E2BC0"/>
    <w:rsid w:val="009F3867"/>
    <w:rsid w:val="00A01AB1"/>
    <w:rsid w:val="00A40FF3"/>
    <w:rsid w:val="00A62D55"/>
    <w:rsid w:val="00A908B9"/>
    <w:rsid w:val="00A966D1"/>
    <w:rsid w:val="00AE3294"/>
    <w:rsid w:val="00B023E9"/>
    <w:rsid w:val="00B1186F"/>
    <w:rsid w:val="00B23F77"/>
    <w:rsid w:val="00B30431"/>
    <w:rsid w:val="00B37243"/>
    <w:rsid w:val="00B56F0B"/>
    <w:rsid w:val="00B87A39"/>
    <w:rsid w:val="00BA0ACD"/>
    <w:rsid w:val="00BB2AF8"/>
    <w:rsid w:val="00BB7B54"/>
    <w:rsid w:val="00BC74C2"/>
    <w:rsid w:val="00BE7CDB"/>
    <w:rsid w:val="00BF1821"/>
    <w:rsid w:val="00BF55B9"/>
    <w:rsid w:val="00BF7A42"/>
    <w:rsid w:val="00C2565A"/>
    <w:rsid w:val="00C42AAC"/>
    <w:rsid w:val="00C66597"/>
    <w:rsid w:val="00C74989"/>
    <w:rsid w:val="00CC4E8D"/>
    <w:rsid w:val="00CC52A3"/>
    <w:rsid w:val="00CC7AFF"/>
    <w:rsid w:val="00CE62A1"/>
    <w:rsid w:val="00D04F24"/>
    <w:rsid w:val="00D20170"/>
    <w:rsid w:val="00D212AA"/>
    <w:rsid w:val="00D60600"/>
    <w:rsid w:val="00D7254F"/>
    <w:rsid w:val="00D82E0C"/>
    <w:rsid w:val="00DA21D8"/>
    <w:rsid w:val="00DB359A"/>
    <w:rsid w:val="00E057EB"/>
    <w:rsid w:val="00E10D6C"/>
    <w:rsid w:val="00E124A7"/>
    <w:rsid w:val="00E43089"/>
    <w:rsid w:val="00E65FE0"/>
    <w:rsid w:val="00E83F8D"/>
    <w:rsid w:val="00E95D66"/>
    <w:rsid w:val="00EB67D6"/>
    <w:rsid w:val="00EC3589"/>
    <w:rsid w:val="00EF062E"/>
    <w:rsid w:val="00EF6711"/>
    <w:rsid w:val="00F44954"/>
    <w:rsid w:val="00F66767"/>
    <w:rsid w:val="00F84DFC"/>
    <w:rsid w:val="00F85989"/>
    <w:rsid w:val="00F96473"/>
    <w:rsid w:val="00FA2702"/>
    <w:rsid w:val="00FA2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7D9EE"/>
  <w15:docId w15:val="{43CE4C5A-FD26-4F88-B447-32F64E85E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C749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microsoft.com/office/2011/relationships/people" Target="people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2774</Words>
  <Characters>15817</Characters>
  <Application>Microsoft Office Word</Application>
  <DocSecurity>0</DocSecurity>
  <Lines>131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Casagrande Valentina</cp:lastModifiedBy>
  <cp:revision>4</cp:revision>
  <dcterms:created xsi:type="dcterms:W3CDTF">2022-09-13T07:43:00Z</dcterms:created>
  <dcterms:modified xsi:type="dcterms:W3CDTF">2022-09-13T07:46:00Z</dcterms:modified>
</cp:coreProperties>
</file>