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3AB05" w14:textId="77777777" w:rsidR="004241AC" w:rsidRPr="002A3F14" w:rsidRDefault="00340DC4" w:rsidP="004241AC">
      <w:pPr>
        <w:spacing w:after="0" w:line="240" w:lineRule="auto"/>
        <w:jc w:val="center"/>
        <w:rPr>
          <w:lang w:val="en-US"/>
        </w:rPr>
      </w:pPr>
      <w:r>
        <w:rPr>
          <w:noProof/>
          <w:lang w:eastAsia="it-IT"/>
        </w:rPr>
        <w:drawing>
          <wp:inline distT="0" distB="0" distL="0" distR="0" wp14:anchorId="29C2A7FB" wp14:editId="2BB305DA">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706496A3" w14:textId="77777777" w:rsidR="004241AC" w:rsidRDefault="004241AC" w:rsidP="004241AC">
      <w:pPr>
        <w:spacing w:after="0" w:line="240" w:lineRule="auto"/>
        <w:jc w:val="center"/>
        <w:rPr>
          <w:b/>
        </w:rPr>
      </w:pPr>
    </w:p>
    <w:bookmarkStart w:id="0" w:name="Text15"/>
    <w:p w14:paraId="5DF3D16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0DF4427B" wp14:editId="6EA72AB1">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type w14:anchorId="0DF4427B"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" stroked="f">
                <v:textbox style="layout-flow:vertical;mso-layout-flow-alt:bottom-to-top">
                  <w:txbxContent>
                    <w:p w14:paraId="522F4BC1"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DB5C66B" w14:textId="77777777" w:rsidR="004241AC" w:rsidRDefault="004241AC" w:rsidP="004241AC">
      <w:pPr>
        <w:autoSpaceDE w:val="0"/>
        <w:autoSpaceDN w:val="0"/>
        <w:adjustRightInd w:val="0"/>
        <w:spacing w:after="0" w:line="240" w:lineRule="auto"/>
        <w:jc w:val="center"/>
        <w:rPr>
          <w:b/>
          <w:highlight w:val="yellow"/>
        </w:rPr>
      </w:pPr>
    </w:p>
    <w:p w14:paraId="7189DAD3" w14:textId="77777777" w:rsidR="00823F4C" w:rsidRDefault="00823F4C" w:rsidP="004241AC">
      <w:pPr>
        <w:autoSpaceDE w:val="0"/>
        <w:autoSpaceDN w:val="0"/>
        <w:adjustRightInd w:val="0"/>
        <w:spacing w:after="0" w:line="240" w:lineRule="auto"/>
        <w:jc w:val="center"/>
        <w:rPr>
          <w:b/>
          <w:highlight w:val="yellow"/>
        </w:rPr>
      </w:pPr>
    </w:p>
    <w:p w14:paraId="509CB67B" w14:textId="77777777" w:rsidR="004609F8" w:rsidRDefault="004609F8" w:rsidP="004241AC">
      <w:pPr>
        <w:autoSpaceDE w:val="0"/>
        <w:autoSpaceDN w:val="0"/>
        <w:adjustRightInd w:val="0"/>
        <w:spacing w:after="0" w:line="240" w:lineRule="auto"/>
        <w:jc w:val="center"/>
        <w:rPr>
          <w:b/>
          <w:highlight w:val="yellow"/>
        </w:rPr>
      </w:pPr>
    </w:p>
    <w:p w14:paraId="271160D4" w14:textId="77777777" w:rsidR="004609F8" w:rsidRDefault="00DA245B" w:rsidP="004241AC">
      <w:pPr>
        <w:widowControl w:val="0"/>
        <w:spacing w:after="0" w:line="240" w:lineRule="auto"/>
        <w:jc w:val="center"/>
        <w:rPr>
          <w:snapToGrid w:val="0"/>
        </w:rPr>
      </w:pPr>
      <w:r w:rsidRPr="00DA245B">
        <w:rPr>
          <w:b/>
          <w:sz w:val="32"/>
        </w:rPr>
        <w:t>ACIDO URSODESOSSICOLICO ABC</w:t>
      </w:r>
    </w:p>
    <w:p w14:paraId="66D4AAA1" w14:textId="77777777" w:rsidR="00365EF7" w:rsidRDefault="00365EF7" w:rsidP="004241AC">
      <w:pPr>
        <w:widowControl w:val="0"/>
        <w:spacing w:after="0" w:line="240" w:lineRule="auto"/>
        <w:jc w:val="center"/>
        <w:rPr>
          <w:ins w:id="1" w:author="Luca Ginnari" w:date="2024-07-22T09:49:00Z"/>
          <w:snapToGrid w:val="0"/>
        </w:rPr>
      </w:pPr>
    </w:p>
    <w:p w14:paraId="755D83E8" w14:textId="77FE0361" w:rsidR="009327AA" w:rsidRDefault="00F66A8A" w:rsidP="004241AC">
      <w:pPr>
        <w:widowControl w:val="0"/>
        <w:spacing w:after="0" w:line="240" w:lineRule="auto"/>
        <w:jc w:val="center"/>
        <w:rPr>
          <w:snapToGrid w:val="0"/>
        </w:rPr>
      </w:pPr>
      <w:r>
        <w:rPr>
          <w:snapToGrid w:val="0"/>
        </w:rPr>
        <w:t xml:space="preserve"> </w:t>
      </w:r>
      <w:r w:rsidR="00DA245B">
        <w:rPr>
          <w:snapToGrid w:val="0"/>
        </w:rPr>
        <w:t>Acido ursodesossicolico</w:t>
      </w:r>
      <w:r w:rsidR="002A1800">
        <w:rPr>
          <w:snapToGrid w:val="0"/>
        </w:rPr>
        <w:t xml:space="preserve">, </w:t>
      </w:r>
    </w:p>
    <w:p w14:paraId="7C111FB1" w14:textId="77777777" w:rsidR="009327AA" w:rsidRDefault="009327AA" w:rsidP="004241AC">
      <w:pPr>
        <w:widowControl w:val="0"/>
        <w:spacing w:after="0" w:line="240" w:lineRule="auto"/>
        <w:jc w:val="center"/>
        <w:rPr>
          <w:snapToGrid w:val="0"/>
        </w:rPr>
      </w:pPr>
    </w:p>
    <w:p w14:paraId="60BC7E2E" w14:textId="1F9A4336" w:rsidR="004241AC" w:rsidRPr="00A966D1" w:rsidRDefault="00DA245B" w:rsidP="004241AC">
      <w:pPr>
        <w:widowControl w:val="0"/>
        <w:spacing w:after="0" w:line="240" w:lineRule="auto"/>
        <w:jc w:val="center"/>
        <w:rPr>
          <w:snapToGrid w:val="0"/>
        </w:rPr>
      </w:pPr>
      <w:r>
        <w:rPr>
          <w:snapToGrid w:val="0"/>
        </w:rPr>
        <w:t>capsule rigide: 250 mg e 500 mg</w:t>
      </w:r>
    </w:p>
    <w:p w14:paraId="3A418A65" w14:textId="77777777" w:rsidR="004241AC" w:rsidRDefault="004241AC" w:rsidP="004241AC">
      <w:pPr>
        <w:autoSpaceDE w:val="0"/>
        <w:autoSpaceDN w:val="0"/>
        <w:adjustRightInd w:val="0"/>
        <w:spacing w:after="0" w:line="240" w:lineRule="auto"/>
        <w:jc w:val="center"/>
        <w:rPr>
          <w:b/>
        </w:rPr>
      </w:pPr>
    </w:p>
    <w:p w14:paraId="7F671CCE" w14:textId="77777777" w:rsidR="004609F8" w:rsidRPr="00A966D1" w:rsidRDefault="004609F8" w:rsidP="004241AC">
      <w:pPr>
        <w:autoSpaceDE w:val="0"/>
        <w:autoSpaceDN w:val="0"/>
        <w:adjustRightInd w:val="0"/>
        <w:spacing w:after="0" w:line="240" w:lineRule="auto"/>
        <w:jc w:val="center"/>
        <w:rPr>
          <w:b/>
        </w:rPr>
      </w:pPr>
    </w:p>
    <w:p w14:paraId="31C8FC0E" w14:textId="77777777" w:rsidR="00EC3589" w:rsidRDefault="00DA245B" w:rsidP="004241AC">
      <w:pPr>
        <w:spacing w:after="0" w:line="240" w:lineRule="auto"/>
        <w:jc w:val="center"/>
        <w:rPr>
          <w:b/>
        </w:rPr>
      </w:pPr>
      <w:r w:rsidRPr="00DA245B">
        <w:rPr>
          <w:b/>
        </w:rPr>
        <w:t>ABC Farmaceutici</w:t>
      </w:r>
      <w:r w:rsidR="00BF7A42" w:rsidRPr="00BF7A42">
        <w:rPr>
          <w:b/>
        </w:rPr>
        <w:t xml:space="preserve"> </w:t>
      </w:r>
    </w:p>
    <w:p w14:paraId="067A6A40" w14:textId="77777777" w:rsidR="004609F8" w:rsidRDefault="004609F8" w:rsidP="004241AC">
      <w:pPr>
        <w:spacing w:after="0" w:line="240" w:lineRule="auto"/>
        <w:jc w:val="center"/>
        <w:rPr>
          <w:b/>
        </w:rPr>
      </w:pPr>
    </w:p>
    <w:p w14:paraId="214ABF77" w14:textId="77777777" w:rsidR="004241AC" w:rsidRDefault="004241AC" w:rsidP="004241AC">
      <w:pPr>
        <w:spacing w:after="0" w:line="240" w:lineRule="auto"/>
        <w:jc w:val="center"/>
        <w:rPr>
          <w:rFonts w:cs="Helvetica"/>
          <w:b/>
        </w:rPr>
      </w:pPr>
      <w:r w:rsidRPr="00062636">
        <w:rPr>
          <w:b/>
        </w:rPr>
        <w:t xml:space="preserve">Numero di AIC: </w:t>
      </w:r>
      <w:r w:rsidR="00DA245B">
        <w:rPr>
          <w:rFonts w:cs="Helvetica"/>
          <w:b/>
        </w:rPr>
        <w:t>049673</w:t>
      </w:r>
    </w:p>
    <w:bookmarkEnd w:id="0"/>
    <w:p w14:paraId="54CB6644" w14:textId="37F9C888" w:rsidR="004241AC" w:rsidRDefault="004241AC" w:rsidP="009327AA">
      <w:pPr>
        <w:spacing w:after="0" w:line="240" w:lineRule="auto"/>
        <w:rPr>
          <w:b/>
        </w:rPr>
      </w:pPr>
    </w:p>
    <w:p w14:paraId="1A1F1759" w14:textId="77777777" w:rsidR="004E5A39" w:rsidRPr="00062636" w:rsidRDefault="004E5A39" w:rsidP="004241AC">
      <w:pPr>
        <w:spacing w:after="0" w:line="240" w:lineRule="auto"/>
        <w:jc w:val="center"/>
        <w:rPr>
          <w:b/>
        </w:rPr>
      </w:pPr>
    </w:p>
    <w:p w14:paraId="35CF603D"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FABD2C2"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2DC14B12" w14:textId="77777777"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DA245B" w:rsidRPr="000B208E">
        <w:t>ACIDO URSODESOSSICOLICO ABC</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DA245B" w:rsidRPr="000B208E">
        <w:t>ACIDO URSODESOSSICOLICO ABC</w:t>
      </w:r>
      <w:r w:rsidR="00DA245B" w:rsidRPr="009F1B70">
        <w:rPr>
          <w:rFonts w:eastAsia="Calibri" w:cs="Calibri"/>
          <w:color w:val="000000"/>
          <w:lang w:eastAsia="it-IT"/>
        </w:rPr>
        <w:t xml:space="preserve"> </w:t>
      </w:r>
      <w:r w:rsidRPr="009F1B70">
        <w:rPr>
          <w:rFonts w:eastAsia="Calibri" w:cs="Calibri"/>
          <w:color w:val="000000"/>
          <w:lang w:eastAsia="it-IT"/>
        </w:rPr>
        <w:t xml:space="preserve">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DA245B" w:rsidRPr="000B208E">
        <w:t>ACIDO URSODESOSSICOLICO ABC</w:t>
      </w:r>
      <w:r w:rsidRPr="009F1B70">
        <w:rPr>
          <w:rFonts w:eastAsia="Calibri" w:cs="Calibri"/>
          <w:bCs/>
          <w:color w:val="000000"/>
          <w:lang w:eastAsia="it-IT"/>
        </w:rPr>
        <w:t>.</w:t>
      </w:r>
    </w:p>
    <w:p w14:paraId="6B69CF46"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DA245B" w:rsidRPr="000B208E">
        <w:t>ACIDO URSODESOSSICOLICO ABC</w:t>
      </w:r>
      <w:r w:rsidR="00DA245B"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4FB85B7F" w14:textId="759C9B9C"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6E9B06C7" w14:textId="77777777"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DA245B" w:rsidRPr="00DA245B">
        <w:rPr>
          <w:rFonts w:eastAsia="Calibri" w:cs="Calibri"/>
          <w:b/>
          <w:color w:val="000000"/>
          <w:lang w:eastAsia="it-IT"/>
        </w:rPr>
        <w:t xml:space="preserve">ACIDO URSODESOSSICOLICO ABC </w:t>
      </w:r>
      <w:r w:rsidRPr="00797416">
        <w:rPr>
          <w:rFonts w:eastAsia="Calibri" w:cs="Calibri"/>
          <w:b/>
          <w:bCs/>
          <w:color w:val="000000"/>
          <w:lang w:eastAsia="it-IT"/>
        </w:rPr>
        <w:t xml:space="preserve">E A COSA SERVE? </w:t>
      </w:r>
      <w:r w:rsidR="00DA245B">
        <w:rPr>
          <w:rFonts w:eastAsia="Calibri" w:cs="Calibri"/>
          <w:b/>
          <w:bCs/>
          <w:color w:val="000000"/>
          <w:lang w:eastAsia="it-IT"/>
        </w:rPr>
        <w:t xml:space="preserve"> </w:t>
      </w:r>
    </w:p>
    <w:p w14:paraId="4C5FF2DC" w14:textId="77777777" w:rsidR="00797416" w:rsidRPr="008C3BAB" w:rsidRDefault="00DA245B" w:rsidP="008C3BAB">
      <w:pPr>
        <w:widowControl w:val="0"/>
        <w:spacing w:after="0" w:line="240" w:lineRule="auto"/>
        <w:jc w:val="both"/>
        <w:rPr>
          <w:rFonts w:eastAsia="Calibri" w:cs="Calibri"/>
          <w:color w:val="000000"/>
          <w:lang w:eastAsia="it-IT"/>
        </w:rPr>
      </w:pPr>
      <w:r w:rsidRPr="000B208E">
        <w:t>ACIDO URSODESOSSICOLICO ABC</w:t>
      </w:r>
      <w:r w:rsidRPr="000E0632">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Pr>
          <w:snapToGrid w:val="0"/>
        </w:rPr>
        <w:t>acido ursodesossicolico</w:t>
      </w:r>
      <w:r>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 xml:space="preserve">è </w:t>
      </w:r>
      <w:r w:rsidR="008C3BAB">
        <w:rPr>
          <w:rFonts w:eastAsia="Calibri" w:cs="Calibri"/>
          <w:color w:val="000000"/>
          <w:lang w:eastAsia="it-IT"/>
        </w:rPr>
        <w:t xml:space="preserve">disponibile come: </w:t>
      </w:r>
      <w:r w:rsidR="00797416" w:rsidRPr="008C3BAB">
        <w:rPr>
          <w:rFonts w:eastAsia="Calibri" w:cs="Calibri"/>
          <w:color w:val="000000"/>
          <w:lang w:eastAsia="it-IT"/>
        </w:rPr>
        <w:t>capsule</w:t>
      </w:r>
      <w:r w:rsidRPr="008C3BAB">
        <w:rPr>
          <w:rFonts w:eastAsia="Calibri" w:cs="Calibri"/>
          <w:color w:val="000000"/>
          <w:lang w:eastAsia="it-IT"/>
        </w:rPr>
        <w:t xml:space="preserve"> rigide</w:t>
      </w:r>
      <w:r w:rsidR="00BB2AF8" w:rsidRPr="008C3BAB">
        <w:rPr>
          <w:rFonts w:eastAsia="Calibri" w:cs="Calibri"/>
          <w:color w:val="000000"/>
          <w:lang w:eastAsia="it-IT"/>
        </w:rPr>
        <w:t xml:space="preserve"> contenent</w:t>
      </w:r>
      <w:r w:rsidR="00797416" w:rsidRPr="008C3BAB">
        <w:rPr>
          <w:rFonts w:eastAsia="Calibri" w:cs="Calibri"/>
          <w:color w:val="000000"/>
          <w:lang w:eastAsia="it-IT"/>
        </w:rPr>
        <w:t>i</w:t>
      </w:r>
      <w:r w:rsidR="00BB2AF8" w:rsidRPr="008C3BAB">
        <w:rPr>
          <w:rFonts w:eastAsia="Calibri" w:cs="Calibri"/>
          <w:color w:val="000000"/>
          <w:lang w:eastAsia="it-IT"/>
        </w:rPr>
        <w:t xml:space="preserve"> </w:t>
      </w:r>
      <w:r w:rsidRPr="008C3BAB">
        <w:rPr>
          <w:rFonts w:eastAsia="Calibri" w:cs="Calibri"/>
          <w:color w:val="000000"/>
          <w:lang w:eastAsia="it-IT"/>
        </w:rPr>
        <w:t>250 mg e 500</w:t>
      </w:r>
      <w:r w:rsidR="00797416" w:rsidRPr="008C3BAB">
        <w:rPr>
          <w:rFonts w:eastAsia="Calibri" w:cs="Calibri"/>
          <w:color w:val="000000"/>
          <w:lang w:eastAsia="it-IT"/>
        </w:rPr>
        <w:t xml:space="preserve"> mg di</w:t>
      </w:r>
      <w:r w:rsidR="00BB2AF8" w:rsidRPr="008C3BAB">
        <w:rPr>
          <w:rFonts w:eastAsia="Calibri" w:cs="Calibri"/>
          <w:color w:val="000000"/>
          <w:lang w:eastAsia="it-IT"/>
        </w:rPr>
        <w:t xml:space="preserve"> principio attivo</w:t>
      </w:r>
      <w:r w:rsidR="00523909" w:rsidRPr="008C3BAB">
        <w:rPr>
          <w:rFonts w:eastAsia="Calibri" w:cs="Calibri"/>
          <w:color w:val="000000"/>
          <w:lang w:eastAsia="it-IT"/>
        </w:rPr>
        <w:t>.</w:t>
      </w:r>
    </w:p>
    <w:p w14:paraId="17F4B16C" w14:textId="77777777" w:rsidR="006B311C" w:rsidRPr="00A47604" w:rsidRDefault="006B311C" w:rsidP="00BB2AF8">
      <w:pPr>
        <w:widowControl w:val="0"/>
        <w:spacing w:after="0" w:line="240" w:lineRule="auto"/>
        <w:jc w:val="both"/>
        <w:rPr>
          <w:rFonts w:eastAsia="Calibri" w:cs="Calibri"/>
          <w:i/>
          <w:color w:val="000000"/>
          <w:sz w:val="20"/>
          <w:highlight w:val="green"/>
          <w:lang w:eastAsia="it-IT"/>
        </w:rPr>
      </w:pPr>
    </w:p>
    <w:p w14:paraId="21474B5C" w14:textId="77777777" w:rsidR="00B03E01" w:rsidRDefault="00DA245B" w:rsidP="00B03E01">
      <w:pPr>
        <w:widowControl w:val="0"/>
        <w:spacing w:after="0" w:line="240" w:lineRule="auto"/>
        <w:jc w:val="both"/>
        <w:rPr>
          <w:rFonts w:eastAsia="Calibri" w:cs="Calibri"/>
          <w:color w:val="000000"/>
          <w:lang w:eastAsia="it-IT"/>
        </w:rPr>
      </w:pPr>
      <w:r w:rsidRPr="000B208E">
        <w:t>ACIDO URSODESOSSICOLICO ABC</w:t>
      </w:r>
      <w:r w:rsidRPr="000E0632">
        <w:rPr>
          <w:rFonts w:eastAsia="Calibri" w:cs="Calibri"/>
          <w:color w:val="000000"/>
          <w:lang w:eastAsia="it-IT"/>
        </w:rPr>
        <w:t xml:space="preserve"> </w:t>
      </w:r>
      <w:r w:rsidR="00BB2AF8" w:rsidRPr="00E83F8D">
        <w:rPr>
          <w:rFonts w:eastAsia="Calibri" w:cs="Calibri"/>
          <w:color w:val="000000"/>
          <w:lang w:eastAsia="it-IT"/>
        </w:rPr>
        <w:t xml:space="preserve">è un “medicinale generico”, cioè è analogo ad un “medicinale di riferimento”, </w:t>
      </w:r>
      <w:r>
        <w:rPr>
          <w:rFonts w:eastAsia="Calibri" w:cs="Calibri"/>
          <w:color w:val="000000"/>
          <w:lang w:eastAsia="it-IT"/>
        </w:rPr>
        <w:t>URSOFALK,</w:t>
      </w:r>
      <w:r w:rsidR="008C3877" w:rsidRPr="003238CF">
        <w:rPr>
          <w:rFonts w:eastAsia="Calibri" w:cs="Calibri"/>
          <w:color w:val="000000"/>
          <w:lang w:eastAsia="it-IT"/>
        </w:rPr>
        <w:t xml:space="preserve"> </w:t>
      </w:r>
      <w:r w:rsidR="00F67DFC" w:rsidRPr="003238CF">
        <w:rPr>
          <w:rFonts w:eastAsia="Calibri" w:cs="Calibri"/>
          <w:color w:val="000000"/>
          <w:lang w:eastAsia="it-IT"/>
        </w:rPr>
        <w:t>autorizzato</w:t>
      </w:r>
      <w:r w:rsidR="00C058E1" w:rsidRPr="003238CF">
        <w:rPr>
          <w:rFonts w:eastAsia="Calibri" w:cs="Calibri"/>
          <w:color w:val="000000"/>
          <w:lang w:eastAsia="it-IT"/>
        </w:rPr>
        <w:t xml:space="preserve"> </w:t>
      </w:r>
      <w:r w:rsidR="008C3877" w:rsidRPr="003238CF">
        <w:rPr>
          <w:rFonts w:eastAsia="Calibri" w:cs="Calibri"/>
          <w:color w:val="000000"/>
          <w:lang w:eastAsia="it-IT"/>
        </w:rPr>
        <w:t>nell’Unione Europea</w:t>
      </w:r>
      <w:r>
        <w:rPr>
          <w:rFonts w:eastAsia="Calibri" w:cs="Calibri"/>
          <w:color w:val="000000"/>
          <w:lang w:eastAsia="it-IT"/>
        </w:rPr>
        <w:t xml:space="preserve"> nello Stato della Norvegia</w:t>
      </w:r>
      <w:r w:rsidR="00F67DFC" w:rsidRPr="003238CF">
        <w:rPr>
          <w:rFonts w:eastAsia="Calibri" w:cs="Calibri"/>
          <w:color w:val="000000"/>
          <w:lang w:eastAsia="it-IT"/>
        </w:rPr>
        <w:t xml:space="preserve"> </w:t>
      </w:r>
      <w:r w:rsidR="00F67DFC" w:rsidRPr="00DA245B">
        <w:rPr>
          <w:rFonts w:eastAsia="Calibri" w:cs="Calibri"/>
          <w:color w:val="000000"/>
          <w:lang w:eastAsia="it-IT"/>
        </w:rPr>
        <w:t xml:space="preserve">da </w:t>
      </w:r>
      <w:r w:rsidR="00DC187E" w:rsidRPr="00DA245B">
        <w:rPr>
          <w:rFonts w:eastAsia="Calibri" w:cs="Calibri"/>
          <w:color w:val="000000"/>
          <w:lang w:eastAsia="it-IT"/>
        </w:rPr>
        <w:t>almeno 8 anni</w:t>
      </w:r>
      <w:r w:rsidR="00B03E01" w:rsidRPr="00DA245B">
        <w:rPr>
          <w:rFonts w:eastAsia="Calibri" w:cs="Calibri"/>
          <w:color w:val="000000"/>
          <w:lang w:eastAsia="it-IT"/>
        </w:rPr>
        <w:t>.</w:t>
      </w:r>
      <w:r>
        <w:rPr>
          <w:rFonts w:eastAsia="Calibri" w:cs="Calibri"/>
          <w:color w:val="000000"/>
          <w:lang w:eastAsia="it-IT"/>
        </w:rPr>
        <w:t xml:space="preserve"> </w:t>
      </w:r>
      <w:r w:rsidRPr="000B208E">
        <w:t>ACIDO URSODESOSSICOLICO ABC</w:t>
      </w:r>
      <w:r w:rsidR="00B15135">
        <w:rPr>
          <w:rFonts w:eastAsia="Calibri" w:cs="Calibri"/>
          <w:color w:val="000000"/>
          <w:lang w:eastAsia="it-IT"/>
        </w:rPr>
        <w:t xml:space="preserve"> </w:t>
      </w:r>
      <w:r w:rsidR="00B15135" w:rsidRPr="00A47604">
        <w:rPr>
          <w:rFonts w:cstheme="minorHAnsi"/>
          <w:color w:val="000000"/>
        </w:rPr>
        <w:t xml:space="preserve">può essere immesso in commercio solo dopo che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r w:rsidR="00B15135">
        <w:rPr>
          <w:color w:val="000000"/>
          <w:sz w:val="27"/>
          <w:szCs w:val="27"/>
        </w:rPr>
        <w:t xml:space="preserve">  </w:t>
      </w:r>
    </w:p>
    <w:p w14:paraId="1F3B026E" w14:textId="140A949A" w:rsidR="007A1C0E" w:rsidRDefault="007A1C0E" w:rsidP="007A1C0E">
      <w:pPr>
        <w:autoSpaceDE w:val="0"/>
        <w:autoSpaceDN w:val="0"/>
        <w:adjustRightInd w:val="0"/>
        <w:spacing w:after="0" w:line="240" w:lineRule="auto"/>
        <w:jc w:val="both"/>
        <w:rPr>
          <w:rFonts w:eastAsia="Calibri" w:cs="Calibri"/>
          <w:color w:val="000000"/>
          <w:lang w:eastAsia="it-IT"/>
        </w:rPr>
      </w:pPr>
    </w:p>
    <w:p w14:paraId="35D8F4FA" w14:textId="77777777" w:rsidR="00BB2AF8" w:rsidRDefault="00604471" w:rsidP="00BB2AF8">
      <w:pPr>
        <w:autoSpaceDE w:val="0"/>
        <w:autoSpaceDN w:val="0"/>
        <w:adjustRightInd w:val="0"/>
        <w:spacing w:after="0" w:line="240" w:lineRule="auto"/>
        <w:jc w:val="both"/>
        <w:rPr>
          <w:b/>
          <w:i/>
        </w:rPr>
      </w:pPr>
      <w:r w:rsidRPr="000B208E">
        <w:t>ACIDO URSODESOSSICOLICO ABC</w:t>
      </w:r>
      <w:r w:rsidRPr="000E0632">
        <w:rPr>
          <w:rFonts w:eastAsia="Calibri" w:cs="Calibri"/>
          <w:color w:val="000000"/>
          <w:lang w:eastAsia="it-IT"/>
        </w:rPr>
        <w:t xml:space="preserve"> </w:t>
      </w:r>
      <w:r w:rsidR="00BB2AF8" w:rsidRPr="00051F8C">
        <w:rPr>
          <w:rFonts w:eastAsia="Calibri" w:cs="Calibri"/>
          <w:lang w:eastAsia="it-IT"/>
        </w:rPr>
        <w:t>si usa</w:t>
      </w:r>
      <w:r w:rsidR="00B03E01">
        <w:rPr>
          <w:rFonts w:eastAsia="Calibri" w:cs="Calibri"/>
          <w:lang w:eastAsia="it-IT"/>
        </w:rPr>
        <w:t xml:space="preserve"> per</w:t>
      </w:r>
      <w:r w:rsidR="00BB2AF8" w:rsidRPr="00340DC4">
        <w:rPr>
          <w:rFonts w:eastAsia="Calibri" w:cs="Calibri"/>
          <w:lang w:eastAsia="it-IT"/>
        </w:rPr>
        <w:t>:</w:t>
      </w:r>
      <w:r w:rsidR="00B03E01" w:rsidRPr="00340DC4">
        <w:rPr>
          <w:rFonts w:eastAsia="Calibri" w:cs="Calibri"/>
          <w:lang w:eastAsia="it-IT"/>
        </w:rPr>
        <w:t xml:space="preserve"> </w:t>
      </w:r>
    </w:p>
    <w:p w14:paraId="4F192A1E" w14:textId="5D8C67B0" w:rsidR="006A48B1" w:rsidRPr="006A48B1" w:rsidRDefault="006A48B1" w:rsidP="006A48B1">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1371AF59" w14:textId="0F1DA299" w:rsidR="006A48B1" w:rsidRPr="006A48B1" w:rsidRDefault="006A48B1" w:rsidP="006A48B1">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 xml:space="preserve">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2A44511A" w14:textId="67D973E1" w:rsidR="00913C39" w:rsidRPr="009327AA" w:rsidRDefault="006A48B1" w:rsidP="009327AA">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il trattamento di una malattia del fegato associata a una condizione chiamata fibrosi cistica nei bambini di età compresa tra 6 e 18 anni</w:t>
      </w:r>
      <w:r>
        <w:rPr>
          <w:rFonts w:eastAsia="Calibri" w:cs="Calibri"/>
          <w:color w:val="000000"/>
          <w:lang w:eastAsia="it-IT"/>
        </w:rPr>
        <w:t>.</w:t>
      </w:r>
    </w:p>
    <w:p w14:paraId="47C2F791" w14:textId="74F3A532" w:rsidR="005554F6" w:rsidRPr="003F739B" w:rsidRDefault="005554F6" w:rsidP="00BB2AF8">
      <w:pPr>
        <w:autoSpaceDE w:val="0"/>
        <w:autoSpaceDN w:val="0"/>
        <w:adjustRightInd w:val="0"/>
        <w:spacing w:after="0" w:line="240" w:lineRule="auto"/>
        <w:jc w:val="both"/>
        <w:rPr>
          <w:rFonts w:eastAsia="Calibri" w:cs="Calibri"/>
          <w:b/>
          <w:bCs/>
          <w:color w:val="000000"/>
          <w:lang w:eastAsia="it-IT"/>
        </w:rPr>
      </w:pPr>
    </w:p>
    <w:p w14:paraId="0BF4139A" w14:textId="77777777" w:rsidR="00365EF7" w:rsidRDefault="00365EF7" w:rsidP="001C15DF">
      <w:pPr>
        <w:autoSpaceDE w:val="0"/>
        <w:autoSpaceDN w:val="0"/>
        <w:adjustRightInd w:val="0"/>
        <w:spacing w:after="0" w:line="240" w:lineRule="auto"/>
        <w:jc w:val="both"/>
        <w:rPr>
          <w:rFonts w:eastAsia="Calibri" w:cs="Calibri"/>
          <w:b/>
          <w:bCs/>
          <w:color w:val="000000"/>
          <w:lang w:eastAsia="it-IT"/>
        </w:rPr>
      </w:pPr>
    </w:p>
    <w:p w14:paraId="07D77C57" w14:textId="77777777" w:rsidR="00365EF7" w:rsidRDefault="00365EF7" w:rsidP="001C15DF">
      <w:pPr>
        <w:autoSpaceDE w:val="0"/>
        <w:autoSpaceDN w:val="0"/>
        <w:adjustRightInd w:val="0"/>
        <w:spacing w:after="0" w:line="240" w:lineRule="auto"/>
        <w:jc w:val="both"/>
        <w:rPr>
          <w:rFonts w:eastAsia="Calibri" w:cs="Calibri"/>
          <w:b/>
          <w:bCs/>
          <w:color w:val="000000"/>
          <w:lang w:eastAsia="it-IT"/>
        </w:rPr>
      </w:pPr>
    </w:p>
    <w:p w14:paraId="19E81FA0" w14:textId="2DA0AB47" w:rsidR="00BB2AF8" w:rsidRPr="005B4C43" w:rsidRDefault="005B4C43" w:rsidP="001C15DF">
      <w:pPr>
        <w:autoSpaceDE w:val="0"/>
        <w:autoSpaceDN w:val="0"/>
        <w:adjustRightInd w:val="0"/>
        <w:spacing w:after="0" w:line="240" w:lineRule="auto"/>
        <w:jc w:val="both"/>
        <w:rPr>
          <w:rFonts w:eastAsia="Calibri" w:cs="Calibri"/>
          <w:b/>
          <w:color w:val="000000"/>
          <w:lang w:eastAsia="it-IT"/>
        </w:rPr>
      </w:pPr>
      <w:r>
        <w:rPr>
          <w:rFonts w:eastAsia="Calibri" w:cs="Calibri"/>
          <w:b/>
          <w:bCs/>
          <w:color w:val="000000"/>
          <w:lang w:eastAsia="it-IT"/>
        </w:rPr>
        <w:lastRenderedPageBreak/>
        <w:t xml:space="preserve">2) COM’È </w:t>
      </w:r>
      <w:r w:rsidR="00BB2AF8" w:rsidRPr="005B4C43">
        <w:rPr>
          <w:rFonts w:eastAsia="Calibri" w:cs="Calibri"/>
          <w:b/>
          <w:bCs/>
          <w:color w:val="000000"/>
          <w:lang w:eastAsia="it-IT"/>
        </w:rPr>
        <w:t xml:space="preserve">PRESCRITTO/USATO </w:t>
      </w:r>
      <w:r w:rsidRPr="005B4C43">
        <w:rPr>
          <w:b/>
        </w:rPr>
        <w:t>ACIDO URSODESOSSICOLICO ABC</w:t>
      </w:r>
      <w:r w:rsidR="00BB2AF8" w:rsidRPr="005B4C43">
        <w:rPr>
          <w:rFonts w:eastAsia="Calibri" w:cs="Calibri"/>
          <w:b/>
          <w:bCs/>
          <w:color w:val="000000"/>
          <w:lang w:eastAsia="it-IT"/>
        </w:rPr>
        <w:t>?</w:t>
      </w:r>
    </w:p>
    <w:p w14:paraId="40CC4FAB" w14:textId="0FF60F34" w:rsidR="001C15DF" w:rsidRPr="001C15DF" w:rsidRDefault="00A46D14" w:rsidP="001C15DF">
      <w:pPr>
        <w:pStyle w:val="PreformattatoHTML"/>
        <w:jc w:val="both"/>
        <w:rPr>
          <w:rFonts w:asciiTheme="minorHAnsi" w:eastAsia="Calibri" w:hAnsiTheme="minorHAnsi" w:cs="Calibri"/>
          <w:color w:val="000000"/>
          <w:sz w:val="22"/>
          <w:szCs w:val="22"/>
        </w:rPr>
      </w:pPr>
      <w:r w:rsidRPr="000B208E">
        <w:rPr>
          <w:rFonts w:asciiTheme="minorHAnsi" w:hAnsiTheme="minorHAnsi"/>
          <w:sz w:val="22"/>
          <w:szCs w:val="22"/>
        </w:rPr>
        <w:t>ACIDO URSODESOSSICOLICO ABC</w:t>
      </w:r>
      <w:r w:rsidR="008A5571">
        <w:rPr>
          <w:rFonts w:eastAsia="Calibri" w:cs="Calibri"/>
          <w:color w:val="000000"/>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 xml:space="preserve">solo su prescrizione da parte del medico (ricetta </w:t>
      </w:r>
      <w:r>
        <w:rPr>
          <w:rFonts w:asciiTheme="minorHAnsi" w:eastAsia="Calibri" w:hAnsiTheme="minorHAnsi" w:cs="Calibri"/>
          <w:color w:val="000000"/>
          <w:sz w:val="22"/>
          <w:szCs w:val="22"/>
        </w:rPr>
        <w:t>ripetibile</w:t>
      </w:r>
      <w:r w:rsidR="00300BEA" w:rsidRPr="001C15DF">
        <w:rPr>
          <w:rFonts w:asciiTheme="minorHAnsi" w:eastAsia="Calibri" w:hAnsiTheme="minorHAnsi" w:cs="Calibri"/>
          <w:color w:val="000000"/>
          <w:sz w:val="22"/>
          <w:szCs w:val="22"/>
        </w:rPr>
        <w:t>)</w:t>
      </w:r>
      <w:r>
        <w:rPr>
          <w:rFonts w:asciiTheme="minorHAnsi" w:eastAsia="Calibri" w:hAnsiTheme="minorHAnsi" w:cs="Calibri"/>
          <w:color w:val="000000"/>
          <w:sz w:val="22"/>
          <w:szCs w:val="22"/>
        </w:rPr>
        <w:t>.</w:t>
      </w:r>
    </w:p>
    <w:p w14:paraId="79192EC1" w14:textId="13A9C773" w:rsidR="001C15DF" w:rsidRDefault="001C15DF" w:rsidP="001C15DF">
      <w:pPr>
        <w:tabs>
          <w:tab w:val="left" w:pos="0"/>
        </w:tabs>
        <w:spacing w:after="0" w:line="240" w:lineRule="auto"/>
        <w:jc w:val="both"/>
      </w:pPr>
    </w:p>
    <w:p w14:paraId="5623A7EF" w14:textId="649DF0AF" w:rsidR="0052220D" w:rsidRPr="0052220D" w:rsidRDefault="0052220D" w:rsidP="001C15DF">
      <w:pPr>
        <w:tabs>
          <w:tab w:val="left" w:pos="0"/>
        </w:tabs>
        <w:spacing w:after="0" w:line="240" w:lineRule="auto"/>
        <w:jc w:val="both"/>
        <w:rPr>
          <w:rFonts w:eastAsia="Times New Roman" w:cs="Courier New"/>
          <w:i/>
          <w:lang w:eastAsia="it-IT"/>
        </w:rPr>
      </w:pPr>
      <w:r w:rsidRPr="0052220D">
        <w:rPr>
          <w:rFonts w:eastAsia="Times New Roman" w:cs="Courier New"/>
          <w:i/>
          <w:lang w:eastAsia="it-IT"/>
        </w:rPr>
        <w:t>Scioglimento dei calcoli biliari:</w:t>
      </w:r>
    </w:p>
    <w:p w14:paraId="30EE658D" w14:textId="77777777" w:rsidR="0052220D" w:rsidRDefault="0052220D" w:rsidP="001C15DF">
      <w:pPr>
        <w:tabs>
          <w:tab w:val="left" w:pos="0"/>
        </w:tabs>
        <w:spacing w:after="0" w:line="240" w:lineRule="auto"/>
        <w:jc w:val="both"/>
        <w:rPr>
          <w:rFonts w:eastAsia="Times New Roman" w:cs="Courier New"/>
          <w:lang w:eastAsia="it-IT"/>
        </w:rPr>
      </w:pPr>
      <w:r w:rsidRPr="0052220D">
        <w:rPr>
          <w:rFonts w:eastAsia="Times New Roman" w:cs="Courier New"/>
          <w:lang w:eastAsia="it-IT"/>
        </w:rPr>
        <w:t>La dose raccomandata è di 10-12 mg per kg di peso corporeo al giorno, suddivisa in 2 dosi.</w:t>
      </w:r>
    </w:p>
    <w:p w14:paraId="44BA9103" w14:textId="77777777" w:rsidR="0052220D" w:rsidRDefault="0052220D" w:rsidP="001C15DF">
      <w:pPr>
        <w:tabs>
          <w:tab w:val="left" w:pos="0"/>
        </w:tabs>
        <w:spacing w:after="0" w:line="240" w:lineRule="auto"/>
        <w:jc w:val="both"/>
        <w:rPr>
          <w:rFonts w:eastAsia="Times New Roman" w:cs="Courier New"/>
          <w:lang w:eastAsia="it-IT"/>
        </w:rPr>
      </w:pPr>
      <w:r w:rsidRPr="0052220D">
        <w:rPr>
          <w:rFonts w:eastAsia="Times New Roman" w:cs="Courier New"/>
          <w:lang w:eastAsia="it-IT"/>
        </w:rPr>
        <w:t xml:space="preserve">Di media sono necessari tra i 6 e i 24 mesi perché i calcoli biliari si dissolvano. Se la dimensione dei calcoli biliari non diminuisce dopo 12 mesi, deve </w:t>
      </w:r>
      <w:r>
        <w:rPr>
          <w:rFonts w:eastAsia="Times New Roman" w:cs="Courier New"/>
          <w:lang w:eastAsia="it-IT"/>
        </w:rPr>
        <w:t>essere interrotto</w:t>
      </w:r>
      <w:r w:rsidRPr="0052220D">
        <w:rPr>
          <w:rFonts w:eastAsia="Times New Roman" w:cs="Courier New"/>
          <w:lang w:eastAsia="it-IT"/>
        </w:rPr>
        <w:t xml:space="preserve"> il trattamento. Durante il trattamento per s</w:t>
      </w:r>
      <w:r>
        <w:rPr>
          <w:rFonts w:eastAsia="Times New Roman" w:cs="Courier New"/>
          <w:lang w:eastAsia="it-IT"/>
        </w:rPr>
        <w:t xml:space="preserve">ciogliere i calcoli biliari, </w:t>
      </w:r>
      <w:r w:rsidRPr="0052220D">
        <w:rPr>
          <w:rFonts w:eastAsia="Times New Roman" w:cs="Courier New"/>
          <w:lang w:eastAsia="it-IT"/>
        </w:rPr>
        <w:t xml:space="preserve">verrà eseguito un test dopo 6-10 mesi di trattamento per verificare se il trattamento ha successo. </w:t>
      </w:r>
    </w:p>
    <w:p w14:paraId="445A022C" w14:textId="77777777" w:rsidR="0052220D" w:rsidRPr="0052220D" w:rsidRDefault="0052220D" w:rsidP="001C15DF">
      <w:pPr>
        <w:tabs>
          <w:tab w:val="left" w:pos="0"/>
        </w:tabs>
        <w:spacing w:after="0" w:line="240" w:lineRule="auto"/>
        <w:jc w:val="both"/>
        <w:rPr>
          <w:rFonts w:eastAsia="Times New Roman" w:cs="Courier New"/>
          <w:i/>
          <w:lang w:eastAsia="it-IT"/>
        </w:rPr>
      </w:pPr>
    </w:p>
    <w:p w14:paraId="4C1222E8" w14:textId="6741C1BF" w:rsidR="0052220D" w:rsidRDefault="009504E0" w:rsidP="001C15DF">
      <w:pPr>
        <w:tabs>
          <w:tab w:val="left" w:pos="0"/>
        </w:tabs>
        <w:spacing w:after="0" w:line="240" w:lineRule="auto"/>
        <w:jc w:val="both"/>
        <w:rPr>
          <w:rFonts w:eastAsia="Times New Roman" w:cs="Courier New"/>
          <w:lang w:eastAsia="it-IT"/>
        </w:rPr>
      </w:pPr>
      <w:r>
        <w:rPr>
          <w:rFonts w:eastAsia="Times New Roman" w:cs="Courier New"/>
          <w:i/>
          <w:lang w:eastAsia="it-IT"/>
        </w:rPr>
        <w:t>Colangite</w:t>
      </w:r>
      <w:r w:rsidR="0052220D" w:rsidRPr="0052220D">
        <w:rPr>
          <w:rFonts w:eastAsia="Times New Roman" w:cs="Courier New"/>
          <w:i/>
          <w:lang w:eastAsia="it-IT"/>
        </w:rPr>
        <w:t xml:space="preserve"> biliare primitiva:</w:t>
      </w:r>
      <w:r w:rsidR="0052220D" w:rsidRPr="0052220D">
        <w:rPr>
          <w:rFonts w:eastAsia="Times New Roman" w:cs="Courier New"/>
          <w:lang w:eastAsia="it-IT"/>
        </w:rPr>
        <w:t xml:space="preserve"> </w:t>
      </w:r>
    </w:p>
    <w:p w14:paraId="4E03061A" w14:textId="7E32AA4E" w:rsidR="005554F6" w:rsidRDefault="0052220D" w:rsidP="005554F6">
      <w:pPr>
        <w:tabs>
          <w:tab w:val="left" w:pos="0"/>
        </w:tabs>
        <w:spacing w:after="0" w:line="240" w:lineRule="auto"/>
        <w:jc w:val="both"/>
        <w:rPr>
          <w:rFonts w:eastAsia="Times New Roman" w:cs="Courier New"/>
          <w:lang w:eastAsia="it-IT"/>
        </w:rPr>
      </w:pPr>
      <w:r w:rsidRPr="0052220D">
        <w:rPr>
          <w:rFonts w:eastAsia="Times New Roman" w:cs="Courier New"/>
          <w:lang w:eastAsia="it-IT"/>
        </w:rPr>
        <w:t>La dose raccomandata è di 12-16 mg per kg di peso corporeo al giorno. Per i primi 3 mesi dop</w:t>
      </w:r>
      <w:r>
        <w:rPr>
          <w:rFonts w:eastAsia="Times New Roman" w:cs="Courier New"/>
          <w:lang w:eastAsia="it-IT"/>
        </w:rPr>
        <w:t>o l'inizio del trattamento, bisogna</w:t>
      </w:r>
      <w:r w:rsidRPr="0052220D">
        <w:rPr>
          <w:rFonts w:eastAsia="Times New Roman" w:cs="Courier New"/>
          <w:lang w:eastAsia="it-IT"/>
        </w:rPr>
        <w:t xml:space="preserve"> distribuire l'assunzione di </w:t>
      </w:r>
      <w:r w:rsidR="009504E0" w:rsidRPr="00394443">
        <w:t>ACIDO URSODESOSSICOLICO ABC</w:t>
      </w:r>
      <w:r w:rsidR="009504E0" w:rsidRPr="0052220D">
        <w:rPr>
          <w:rFonts w:eastAsia="Times New Roman" w:cs="Courier New"/>
          <w:lang w:eastAsia="it-IT"/>
        </w:rPr>
        <w:t xml:space="preserve"> </w:t>
      </w:r>
      <w:r w:rsidRPr="0052220D">
        <w:rPr>
          <w:rFonts w:eastAsia="Times New Roman" w:cs="Courier New"/>
          <w:lang w:eastAsia="it-IT"/>
        </w:rPr>
        <w:t xml:space="preserve">nell'arco della giornata. Quando i valori epatici sono migliorati, la dose può essere assunta una volta al giorno, preferibilmente la sera. Non ci sono restrizioni sulla durata del trattamento con questo farmaco per la </w:t>
      </w:r>
      <w:r w:rsidR="009504E0">
        <w:rPr>
          <w:rFonts w:eastAsia="Times New Roman" w:cs="Courier New"/>
          <w:lang w:eastAsia="it-IT"/>
        </w:rPr>
        <w:t>colangite</w:t>
      </w:r>
      <w:r w:rsidRPr="0052220D">
        <w:rPr>
          <w:rFonts w:eastAsia="Times New Roman" w:cs="Courier New"/>
          <w:lang w:eastAsia="it-IT"/>
        </w:rPr>
        <w:t xml:space="preserve"> </w:t>
      </w:r>
      <w:r w:rsidR="000D1CDD">
        <w:rPr>
          <w:rFonts w:eastAsia="Times New Roman" w:cs="Courier New"/>
          <w:lang w:eastAsia="it-IT"/>
        </w:rPr>
        <w:t>biliare primitiva</w:t>
      </w:r>
      <w:r w:rsidRPr="0052220D">
        <w:rPr>
          <w:rFonts w:eastAsia="Times New Roman" w:cs="Courier New"/>
          <w:lang w:eastAsia="it-IT"/>
        </w:rPr>
        <w:t xml:space="preserve">. Se </w:t>
      </w:r>
      <w:r>
        <w:rPr>
          <w:rFonts w:eastAsia="Times New Roman" w:cs="Courier New"/>
          <w:lang w:eastAsia="it-IT"/>
        </w:rPr>
        <w:t xml:space="preserve">il paziente </w:t>
      </w:r>
      <w:r w:rsidRPr="0052220D">
        <w:rPr>
          <w:rFonts w:eastAsia="Times New Roman" w:cs="Courier New"/>
          <w:lang w:eastAsia="it-IT"/>
        </w:rPr>
        <w:t xml:space="preserve">è affetto da </w:t>
      </w:r>
      <w:r w:rsidR="009504E0">
        <w:rPr>
          <w:rFonts w:eastAsia="Times New Roman" w:cs="Courier New"/>
          <w:lang w:eastAsia="it-IT"/>
        </w:rPr>
        <w:t>colangite</w:t>
      </w:r>
      <w:r w:rsidRPr="0052220D">
        <w:rPr>
          <w:rFonts w:eastAsia="Times New Roman" w:cs="Courier New"/>
          <w:lang w:eastAsia="it-IT"/>
        </w:rPr>
        <w:t xml:space="preserve"> biliare primitiva, in rari casi, può manifestare un peggioramento dei sintomi all'inizio del trattamento, ad es. prurito. In tal caso, </w:t>
      </w:r>
      <w:r>
        <w:rPr>
          <w:rFonts w:eastAsia="Times New Roman" w:cs="Courier New"/>
          <w:lang w:eastAsia="it-IT"/>
        </w:rPr>
        <w:t xml:space="preserve">si </w:t>
      </w:r>
      <w:r w:rsidRPr="0052220D">
        <w:rPr>
          <w:rFonts w:eastAsia="Times New Roman" w:cs="Courier New"/>
          <w:lang w:eastAsia="it-IT"/>
        </w:rPr>
        <w:t xml:space="preserve">può continuare il trattamento con una dose inferiore di </w:t>
      </w:r>
      <w:r w:rsidR="009504E0" w:rsidRPr="00394443">
        <w:t>ACIDO URSODESOSSICOLICO ABC</w:t>
      </w:r>
      <w:r w:rsidRPr="0052220D">
        <w:rPr>
          <w:rFonts w:eastAsia="Times New Roman" w:cs="Courier New"/>
          <w:lang w:eastAsia="it-IT"/>
        </w:rPr>
        <w:t xml:space="preserve">. Successivamente, il medico aumenterà ogni settimana la dose giornaliera fino alla dose giornaliera raccomandata. Il medico </w:t>
      </w:r>
      <w:r w:rsidR="001A77EF">
        <w:rPr>
          <w:rFonts w:eastAsia="Times New Roman" w:cs="Courier New"/>
          <w:lang w:eastAsia="it-IT"/>
        </w:rPr>
        <w:t>comunicherà la</w:t>
      </w:r>
      <w:r w:rsidRPr="0052220D">
        <w:rPr>
          <w:rFonts w:eastAsia="Times New Roman" w:cs="Courier New"/>
          <w:lang w:eastAsia="it-IT"/>
        </w:rPr>
        <w:t xml:space="preserve"> dose </w:t>
      </w:r>
      <w:r w:rsidR="001A77EF">
        <w:rPr>
          <w:rFonts w:eastAsia="Times New Roman" w:cs="Courier New"/>
          <w:lang w:eastAsia="it-IT"/>
        </w:rPr>
        <w:t>da assumere in base al</w:t>
      </w:r>
      <w:r w:rsidRPr="0052220D">
        <w:rPr>
          <w:rFonts w:eastAsia="Times New Roman" w:cs="Courier New"/>
          <w:lang w:eastAsia="it-IT"/>
        </w:rPr>
        <w:t xml:space="preserve"> peso corporeo. </w:t>
      </w:r>
    </w:p>
    <w:p w14:paraId="65D99EE7" w14:textId="77777777" w:rsidR="005554F6" w:rsidRPr="005554F6" w:rsidRDefault="005554F6" w:rsidP="005554F6">
      <w:pPr>
        <w:tabs>
          <w:tab w:val="left" w:pos="0"/>
        </w:tabs>
        <w:spacing w:after="0" w:line="240" w:lineRule="auto"/>
        <w:jc w:val="both"/>
        <w:rPr>
          <w:rFonts w:eastAsia="Times New Roman" w:cs="Courier New"/>
          <w:lang w:eastAsia="it-IT"/>
        </w:rPr>
      </w:pPr>
    </w:p>
    <w:p w14:paraId="1F4285A7" w14:textId="650E009D" w:rsidR="005554F6" w:rsidRPr="005554F6" w:rsidRDefault="005554F6" w:rsidP="005554F6">
      <w:pPr>
        <w:spacing w:after="0"/>
        <w:rPr>
          <w:bCs/>
          <w:i/>
        </w:rPr>
      </w:pPr>
      <w:r w:rsidRPr="005554F6">
        <w:rPr>
          <w:bCs/>
          <w:i/>
        </w:rPr>
        <w:t>Uso nei bambini (6-18 anni) con fibrosi cistica</w:t>
      </w:r>
      <w:r>
        <w:rPr>
          <w:bCs/>
          <w:i/>
        </w:rPr>
        <w:t>:</w:t>
      </w:r>
    </w:p>
    <w:p w14:paraId="58D1433A" w14:textId="77777777" w:rsidR="005554F6" w:rsidRDefault="005554F6" w:rsidP="005554F6">
      <w:pPr>
        <w:spacing w:after="0"/>
      </w:pPr>
      <w:r w:rsidRPr="00C32690">
        <w:t xml:space="preserve">La dose raccomandata per i bambini con fibrosi cistica di età compresa tra 6 </w:t>
      </w:r>
      <w:r>
        <w:t>e</w:t>
      </w:r>
      <w:r w:rsidRPr="00C32690">
        <w:t xml:space="preserve"> 18 anni è 20 mg per kg di peso corporeo al giorno, suddivisi in 2-3 dosi. </w:t>
      </w:r>
    </w:p>
    <w:p w14:paraId="749A72EE" w14:textId="6D2FAB73" w:rsidR="005554F6" w:rsidRPr="00C32690" w:rsidRDefault="005554F6" w:rsidP="005554F6">
      <w:pPr>
        <w:spacing w:after="0"/>
      </w:pPr>
      <w:r w:rsidRPr="00C32690">
        <w:t xml:space="preserve">Il medico può aumentare ulteriormente la dose a 30 mg per kg di peso corporeo al giorno, se necessario.  </w:t>
      </w:r>
    </w:p>
    <w:p w14:paraId="0925838E" w14:textId="3CCEB680" w:rsidR="0052220D" w:rsidRPr="007C7930" w:rsidRDefault="005554F6" w:rsidP="007C7930">
      <w:pPr>
        <w:rPr>
          <w:color w:val="202124"/>
          <w:lang w:eastAsia="it-IT"/>
        </w:rPr>
      </w:pPr>
      <w:r w:rsidRPr="00C32690">
        <w:t>Il medico deciderà che dose somministrare al suo bambino in base al peso corporeo.</w:t>
      </w:r>
    </w:p>
    <w:p w14:paraId="7F34A6BD" w14:textId="6BA72A50" w:rsidR="0052220D" w:rsidRDefault="0052220D" w:rsidP="001C15DF">
      <w:pPr>
        <w:tabs>
          <w:tab w:val="left" w:pos="0"/>
        </w:tabs>
        <w:spacing w:after="0" w:line="240" w:lineRule="auto"/>
        <w:jc w:val="both"/>
        <w:rPr>
          <w:rFonts w:eastAsia="Times New Roman" w:cs="Courier New"/>
          <w:lang w:eastAsia="it-IT"/>
        </w:rPr>
      </w:pPr>
      <w:r>
        <w:rPr>
          <w:rFonts w:eastAsia="Times New Roman" w:cs="Courier New"/>
          <w:lang w:eastAsia="it-IT"/>
        </w:rPr>
        <w:t>Deglutire</w:t>
      </w:r>
      <w:r w:rsidRPr="0052220D">
        <w:rPr>
          <w:rFonts w:eastAsia="Times New Roman" w:cs="Courier New"/>
          <w:lang w:eastAsia="it-IT"/>
        </w:rPr>
        <w:t xml:space="preserve"> le capsule intere con abbondante liquido. </w:t>
      </w:r>
    </w:p>
    <w:p w14:paraId="21ED9DCB" w14:textId="77777777"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33CB3569"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394443" w:rsidRPr="005B4C43">
        <w:rPr>
          <w:b/>
        </w:rPr>
        <w:t>ACIDO URSODESOSSICOLICO ABC</w:t>
      </w:r>
      <w:r w:rsidRPr="004B4170">
        <w:rPr>
          <w:rFonts w:eastAsia="Calibri" w:cs="Calibri"/>
          <w:b/>
          <w:bCs/>
          <w:color w:val="000000"/>
          <w:lang w:eastAsia="it-IT"/>
        </w:rPr>
        <w:t xml:space="preserve">? </w:t>
      </w:r>
    </w:p>
    <w:p w14:paraId="15CCCD9F" w14:textId="5CF69A05" w:rsidR="00BB2AF8" w:rsidRPr="00A47604" w:rsidRDefault="00394443" w:rsidP="00BB2AF8">
      <w:pPr>
        <w:autoSpaceDE w:val="0"/>
        <w:autoSpaceDN w:val="0"/>
        <w:adjustRightInd w:val="0"/>
        <w:spacing w:after="0" w:line="240" w:lineRule="auto"/>
        <w:jc w:val="both"/>
        <w:rPr>
          <w:rFonts w:cs="Arial"/>
          <w:b/>
          <w:i/>
          <w:color w:val="000000"/>
          <w:shd w:val="clear" w:color="auto" w:fill="FFFFFF"/>
        </w:rPr>
      </w:pPr>
      <w:r w:rsidRPr="00394443">
        <w:t>ACIDO URSODESOSSICOLICO ABC</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Pr="00394443">
        <w:t>A05AA02</w:t>
      </w:r>
      <w:r>
        <w:t xml:space="preserve"> </w:t>
      </w:r>
      <w:r w:rsidR="00BB2AF8" w:rsidRPr="00EF6711">
        <w:rPr>
          <w:rFonts w:eastAsia="Calibri" w:cs="Calibri"/>
          <w:color w:val="000000"/>
          <w:lang w:eastAsia="it-IT"/>
        </w:rPr>
        <w:t xml:space="preserve">contiene il principio attivo </w:t>
      </w:r>
      <w:r w:rsidR="00753661">
        <w:rPr>
          <w:rFonts w:eastAsia="Calibri" w:cs="Calibri"/>
          <w:color w:val="000000"/>
          <w:lang w:eastAsia="it-IT"/>
        </w:rPr>
        <w:t xml:space="preserve">acido ursodesossicolico, </w:t>
      </w:r>
      <w:r w:rsidR="00753661">
        <w:t>appartenente</w:t>
      </w:r>
      <w:r w:rsidR="00BB2AF8" w:rsidRPr="00EF6711">
        <w:t xml:space="preserve"> alla classe de</w:t>
      </w:r>
      <w:r w:rsidR="001214B1">
        <w:t>gl</w:t>
      </w:r>
      <w:r w:rsidR="00BB2AF8" w:rsidRPr="00EF6711">
        <w:t>i</w:t>
      </w:r>
      <w:r w:rsidR="001214B1">
        <w:t xml:space="preserve"> acidi biliari,</w:t>
      </w:r>
      <w:r w:rsidR="00753661">
        <w:t xml:space="preserve"> è un acido biliare naturalmente presente in piccole quantità nella bile degli esseri umani.</w:t>
      </w:r>
    </w:p>
    <w:p w14:paraId="6CF90362" w14:textId="77777777" w:rsidR="00BB2AF8" w:rsidRPr="004B4170" w:rsidRDefault="00BB2AF8" w:rsidP="00BB2AF8">
      <w:pPr>
        <w:autoSpaceDE w:val="0"/>
        <w:autoSpaceDN w:val="0"/>
        <w:adjustRightInd w:val="0"/>
        <w:spacing w:after="0" w:line="240" w:lineRule="auto"/>
        <w:jc w:val="both"/>
        <w:rPr>
          <w:iCs/>
        </w:rPr>
      </w:pPr>
    </w:p>
    <w:p w14:paraId="2803B067" w14:textId="77777777"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394443" w:rsidRPr="005B4C43">
        <w:rPr>
          <w:b/>
        </w:rPr>
        <w:t>ACIDO URSODESOSSICOLICO ABC</w:t>
      </w:r>
      <w:r w:rsidRPr="004B4170">
        <w:rPr>
          <w:rFonts w:eastAsia="Calibri" w:cs="Calibri"/>
          <w:b/>
          <w:bCs/>
          <w:lang w:eastAsia="it-IT"/>
        </w:rPr>
        <w:t xml:space="preserve">? </w:t>
      </w:r>
    </w:p>
    <w:p w14:paraId="3093252D" w14:textId="0C258EB6" w:rsidR="00F96473" w:rsidRDefault="00394443" w:rsidP="00F96473">
      <w:pPr>
        <w:spacing w:after="0" w:line="240" w:lineRule="auto"/>
        <w:jc w:val="both"/>
        <w:rPr>
          <w:rFonts w:ascii="Calibri" w:hAnsi="Calibri" w:cs="Arial"/>
        </w:rPr>
      </w:pPr>
      <w:r w:rsidRPr="00394443">
        <w:rPr>
          <w:rFonts w:eastAsia="Calibri" w:cs="Calibri"/>
          <w:color w:val="000000"/>
          <w:lang w:eastAsia="it-IT"/>
        </w:rPr>
        <w:t xml:space="preserve">ACIDO URSODESOSSICOLICO ABC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sidRPr="00394443">
        <w:rPr>
          <w:rFonts w:eastAsia="Calibri" w:cs="Calibri"/>
          <w:color w:val="000000"/>
          <w:lang w:eastAsia="it-IT"/>
        </w:rPr>
        <w:t>ACIDO URSODESOSSICOLICO</w:t>
      </w:r>
      <w:r w:rsidR="00C56FA9">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da </w:t>
      </w:r>
      <w:r w:rsidR="00FB4181">
        <w:rPr>
          <w:rFonts w:cs="Arial"/>
        </w:rPr>
        <w:t xml:space="preserve">almeno 8 </w:t>
      </w:r>
      <w:r w:rsidR="00C56FA9">
        <w:rPr>
          <w:rFonts w:cs="Arial"/>
        </w:rPr>
        <w:t>anni</w:t>
      </w:r>
      <w:r w:rsidR="00F67DFC">
        <w:rPr>
          <w:rFonts w:cs="Arial"/>
        </w:rPr>
        <w:t xml:space="preserve"> nell’Unione europea</w:t>
      </w:r>
      <w:r>
        <w:rPr>
          <w:rFonts w:cs="Arial"/>
        </w:rPr>
        <w:t xml:space="preserve">, </w:t>
      </w:r>
      <w:r w:rsidR="00577DAC">
        <w:rPr>
          <w:rFonts w:cs="Arial"/>
        </w:rPr>
        <w:t>a supporto dell’efficacia e della sic</w:t>
      </w:r>
      <w:r>
        <w:rPr>
          <w:rFonts w:cs="Arial"/>
        </w:rPr>
        <w:t xml:space="preserve">urezza di </w:t>
      </w:r>
      <w:r w:rsidRPr="00394443">
        <w:rPr>
          <w:rFonts w:eastAsia="Calibri" w:cs="Calibri"/>
          <w:color w:val="000000"/>
          <w:lang w:eastAsia="it-IT"/>
        </w:rPr>
        <w:t>ACIDO URSODESOSSICOLICO</w:t>
      </w:r>
      <w:r w:rsidR="00F56670">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la bioequivalenza rispet</w:t>
      </w:r>
      <w:r>
        <w:rPr>
          <w:rFonts w:cs="Arial"/>
        </w:rPr>
        <w:t>to al medicinale di riferimento URSOFALK</w:t>
      </w:r>
      <w:r w:rsidR="00F96473" w:rsidRPr="00D85E7D">
        <w:rPr>
          <w:rFonts w:cs="Arial"/>
        </w:rPr>
        <w:t>. Due medicinali sono</w:t>
      </w:r>
      <w:r w:rsidR="00F96473">
        <w:rPr>
          <w:rFonts w:ascii="Calibri" w:hAnsi="Calibri" w:cs="Arial"/>
        </w:rPr>
        <w:t xml:space="preserve"> bioequivalenti quando producono gli stessi livelli di principio attivo nell’organismo</w:t>
      </w:r>
      <w:r w:rsidR="00F96473" w:rsidRPr="004E389D">
        <w:rPr>
          <w:rFonts w:ascii="Calibri" w:hAnsi="Calibri" w:cs="Arial"/>
        </w:rPr>
        <w:t xml:space="preserve">. </w:t>
      </w:r>
    </w:p>
    <w:p w14:paraId="3B3960FF" w14:textId="358728FF" w:rsidR="00F14058" w:rsidRPr="00666CCE" w:rsidRDefault="00F14058" w:rsidP="00BB2AF8">
      <w:pPr>
        <w:autoSpaceDE w:val="0"/>
        <w:autoSpaceDN w:val="0"/>
        <w:adjustRightInd w:val="0"/>
        <w:spacing w:after="0" w:line="240" w:lineRule="auto"/>
        <w:jc w:val="both"/>
        <w:rPr>
          <w:rFonts w:eastAsia="Calibri" w:cs="Calibri"/>
          <w:lang w:eastAsia="it-IT"/>
        </w:rPr>
      </w:pPr>
    </w:p>
    <w:p w14:paraId="234AF38D"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470AC6" w:rsidRPr="005B4C43">
        <w:rPr>
          <w:b/>
        </w:rPr>
        <w:t>ACIDO URSODESOSSICOLICO ABC</w:t>
      </w:r>
      <w:r w:rsidRPr="009B03DB">
        <w:rPr>
          <w:rFonts w:eastAsia="Calibri" w:cs="Calibri"/>
          <w:b/>
          <w:lang w:eastAsia="it-IT"/>
        </w:rPr>
        <w:t>?</w:t>
      </w:r>
      <w:r w:rsidRPr="002A3F14">
        <w:rPr>
          <w:rFonts w:eastAsia="Calibri" w:cs="Calibri"/>
          <w:lang w:eastAsia="it-IT"/>
        </w:rPr>
        <w:t xml:space="preserve"> </w:t>
      </w:r>
    </w:p>
    <w:p w14:paraId="0D6E24B1" w14:textId="77777777" w:rsidR="00BB2AF8" w:rsidRPr="002A3F14" w:rsidRDefault="00394443" w:rsidP="00BB2AF8">
      <w:pPr>
        <w:autoSpaceDE w:val="0"/>
        <w:autoSpaceDN w:val="0"/>
        <w:adjustRightInd w:val="0"/>
        <w:spacing w:after="0" w:line="240" w:lineRule="auto"/>
        <w:jc w:val="both"/>
        <w:rPr>
          <w:rFonts w:eastAsia="Calibri" w:cs="Calibri"/>
          <w:lang w:eastAsia="it-IT"/>
        </w:rPr>
      </w:pPr>
      <w:r w:rsidRPr="00394443">
        <w:rPr>
          <w:rFonts w:eastAsia="Calibri" w:cs="Calibri"/>
          <w:color w:val="000000"/>
          <w:lang w:eastAsia="it-IT"/>
        </w:rPr>
        <w:t xml:space="preserve">ACIDO URSODESOSSICOLICO ABC </w:t>
      </w:r>
      <w:r w:rsidR="00BB2AF8" w:rsidRPr="004241AC">
        <w:rPr>
          <w:rFonts w:eastAsia="Calibri" w:cs="Calibri"/>
          <w:lang w:eastAsia="it-IT"/>
        </w:rPr>
        <w:t xml:space="preserve">è un medicinale </w:t>
      </w:r>
      <w:r w:rsidR="00BB2AF8">
        <w:rPr>
          <w:rFonts w:eastAsia="Calibri" w:cs="Calibri"/>
          <w:lang w:eastAsia="it-IT"/>
        </w:rPr>
        <w:t>generico ed è bioequivalente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5582642E"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064A164D" w14:textId="77777777"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470AC6" w:rsidRPr="005B4C43">
        <w:rPr>
          <w:b/>
        </w:rPr>
        <w:t>ACIDO URSODESOSSICOLICO ABC</w:t>
      </w:r>
      <w:r w:rsidR="00942A50">
        <w:rPr>
          <w:rFonts w:eastAsia="Calibri" w:cs="Calibri"/>
          <w:b/>
          <w:bCs/>
          <w:lang w:eastAsia="it-IT"/>
        </w:rPr>
        <w:t xml:space="preserve"> È</w:t>
      </w:r>
      <w:r w:rsidRPr="00666CCE">
        <w:rPr>
          <w:rFonts w:eastAsia="Calibri" w:cs="Calibri"/>
          <w:b/>
          <w:bCs/>
          <w:lang w:eastAsia="it-IT"/>
        </w:rPr>
        <w:t xml:space="preserve"> STATO APPROVATO? </w:t>
      </w:r>
    </w:p>
    <w:p w14:paraId="6346366D" w14:textId="77777777" w:rsidR="00BB2AF8" w:rsidRPr="00CB3303" w:rsidRDefault="000C1389" w:rsidP="00470AC6">
      <w:pPr>
        <w:autoSpaceDE w:val="0"/>
        <w:autoSpaceDN w:val="0"/>
        <w:adjustRightInd w:val="0"/>
        <w:spacing w:after="0" w:line="240" w:lineRule="auto"/>
        <w:jc w:val="both"/>
        <w:rPr>
          <w:rFonts w:eastAsia="Calibri" w:cs="Calibri"/>
          <w:lang w:eastAsia="it-IT"/>
        </w:rPr>
      </w:pPr>
      <w:r>
        <w:rPr>
          <w:rFonts w:eastAsia="Calibri" w:cs="Calibri"/>
          <w:lang w:eastAsia="it-IT"/>
        </w:rPr>
        <w:t>A seguito dell’istruttoria condotta dagli Uffici dell’AIFA l</w:t>
      </w:r>
      <w:r w:rsidR="00BB2AF8" w:rsidRPr="00666CCE">
        <w:rPr>
          <w:rFonts w:eastAsia="Calibri" w:cs="Calibri"/>
          <w:lang w:eastAsia="it-IT"/>
        </w:rPr>
        <w:t xml:space="preserve">a </w:t>
      </w:r>
      <w:r w:rsidR="00BB2AF8" w:rsidRPr="009F1B70">
        <w:rPr>
          <w:rFonts w:eastAsia="Calibri" w:cs="Calibri"/>
          <w:color w:val="000000"/>
          <w:lang w:eastAsia="it-IT"/>
        </w:rPr>
        <w:t xml:space="preserve">Commissione </w:t>
      </w:r>
      <w:r w:rsidR="00BB2AF8">
        <w:rPr>
          <w:rFonts w:eastAsia="Calibri" w:cs="Calibri"/>
          <w:color w:val="000000"/>
          <w:lang w:eastAsia="it-IT"/>
        </w:rPr>
        <w:t>Tecnico-Scientifica (CTS)</w:t>
      </w:r>
      <w:r w:rsidR="00BB2AF8" w:rsidRPr="00666CCE">
        <w:rPr>
          <w:rFonts w:eastAsia="Calibri" w:cs="Calibri"/>
          <w:lang w:eastAsia="it-IT"/>
        </w:rPr>
        <w:t>,</w:t>
      </w:r>
      <w:r w:rsidR="00BB2AF8">
        <w:rPr>
          <w:rFonts w:eastAsia="Calibri" w:cs="Calibri"/>
          <w:lang w:eastAsia="it-IT"/>
        </w:rPr>
        <w:t xml:space="preserve"> nella riunione del </w:t>
      </w:r>
      <w:r w:rsidR="00470AC6" w:rsidRPr="00470AC6">
        <w:rPr>
          <w:rFonts w:eastAsia="Calibri" w:cs="Calibri"/>
          <w:bCs/>
          <w:iCs/>
          <w:lang w:eastAsia="it-IT"/>
        </w:rPr>
        <w:t>10, 11 e 12 ottobre 2023</w:t>
      </w:r>
      <w:r w:rsidR="00BB2AF8">
        <w:rPr>
          <w:rFonts w:eastAsia="Calibri" w:cs="Calibri"/>
          <w:lang w:eastAsia="it-IT"/>
        </w:rPr>
        <w:t>,</w:t>
      </w:r>
      <w:r w:rsidR="00BB2AF8" w:rsidRPr="00666CCE">
        <w:rPr>
          <w:rFonts w:eastAsia="Calibri" w:cs="Calibri"/>
          <w:lang w:eastAsia="it-IT"/>
        </w:rPr>
        <w:t xml:space="preserve"> ha concluso che, conformemente ai requisiti della normativa vigente, </w:t>
      </w:r>
      <w:r w:rsidR="00BB2AF8">
        <w:rPr>
          <w:rFonts w:eastAsia="Calibri" w:cs="Calibri"/>
          <w:lang w:eastAsia="it-IT"/>
        </w:rPr>
        <w:t>come nel caso del medicinale di riferimento</w:t>
      </w:r>
      <w:r w:rsidR="00470AC6">
        <w:rPr>
          <w:rFonts w:eastAsia="Calibri" w:cs="Calibri"/>
          <w:lang w:eastAsia="it-IT"/>
        </w:rPr>
        <w:t xml:space="preserve"> URSOFALK</w:t>
      </w:r>
      <w:r w:rsidR="00BB2AF8">
        <w:rPr>
          <w:rFonts w:eastAsia="Calibri" w:cs="Calibri"/>
          <w:lang w:eastAsia="it-IT"/>
        </w:rPr>
        <w:t xml:space="preserve">, </w:t>
      </w:r>
      <w:r w:rsidR="00BB2AF8" w:rsidRPr="00666CCE">
        <w:rPr>
          <w:rFonts w:eastAsia="Calibri" w:cs="Calibri"/>
          <w:lang w:eastAsia="it-IT"/>
        </w:rPr>
        <w:t xml:space="preserve">i benefici di </w:t>
      </w:r>
      <w:r w:rsidR="00470AC6" w:rsidRPr="00394443">
        <w:rPr>
          <w:rFonts w:eastAsia="Calibri" w:cs="Calibri"/>
          <w:color w:val="000000"/>
          <w:lang w:eastAsia="it-IT"/>
        </w:rPr>
        <w:t xml:space="preserve">ACIDO URSODESOSSICOLICO ABC </w:t>
      </w:r>
      <w:r w:rsidR="00BB2AF8" w:rsidRPr="00666CCE">
        <w:rPr>
          <w:rFonts w:eastAsia="Calibri" w:cs="Calibri"/>
          <w:lang w:eastAsia="it-IT"/>
        </w:rPr>
        <w:t xml:space="preserve">sono superiori ai rischi individuati. La </w:t>
      </w:r>
      <w:r w:rsidR="00BB2AF8">
        <w:rPr>
          <w:rFonts w:eastAsia="Calibri" w:cs="Calibri"/>
          <w:lang w:eastAsia="it-IT"/>
        </w:rPr>
        <w:t>CTS</w:t>
      </w:r>
      <w:r w:rsidR="00BB2AF8" w:rsidRPr="00666CCE">
        <w:rPr>
          <w:rFonts w:eastAsia="Calibri" w:cs="Calibri"/>
          <w:lang w:eastAsia="it-IT"/>
        </w:rPr>
        <w:t xml:space="preserve"> ha, inoltre, definito le modalità d</w:t>
      </w:r>
      <w:r w:rsidR="00BB2AF8">
        <w:rPr>
          <w:rFonts w:eastAsia="Calibri" w:cs="Calibri"/>
          <w:lang w:eastAsia="it-IT"/>
        </w:rPr>
        <w:t xml:space="preserve">i prescrizione di cui al punto </w:t>
      </w:r>
      <w:r w:rsidR="00BB2AF8" w:rsidRPr="00666CCE">
        <w:rPr>
          <w:rFonts w:eastAsia="Calibri" w:cs="Calibri"/>
          <w:lang w:eastAsia="it-IT"/>
        </w:rPr>
        <w:t>2) di questo Riassunto e la</w:t>
      </w:r>
      <w:r w:rsidR="00BB2AF8" w:rsidRPr="00CB3303">
        <w:rPr>
          <w:rFonts w:eastAsia="Calibri" w:cs="Calibri"/>
          <w:lang w:eastAsia="it-IT"/>
        </w:rPr>
        <w:t xml:space="preserve"> classe di rimborsabilità del medicinale</w:t>
      </w:r>
      <w:r w:rsidR="007170D7">
        <w:rPr>
          <w:rFonts w:eastAsia="Calibri" w:cs="Calibri"/>
          <w:lang w:eastAsia="it-IT"/>
        </w:rPr>
        <w:t xml:space="preserve"> </w:t>
      </w:r>
      <w:r w:rsidR="0098470E" w:rsidRPr="00470AC6">
        <w:rPr>
          <w:rFonts w:eastAsia="Calibri" w:cs="Calibri"/>
          <w:lang w:eastAsia="it-IT"/>
        </w:rPr>
        <w:t xml:space="preserve">classificazione provvisoria Cnn. </w:t>
      </w:r>
    </w:p>
    <w:p w14:paraId="17A2E51E"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5F3C6A7E"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lastRenderedPageBreak/>
        <w:t xml:space="preserve">7) QUALI MISURE SONO STATE PRESE PER ASSICURARE LA SICUREZZA E L’EFFICACIA NELL’USO DI </w:t>
      </w:r>
      <w:r w:rsidR="000E4ECC" w:rsidRPr="005B4C43">
        <w:rPr>
          <w:b/>
        </w:rPr>
        <w:t>ACIDO URSODESOSSICOLICO ABC</w:t>
      </w:r>
      <w:r w:rsidRPr="002A3F14">
        <w:rPr>
          <w:rFonts w:eastAsia="Calibri" w:cs="Calibri"/>
          <w:b/>
          <w:bCs/>
          <w:color w:val="000000"/>
          <w:lang w:eastAsia="it-IT"/>
        </w:rPr>
        <w:t>?</w:t>
      </w:r>
    </w:p>
    <w:p w14:paraId="2BCE3F43" w14:textId="77777777"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0E4ECC" w:rsidRPr="00394443">
        <w:rPr>
          <w:rFonts w:eastAsia="Calibri" w:cs="Calibri"/>
          <w:color w:val="000000"/>
          <w:lang w:eastAsia="it-IT"/>
        </w:rPr>
        <w:t>ACIDO URSODESOSSICOLICO ABC</w:t>
      </w:r>
      <w:r w:rsidR="004241AC" w:rsidRPr="007170D7">
        <w:rPr>
          <w:rFonts w:eastAsia="Calibri" w:cs="Calibri"/>
          <w:lang w:eastAsia="it-IT"/>
        </w:rPr>
        <w:t>.</w:t>
      </w:r>
    </w:p>
    <w:p w14:paraId="016FEFBE" w14:textId="6D8229B6" w:rsidR="00663BCD" w:rsidRPr="002A3F14" w:rsidRDefault="00663BCD" w:rsidP="004241AC">
      <w:pPr>
        <w:autoSpaceDE w:val="0"/>
        <w:autoSpaceDN w:val="0"/>
        <w:adjustRightInd w:val="0"/>
        <w:spacing w:after="0" w:line="240" w:lineRule="auto"/>
        <w:jc w:val="both"/>
        <w:rPr>
          <w:rFonts w:eastAsia="Calibri" w:cs="Calibri"/>
          <w:lang w:eastAsia="it-IT"/>
        </w:rPr>
      </w:pPr>
    </w:p>
    <w:p w14:paraId="3E4CFC21" w14:textId="77777777" w:rsidR="000E4ECC"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lang w:eastAsia="it-IT"/>
        </w:rPr>
        <w:t xml:space="preserve">8) ALTRE INFORMAZIONI RELATIVE A </w:t>
      </w:r>
      <w:r w:rsidR="000E4ECC" w:rsidRPr="000E4ECC">
        <w:rPr>
          <w:rFonts w:eastAsia="Calibri" w:cs="Calibri"/>
          <w:b/>
          <w:color w:val="000000"/>
          <w:lang w:eastAsia="it-IT"/>
        </w:rPr>
        <w:t>ACIDO URSODESOSSICOLICO ABC</w:t>
      </w:r>
      <w:r w:rsidR="000E4ECC" w:rsidRPr="00394443">
        <w:rPr>
          <w:rFonts w:eastAsia="Calibri" w:cs="Calibri"/>
          <w:color w:val="000000"/>
          <w:lang w:eastAsia="it-IT"/>
        </w:rPr>
        <w:t xml:space="preserve"> </w:t>
      </w:r>
    </w:p>
    <w:p w14:paraId="2A7148FF"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F02890" w:rsidRPr="00D12999">
        <w:rPr>
          <w:rFonts w:eastAsia="Calibri" w:cs="Calibri"/>
          <w:b/>
          <w:bCs/>
          <w:iCs/>
          <w:lang w:eastAsia="it-IT"/>
        </w:rPr>
        <w:t>04/04/2024</w:t>
      </w:r>
      <w:r w:rsidR="00F02890">
        <w:rPr>
          <w:rFonts w:eastAsia="Calibri" w:cs="Calibri"/>
          <w:bCs/>
          <w:iCs/>
          <w:lang w:eastAsia="it-IT"/>
        </w:rPr>
        <w:t xml:space="preserve"> </w:t>
      </w:r>
      <w:r w:rsidRPr="00BB2AF8">
        <w:rPr>
          <w:rFonts w:eastAsia="Calibri" w:cs="Calibri"/>
          <w:bCs/>
          <w:iCs/>
          <w:lang w:eastAsia="it-IT"/>
        </w:rPr>
        <w:t xml:space="preserve">l’AIFA ha rilasciato l’autorizzazione all’immissione in commercio di </w:t>
      </w:r>
      <w:r w:rsidR="000E4ECC" w:rsidRPr="00394443">
        <w:rPr>
          <w:rFonts w:eastAsia="Calibri" w:cs="Calibri"/>
          <w:color w:val="000000"/>
          <w:lang w:eastAsia="it-IT"/>
        </w:rPr>
        <w:t>ACIDO URSODESOSSICOLICO ABC</w:t>
      </w:r>
      <w:r w:rsidRPr="007170D7">
        <w:rPr>
          <w:rFonts w:eastAsia="Calibri" w:cs="Calibri"/>
          <w:bCs/>
          <w:lang w:eastAsia="it-IT"/>
        </w:rPr>
        <w:t>.</w:t>
      </w:r>
      <w:r w:rsidRPr="00CA3A1E">
        <w:rPr>
          <w:rFonts w:eastAsia="Calibri" w:cs="Calibri"/>
          <w:bCs/>
          <w:lang w:eastAsia="it-IT"/>
        </w:rPr>
        <w:t xml:space="preserve"> </w:t>
      </w:r>
    </w:p>
    <w:p w14:paraId="570A16C2" w14:textId="77777777" w:rsidR="004E5A39" w:rsidRDefault="004E5A39" w:rsidP="004241AC">
      <w:pPr>
        <w:autoSpaceDE w:val="0"/>
        <w:autoSpaceDN w:val="0"/>
        <w:adjustRightInd w:val="0"/>
        <w:spacing w:after="0" w:line="240" w:lineRule="auto"/>
        <w:jc w:val="both"/>
        <w:rPr>
          <w:rFonts w:eastAsia="Calibri" w:cs="Calibri"/>
          <w:lang w:eastAsia="it-IT"/>
        </w:rPr>
      </w:pPr>
    </w:p>
    <w:p w14:paraId="3917EC31"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5CCD3DD"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0E4ECC" w:rsidRPr="00394443">
        <w:rPr>
          <w:rFonts w:eastAsia="Calibri" w:cs="Calibri"/>
          <w:color w:val="000000"/>
          <w:lang w:eastAsia="it-IT"/>
        </w:rPr>
        <w:t>ACIDO URSODESOSSICOLICO ABC</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9"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7DE8AABC" w14:textId="77777777" w:rsidR="004241AC" w:rsidRDefault="004241AC" w:rsidP="004241AC">
      <w:pPr>
        <w:spacing w:after="0" w:line="240" w:lineRule="auto"/>
        <w:jc w:val="both"/>
        <w:rPr>
          <w:rFonts w:eastAsia="Calibri" w:cs="Calibri"/>
          <w:lang w:eastAsia="it-IT"/>
        </w:rPr>
      </w:pPr>
    </w:p>
    <w:p w14:paraId="61EAEC40" w14:textId="6F69195B"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7F2453">
        <w:rPr>
          <w:rFonts w:eastAsia="Calibri" w:cs="Calibri"/>
          <w:lang w:eastAsia="it-IT"/>
        </w:rPr>
        <w:t>data 15/07/2024.</w:t>
      </w:r>
      <w:r w:rsidRPr="002A3F14">
        <w:rPr>
          <w:rFonts w:eastAsia="Calibri" w:cs="Calibri"/>
          <w:lang w:eastAsia="it-IT"/>
        </w:rPr>
        <w:t xml:space="preserve"> </w:t>
      </w:r>
    </w:p>
    <w:p w14:paraId="0C763A21" w14:textId="77777777" w:rsidR="004E5A39" w:rsidRDefault="004E5A39" w:rsidP="004E5A39">
      <w:pPr>
        <w:spacing w:after="0" w:line="240" w:lineRule="auto"/>
        <w:jc w:val="center"/>
        <w:rPr>
          <w:b/>
          <w:sz w:val="28"/>
        </w:rPr>
      </w:pPr>
    </w:p>
    <w:p w14:paraId="2EA0C687" w14:textId="77777777" w:rsidR="007170D7" w:rsidRDefault="007170D7" w:rsidP="004E5A39">
      <w:pPr>
        <w:spacing w:after="0" w:line="240" w:lineRule="auto"/>
        <w:jc w:val="center"/>
        <w:rPr>
          <w:b/>
          <w:sz w:val="28"/>
        </w:rPr>
      </w:pPr>
    </w:p>
    <w:p w14:paraId="68ECE7E8" w14:textId="77777777" w:rsidR="007170D7" w:rsidRDefault="007170D7" w:rsidP="004E5A39">
      <w:pPr>
        <w:spacing w:after="0" w:line="240" w:lineRule="auto"/>
        <w:jc w:val="center"/>
        <w:rPr>
          <w:b/>
          <w:sz w:val="28"/>
        </w:rPr>
      </w:pPr>
    </w:p>
    <w:p w14:paraId="63899854" w14:textId="77777777" w:rsidR="007170D7" w:rsidRDefault="007170D7" w:rsidP="004E5A39">
      <w:pPr>
        <w:spacing w:after="0" w:line="240" w:lineRule="auto"/>
        <w:jc w:val="center"/>
        <w:rPr>
          <w:b/>
          <w:sz w:val="28"/>
        </w:rPr>
      </w:pPr>
    </w:p>
    <w:p w14:paraId="30A5C1AF" w14:textId="77777777" w:rsidR="007170D7" w:rsidRDefault="007170D7" w:rsidP="004E5A39">
      <w:pPr>
        <w:spacing w:after="0" w:line="240" w:lineRule="auto"/>
        <w:jc w:val="center"/>
        <w:rPr>
          <w:b/>
          <w:sz w:val="28"/>
        </w:rPr>
      </w:pPr>
    </w:p>
    <w:p w14:paraId="62041104" w14:textId="77777777" w:rsidR="007170D7" w:rsidRDefault="007170D7" w:rsidP="004E5A39">
      <w:pPr>
        <w:spacing w:after="0" w:line="240" w:lineRule="auto"/>
        <w:jc w:val="center"/>
        <w:rPr>
          <w:b/>
          <w:sz w:val="28"/>
        </w:rPr>
      </w:pPr>
    </w:p>
    <w:p w14:paraId="510DBA5E" w14:textId="77777777" w:rsidR="007170D7" w:rsidRDefault="007170D7" w:rsidP="004E5A39">
      <w:pPr>
        <w:spacing w:after="0" w:line="240" w:lineRule="auto"/>
        <w:jc w:val="center"/>
        <w:rPr>
          <w:b/>
          <w:sz w:val="28"/>
        </w:rPr>
      </w:pPr>
    </w:p>
    <w:p w14:paraId="16B381EA" w14:textId="77777777" w:rsidR="007170D7" w:rsidRDefault="007170D7" w:rsidP="004E5A39">
      <w:pPr>
        <w:spacing w:after="0" w:line="240" w:lineRule="auto"/>
        <w:jc w:val="center"/>
        <w:rPr>
          <w:b/>
          <w:sz w:val="28"/>
        </w:rPr>
      </w:pPr>
    </w:p>
    <w:p w14:paraId="7F8BB8B5" w14:textId="77777777" w:rsidR="007170D7" w:rsidRDefault="007170D7" w:rsidP="004E5A39">
      <w:pPr>
        <w:spacing w:after="0" w:line="240" w:lineRule="auto"/>
        <w:jc w:val="center"/>
        <w:rPr>
          <w:b/>
          <w:sz w:val="28"/>
        </w:rPr>
      </w:pPr>
    </w:p>
    <w:p w14:paraId="2E39FBA1" w14:textId="77777777" w:rsidR="007170D7" w:rsidRDefault="007170D7" w:rsidP="004E5A39">
      <w:pPr>
        <w:spacing w:after="0" w:line="240" w:lineRule="auto"/>
        <w:jc w:val="center"/>
        <w:rPr>
          <w:b/>
          <w:sz w:val="28"/>
        </w:rPr>
      </w:pPr>
    </w:p>
    <w:p w14:paraId="01771D58" w14:textId="77777777" w:rsidR="007170D7" w:rsidRDefault="007170D7" w:rsidP="004E5A39">
      <w:pPr>
        <w:spacing w:after="0" w:line="240" w:lineRule="auto"/>
        <w:jc w:val="center"/>
        <w:rPr>
          <w:b/>
          <w:sz w:val="28"/>
        </w:rPr>
      </w:pPr>
    </w:p>
    <w:p w14:paraId="51AD61E1" w14:textId="77777777" w:rsidR="007170D7" w:rsidRDefault="007170D7" w:rsidP="004E5A39">
      <w:pPr>
        <w:spacing w:after="0" w:line="240" w:lineRule="auto"/>
        <w:jc w:val="center"/>
        <w:rPr>
          <w:b/>
          <w:sz w:val="28"/>
        </w:rPr>
      </w:pPr>
    </w:p>
    <w:p w14:paraId="0390D553" w14:textId="77777777" w:rsidR="007170D7" w:rsidRDefault="007170D7" w:rsidP="004E5A39">
      <w:pPr>
        <w:spacing w:after="0" w:line="240" w:lineRule="auto"/>
        <w:jc w:val="center"/>
        <w:rPr>
          <w:b/>
          <w:sz w:val="28"/>
        </w:rPr>
      </w:pPr>
    </w:p>
    <w:p w14:paraId="66549543" w14:textId="77777777" w:rsidR="007170D7" w:rsidRDefault="007170D7" w:rsidP="004E5A39">
      <w:pPr>
        <w:spacing w:after="0" w:line="240" w:lineRule="auto"/>
        <w:jc w:val="center"/>
        <w:rPr>
          <w:b/>
          <w:sz w:val="28"/>
        </w:rPr>
      </w:pPr>
    </w:p>
    <w:p w14:paraId="55EF0973" w14:textId="77777777" w:rsidR="007170D7" w:rsidRDefault="007170D7" w:rsidP="004E5A39">
      <w:pPr>
        <w:spacing w:after="0" w:line="240" w:lineRule="auto"/>
        <w:jc w:val="center"/>
        <w:rPr>
          <w:b/>
          <w:sz w:val="28"/>
        </w:rPr>
      </w:pPr>
    </w:p>
    <w:p w14:paraId="4E4A6003" w14:textId="77777777" w:rsidR="007170D7" w:rsidRDefault="007170D7" w:rsidP="004E5A39">
      <w:pPr>
        <w:spacing w:after="0" w:line="240" w:lineRule="auto"/>
        <w:jc w:val="center"/>
        <w:rPr>
          <w:b/>
          <w:sz w:val="28"/>
        </w:rPr>
      </w:pPr>
    </w:p>
    <w:p w14:paraId="165227C3" w14:textId="77777777" w:rsidR="007170D7" w:rsidRDefault="007170D7" w:rsidP="004E5A39">
      <w:pPr>
        <w:spacing w:after="0" w:line="240" w:lineRule="auto"/>
        <w:jc w:val="center"/>
        <w:rPr>
          <w:b/>
          <w:sz w:val="28"/>
        </w:rPr>
      </w:pPr>
    </w:p>
    <w:p w14:paraId="68CC210E" w14:textId="77777777" w:rsidR="007170D7" w:rsidRDefault="007170D7" w:rsidP="004E5A39">
      <w:pPr>
        <w:spacing w:after="0" w:line="240" w:lineRule="auto"/>
        <w:jc w:val="center"/>
        <w:rPr>
          <w:b/>
          <w:sz w:val="28"/>
        </w:rPr>
      </w:pPr>
    </w:p>
    <w:p w14:paraId="7A1CFF48" w14:textId="77777777" w:rsidR="00853EC6" w:rsidRDefault="00853EC6" w:rsidP="004E5A39">
      <w:pPr>
        <w:spacing w:after="0" w:line="240" w:lineRule="auto"/>
        <w:jc w:val="center"/>
        <w:rPr>
          <w:b/>
          <w:sz w:val="28"/>
        </w:rPr>
      </w:pPr>
    </w:p>
    <w:p w14:paraId="457A6E42" w14:textId="77777777" w:rsidR="000C1389" w:rsidRDefault="000C1389" w:rsidP="004E5A39">
      <w:pPr>
        <w:spacing w:after="0" w:line="240" w:lineRule="auto"/>
        <w:jc w:val="center"/>
        <w:rPr>
          <w:b/>
          <w:sz w:val="28"/>
        </w:rPr>
      </w:pPr>
    </w:p>
    <w:p w14:paraId="04E4B29F" w14:textId="77777777" w:rsidR="000C1389" w:rsidRDefault="000C1389" w:rsidP="004E5A39">
      <w:pPr>
        <w:spacing w:after="0" w:line="240" w:lineRule="auto"/>
        <w:jc w:val="center"/>
        <w:rPr>
          <w:b/>
          <w:sz w:val="28"/>
        </w:rPr>
      </w:pPr>
    </w:p>
    <w:p w14:paraId="54A52CAA" w14:textId="77777777" w:rsidR="000C1389" w:rsidRDefault="000C1389" w:rsidP="004E5A39">
      <w:pPr>
        <w:spacing w:after="0" w:line="240" w:lineRule="auto"/>
        <w:jc w:val="center"/>
        <w:rPr>
          <w:b/>
          <w:sz w:val="28"/>
        </w:rPr>
      </w:pPr>
    </w:p>
    <w:p w14:paraId="5FAF6AB8" w14:textId="77777777" w:rsidR="000C1389" w:rsidRDefault="000C1389" w:rsidP="004E5A39">
      <w:pPr>
        <w:spacing w:after="0" w:line="240" w:lineRule="auto"/>
        <w:jc w:val="center"/>
        <w:rPr>
          <w:b/>
          <w:sz w:val="28"/>
        </w:rPr>
      </w:pPr>
    </w:p>
    <w:p w14:paraId="679E0370" w14:textId="77777777" w:rsidR="000C1389" w:rsidRDefault="000C1389" w:rsidP="004E5A39">
      <w:pPr>
        <w:spacing w:after="0" w:line="240" w:lineRule="auto"/>
        <w:jc w:val="center"/>
        <w:rPr>
          <w:b/>
          <w:sz w:val="28"/>
        </w:rPr>
      </w:pPr>
    </w:p>
    <w:p w14:paraId="33F6BD6D" w14:textId="77777777" w:rsidR="000C1389" w:rsidRDefault="000C1389" w:rsidP="004E5A39">
      <w:pPr>
        <w:spacing w:after="0" w:line="240" w:lineRule="auto"/>
        <w:jc w:val="center"/>
        <w:rPr>
          <w:b/>
          <w:sz w:val="28"/>
        </w:rPr>
      </w:pPr>
    </w:p>
    <w:p w14:paraId="1BCDBAFE" w14:textId="77777777" w:rsidR="000C1389" w:rsidRDefault="000C1389" w:rsidP="004E5A39">
      <w:pPr>
        <w:spacing w:after="0" w:line="240" w:lineRule="auto"/>
        <w:jc w:val="center"/>
        <w:rPr>
          <w:b/>
          <w:sz w:val="28"/>
        </w:rPr>
      </w:pPr>
    </w:p>
    <w:p w14:paraId="3E8B652F" w14:textId="77777777" w:rsidR="000C1389" w:rsidRDefault="000C1389" w:rsidP="004E5A39">
      <w:pPr>
        <w:spacing w:after="0" w:line="240" w:lineRule="auto"/>
        <w:jc w:val="center"/>
        <w:rPr>
          <w:b/>
          <w:sz w:val="28"/>
        </w:rPr>
      </w:pPr>
    </w:p>
    <w:p w14:paraId="04B59DC9" w14:textId="77777777" w:rsidR="000C1389" w:rsidRDefault="000C1389" w:rsidP="004E5A39">
      <w:pPr>
        <w:spacing w:after="0" w:line="240" w:lineRule="auto"/>
        <w:jc w:val="center"/>
        <w:rPr>
          <w:b/>
          <w:sz w:val="28"/>
        </w:rPr>
      </w:pPr>
    </w:p>
    <w:p w14:paraId="4672D61A" w14:textId="77777777" w:rsidR="000C1389" w:rsidRDefault="000C1389" w:rsidP="004E5A39">
      <w:pPr>
        <w:spacing w:after="0" w:line="240" w:lineRule="auto"/>
        <w:jc w:val="center"/>
        <w:rPr>
          <w:b/>
          <w:sz w:val="28"/>
        </w:rPr>
      </w:pPr>
    </w:p>
    <w:p w14:paraId="3E8C721F" w14:textId="77777777" w:rsidR="000C1389" w:rsidRDefault="000C1389" w:rsidP="004E5A39">
      <w:pPr>
        <w:spacing w:after="0" w:line="240" w:lineRule="auto"/>
        <w:jc w:val="center"/>
        <w:rPr>
          <w:b/>
          <w:sz w:val="28"/>
        </w:rPr>
      </w:pPr>
    </w:p>
    <w:p w14:paraId="2D02DE76" w14:textId="77777777" w:rsidR="007170D7" w:rsidRDefault="007170D7" w:rsidP="004E5A39">
      <w:pPr>
        <w:spacing w:after="0" w:line="240" w:lineRule="auto"/>
        <w:jc w:val="center"/>
        <w:rPr>
          <w:b/>
          <w:sz w:val="28"/>
        </w:rPr>
      </w:pPr>
    </w:p>
    <w:p w14:paraId="621D2E7B" w14:textId="77777777" w:rsidR="007170D7" w:rsidRDefault="007170D7" w:rsidP="004E5A39">
      <w:pPr>
        <w:spacing w:after="0" w:line="240" w:lineRule="auto"/>
        <w:jc w:val="center"/>
        <w:rPr>
          <w:b/>
          <w:sz w:val="28"/>
        </w:rPr>
      </w:pPr>
    </w:p>
    <w:p w14:paraId="148D07D1" w14:textId="77777777" w:rsidR="007170D7" w:rsidRDefault="007170D7" w:rsidP="004E5A39">
      <w:pPr>
        <w:spacing w:after="0" w:line="240" w:lineRule="auto"/>
        <w:jc w:val="center"/>
        <w:rPr>
          <w:b/>
          <w:sz w:val="28"/>
        </w:rPr>
      </w:pPr>
    </w:p>
    <w:p w14:paraId="01719C52" w14:textId="77777777" w:rsidR="00CB1208" w:rsidRDefault="00CB1208" w:rsidP="004E5A39">
      <w:pPr>
        <w:spacing w:after="0" w:line="240" w:lineRule="auto"/>
        <w:jc w:val="center"/>
        <w:rPr>
          <w:b/>
          <w:sz w:val="28"/>
        </w:rPr>
      </w:pPr>
    </w:p>
    <w:p w14:paraId="7E869C86" w14:textId="77777777" w:rsidR="00CB1208" w:rsidRDefault="00CB1208" w:rsidP="004E5A39">
      <w:pPr>
        <w:spacing w:after="0" w:line="240" w:lineRule="auto"/>
        <w:jc w:val="center"/>
        <w:rPr>
          <w:b/>
          <w:sz w:val="28"/>
        </w:rPr>
      </w:pPr>
    </w:p>
    <w:p w14:paraId="399847A6" w14:textId="77777777" w:rsidR="00B33AE0" w:rsidRDefault="00B33AE0" w:rsidP="004E5A39">
      <w:pPr>
        <w:spacing w:after="0" w:line="240" w:lineRule="auto"/>
        <w:jc w:val="center"/>
        <w:rPr>
          <w:b/>
          <w:sz w:val="28"/>
        </w:rPr>
      </w:pPr>
    </w:p>
    <w:p w14:paraId="2BE29635" w14:textId="77777777" w:rsidR="00B33AE0" w:rsidRDefault="00B33AE0" w:rsidP="004E5A39">
      <w:pPr>
        <w:spacing w:after="0" w:line="240" w:lineRule="auto"/>
        <w:jc w:val="center"/>
        <w:rPr>
          <w:b/>
          <w:sz w:val="28"/>
        </w:rPr>
      </w:pPr>
    </w:p>
    <w:p w14:paraId="0D2FBD5D" w14:textId="22016DEB" w:rsidR="004E5A39" w:rsidRDefault="004E5A39" w:rsidP="004E5A39">
      <w:pPr>
        <w:spacing w:after="0" w:line="240" w:lineRule="auto"/>
        <w:jc w:val="center"/>
        <w:rPr>
          <w:b/>
          <w:sz w:val="28"/>
        </w:rPr>
      </w:pPr>
      <w:r>
        <w:rPr>
          <w:b/>
          <w:sz w:val="28"/>
        </w:rPr>
        <w:t>RELAZIONE PUBBLICA DI VALUTAZIONE</w:t>
      </w:r>
    </w:p>
    <w:p w14:paraId="7B806163" w14:textId="77777777" w:rsidR="004E5A39" w:rsidRDefault="004E5A39" w:rsidP="004E5A39">
      <w:pPr>
        <w:spacing w:after="0" w:line="240" w:lineRule="auto"/>
        <w:jc w:val="center"/>
        <w:rPr>
          <w:b/>
        </w:rPr>
      </w:pPr>
    </w:p>
    <w:p w14:paraId="0725138C" w14:textId="77777777" w:rsidR="004E5A39" w:rsidRDefault="004E5A39" w:rsidP="004E5A39">
      <w:pPr>
        <w:spacing w:after="0" w:line="240" w:lineRule="auto"/>
        <w:jc w:val="center"/>
        <w:rPr>
          <w:b/>
        </w:rPr>
      </w:pPr>
    </w:p>
    <w:p w14:paraId="346B89A6" w14:textId="77777777" w:rsidR="004E5A39" w:rsidRDefault="004E5A39" w:rsidP="004E5A39">
      <w:pPr>
        <w:spacing w:after="0" w:line="240" w:lineRule="auto"/>
        <w:jc w:val="center"/>
        <w:rPr>
          <w:b/>
        </w:rPr>
      </w:pPr>
    </w:p>
    <w:p w14:paraId="1C8C6A17" w14:textId="77777777" w:rsidR="004E5A39" w:rsidRDefault="004E5A39" w:rsidP="004E5A39">
      <w:pPr>
        <w:spacing w:after="0" w:line="240" w:lineRule="auto"/>
        <w:jc w:val="center"/>
        <w:rPr>
          <w:b/>
        </w:rPr>
      </w:pPr>
    </w:p>
    <w:p w14:paraId="51CEC474" w14:textId="77777777" w:rsidR="004E5A39" w:rsidRPr="0033523E" w:rsidRDefault="004E5A39" w:rsidP="004E5A39">
      <w:pPr>
        <w:spacing w:after="0" w:line="240" w:lineRule="auto"/>
        <w:jc w:val="center"/>
        <w:rPr>
          <w:b/>
        </w:rPr>
      </w:pPr>
      <w:r w:rsidRPr="0033523E">
        <w:rPr>
          <w:b/>
        </w:rPr>
        <w:t>INDICE</w:t>
      </w:r>
    </w:p>
    <w:p w14:paraId="045376A7" w14:textId="77777777" w:rsidR="004E5A39" w:rsidRDefault="004E5A39" w:rsidP="004E5A39">
      <w:pPr>
        <w:spacing w:after="0" w:line="240" w:lineRule="auto"/>
        <w:jc w:val="both"/>
      </w:pPr>
    </w:p>
    <w:p w14:paraId="10FB9659" w14:textId="77777777" w:rsidR="004E5A39" w:rsidRDefault="004E5A39" w:rsidP="004E5A39">
      <w:pPr>
        <w:spacing w:after="0" w:line="240" w:lineRule="auto"/>
        <w:jc w:val="both"/>
      </w:pPr>
    </w:p>
    <w:p w14:paraId="1EC39838" w14:textId="77777777" w:rsidR="004E5A39" w:rsidRDefault="004E5A39" w:rsidP="004E5A39">
      <w:pPr>
        <w:spacing w:after="0" w:line="240" w:lineRule="auto"/>
        <w:jc w:val="both"/>
      </w:pPr>
    </w:p>
    <w:p w14:paraId="50B3658C"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0D4B9776" w14:textId="77777777" w:rsidR="004E5A39" w:rsidRPr="002A3F14" w:rsidRDefault="004E5A39" w:rsidP="004E5A39">
      <w:pPr>
        <w:spacing w:after="0" w:line="240" w:lineRule="auto"/>
        <w:jc w:val="both"/>
      </w:pPr>
    </w:p>
    <w:p w14:paraId="27FE370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5E92B581" w14:textId="77777777" w:rsidR="004E5A39" w:rsidRPr="0033523E" w:rsidRDefault="004E5A39" w:rsidP="004E5A39">
      <w:pPr>
        <w:pStyle w:val="Paragrafoelenco"/>
        <w:rPr>
          <w:b/>
        </w:rPr>
      </w:pPr>
    </w:p>
    <w:p w14:paraId="3D49F027"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88EDD49" w14:textId="77777777" w:rsidR="004E5A39" w:rsidRPr="0033523E" w:rsidRDefault="004E5A39" w:rsidP="004E5A39">
      <w:pPr>
        <w:pStyle w:val="Paragrafoelenco"/>
        <w:rPr>
          <w:b/>
        </w:rPr>
      </w:pPr>
    </w:p>
    <w:p w14:paraId="7BCC208B"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1096B55" w14:textId="77777777" w:rsidR="004E5A39" w:rsidRPr="0033523E" w:rsidRDefault="004E5A39" w:rsidP="004E5A39">
      <w:pPr>
        <w:pStyle w:val="Paragrafoelenco"/>
        <w:rPr>
          <w:b/>
        </w:rPr>
      </w:pPr>
    </w:p>
    <w:p w14:paraId="41677904"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399A5FD3" w14:textId="77777777" w:rsidR="004E5A39" w:rsidRDefault="004E5A39" w:rsidP="004E5A39">
      <w:pPr>
        <w:pStyle w:val="Paragrafoelenco"/>
        <w:spacing w:after="0" w:line="240" w:lineRule="auto"/>
        <w:ind w:left="1080"/>
        <w:jc w:val="both"/>
        <w:rPr>
          <w:b/>
        </w:rPr>
      </w:pPr>
    </w:p>
    <w:p w14:paraId="725B0587"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28F0111E" w14:textId="77777777" w:rsidR="004E5A39" w:rsidRDefault="004E5A39" w:rsidP="004E5A39"/>
    <w:p w14:paraId="1CCD7628" w14:textId="77777777" w:rsidR="004E5A39" w:rsidRDefault="004E5A39" w:rsidP="004E5A39"/>
    <w:p w14:paraId="113A903C" w14:textId="77777777" w:rsidR="004E5A39" w:rsidRDefault="004E5A39" w:rsidP="004E5A39"/>
    <w:p w14:paraId="0EBC0E04" w14:textId="77777777" w:rsidR="004E5A39" w:rsidRDefault="004E5A39" w:rsidP="004E5A39"/>
    <w:p w14:paraId="5F72561D" w14:textId="77777777" w:rsidR="004E5A39" w:rsidRDefault="004E5A39" w:rsidP="004E5A39"/>
    <w:p w14:paraId="405E8C3F" w14:textId="77777777" w:rsidR="004E5A39" w:rsidRDefault="004E5A39" w:rsidP="004E5A39"/>
    <w:p w14:paraId="06373471" w14:textId="77777777" w:rsidR="004E5A39" w:rsidRDefault="004E5A39" w:rsidP="004E5A39"/>
    <w:p w14:paraId="0EE38794" w14:textId="77777777" w:rsidR="004E5A39" w:rsidRDefault="004E5A39" w:rsidP="004E5A39"/>
    <w:p w14:paraId="49D4F8E7" w14:textId="77777777" w:rsidR="004E5A39" w:rsidRDefault="004E5A39" w:rsidP="004E5A39"/>
    <w:p w14:paraId="0A5DA258" w14:textId="77777777" w:rsidR="004E5A39" w:rsidRDefault="004E5A39" w:rsidP="004E5A39"/>
    <w:p w14:paraId="4529B713" w14:textId="4215536B" w:rsidR="004E5A39" w:rsidRDefault="004E5A39" w:rsidP="004E5A39"/>
    <w:p w14:paraId="472E0B35" w14:textId="4C70DA34" w:rsidR="0008159D" w:rsidRDefault="0008159D" w:rsidP="004E5A39"/>
    <w:p w14:paraId="3D295B40" w14:textId="4F66CE6E" w:rsidR="00EF6711" w:rsidRDefault="00EF6711" w:rsidP="004E5A39"/>
    <w:p w14:paraId="769E7B4A" w14:textId="77777777" w:rsidR="004E5A39" w:rsidRPr="00EF6711" w:rsidRDefault="004E5A39" w:rsidP="00EF6711">
      <w:pPr>
        <w:pStyle w:val="Paragrafoelenco"/>
        <w:numPr>
          <w:ilvl w:val="0"/>
          <w:numId w:val="2"/>
        </w:numPr>
        <w:spacing w:after="0" w:line="240" w:lineRule="auto"/>
        <w:rPr>
          <w:b/>
        </w:rPr>
      </w:pPr>
      <w:r w:rsidRPr="00EF6711">
        <w:rPr>
          <w:b/>
        </w:rPr>
        <w:t>INTRODUZIONE</w:t>
      </w:r>
    </w:p>
    <w:p w14:paraId="38ECCC4E" w14:textId="5A02A4E9" w:rsidR="004E5A39" w:rsidRPr="00EF6711" w:rsidRDefault="004E5A39" w:rsidP="00EF6711">
      <w:pPr>
        <w:autoSpaceDE w:val="0"/>
        <w:autoSpaceDN w:val="0"/>
        <w:adjustRightInd w:val="0"/>
        <w:spacing w:after="0" w:line="240" w:lineRule="auto"/>
        <w:jc w:val="both"/>
      </w:pPr>
      <w:r w:rsidRPr="00A011DB">
        <w:t xml:space="preserve">Sulla base dei dati di qualità, sicurezza ed efficacia, l’AIFA ha rilasciato a </w:t>
      </w:r>
      <w:r w:rsidR="00780A2F" w:rsidRPr="00780A2F">
        <w:rPr>
          <w:rFonts w:cs="Arial"/>
        </w:rPr>
        <w:t>ABC FARMACEUTICI</w:t>
      </w:r>
      <w:r w:rsidR="00780A2F" w:rsidRPr="00A011DB">
        <w:t xml:space="preserve"> </w:t>
      </w:r>
      <w:r w:rsidR="00312620">
        <w:t xml:space="preserve">SPA </w:t>
      </w:r>
      <w:r w:rsidRPr="00A011DB">
        <w:t xml:space="preserve">l’autorizzazione all’immissione in commercio (AIC) per il medicinale </w:t>
      </w:r>
      <w:r w:rsidR="00A011DB" w:rsidRPr="00A011DB">
        <w:rPr>
          <w:rFonts w:eastAsia="Calibri" w:cs="Calibri"/>
          <w:color w:val="000000"/>
          <w:lang w:eastAsia="it-IT"/>
        </w:rPr>
        <w:t>ACIDO URSODESOSSICOLICO ABC</w:t>
      </w:r>
      <w:r w:rsidR="007170D7" w:rsidRPr="00A011DB">
        <w:rPr>
          <w:rFonts w:eastAsia="Calibri" w:cs="Calibri"/>
          <w:bCs/>
          <w:iCs/>
          <w:lang w:eastAsia="it-IT"/>
        </w:rPr>
        <w:t xml:space="preserve"> </w:t>
      </w:r>
      <w:r w:rsidRPr="00A011DB">
        <w:rPr>
          <w:rFonts w:eastAsia="Calibri" w:cs="Calibri"/>
          <w:bCs/>
          <w:iCs/>
          <w:lang w:eastAsia="it-IT"/>
        </w:rPr>
        <w:t>il</w:t>
      </w:r>
      <w:r w:rsidR="00A011DB" w:rsidRPr="00A011DB">
        <w:rPr>
          <w:rFonts w:eastAsia="Calibri" w:cs="Calibri"/>
          <w:bCs/>
          <w:iCs/>
          <w:lang w:eastAsia="it-IT"/>
        </w:rPr>
        <w:t xml:space="preserve"> </w:t>
      </w:r>
      <w:r w:rsidR="00A011DB" w:rsidRPr="00D12999">
        <w:rPr>
          <w:rFonts w:eastAsia="Calibri" w:cs="Calibri"/>
          <w:b/>
          <w:bCs/>
          <w:iCs/>
          <w:lang w:eastAsia="it-IT"/>
        </w:rPr>
        <w:t>04/04/2024</w:t>
      </w:r>
      <w:r w:rsidR="00F76F77" w:rsidRPr="00A011DB">
        <w:rPr>
          <w:rFonts w:eastAsia="Calibri" w:cs="Calibri"/>
          <w:bCs/>
          <w:iCs/>
          <w:lang w:eastAsia="it-IT"/>
        </w:rPr>
        <w:t>.</w:t>
      </w:r>
      <w:r w:rsidRPr="00EF6711">
        <w:t xml:space="preserve">  </w:t>
      </w:r>
    </w:p>
    <w:p w14:paraId="6F66A114" w14:textId="77777777" w:rsidR="004E5A39" w:rsidRPr="00EF6711" w:rsidRDefault="004E5A39" w:rsidP="00EF6711">
      <w:pPr>
        <w:spacing w:after="0" w:line="240" w:lineRule="auto"/>
        <w:jc w:val="both"/>
      </w:pPr>
    </w:p>
    <w:p w14:paraId="4F3E66D0" w14:textId="77777777" w:rsidR="00A011DB" w:rsidRPr="001C15DF" w:rsidRDefault="00A011DB" w:rsidP="00A011DB">
      <w:pPr>
        <w:pStyle w:val="PreformattatoHTML"/>
        <w:jc w:val="both"/>
        <w:rPr>
          <w:rFonts w:asciiTheme="minorHAnsi" w:eastAsia="Calibri" w:hAnsiTheme="minorHAnsi" w:cs="Calibri"/>
          <w:color w:val="000000"/>
          <w:sz w:val="22"/>
          <w:szCs w:val="22"/>
        </w:rPr>
      </w:pPr>
      <w:r w:rsidRPr="000B208E">
        <w:rPr>
          <w:rFonts w:asciiTheme="minorHAnsi" w:hAnsiTheme="minorHAnsi"/>
          <w:sz w:val="22"/>
          <w:szCs w:val="22"/>
        </w:rPr>
        <w:t>ACIDO URSODESOSSICOLICO ABC</w:t>
      </w:r>
      <w:r>
        <w:rPr>
          <w:rFonts w:eastAsia="Calibri" w:cs="Calibri"/>
          <w:color w:val="000000"/>
        </w:rPr>
        <w:t xml:space="preserve"> </w:t>
      </w:r>
      <w:r w:rsidRPr="001C15DF">
        <w:rPr>
          <w:rFonts w:asciiTheme="minorHAnsi" w:eastAsia="Calibri" w:hAnsiTheme="minorHAnsi" w:cs="Calibri"/>
          <w:color w:val="000000"/>
          <w:sz w:val="22"/>
          <w:szCs w:val="22"/>
        </w:rPr>
        <w:t xml:space="preserve">può essere ottenuto solo su prescrizione da parte del medico (ricetta </w:t>
      </w:r>
      <w:r>
        <w:rPr>
          <w:rFonts w:asciiTheme="minorHAnsi" w:eastAsia="Calibri" w:hAnsiTheme="minorHAnsi" w:cs="Calibri"/>
          <w:color w:val="000000"/>
          <w:sz w:val="22"/>
          <w:szCs w:val="22"/>
        </w:rPr>
        <w:t>ripetibile</w:t>
      </w:r>
      <w:r w:rsidRPr="001C15DF">
        <w:rPr>
          <w:rFonts w:asciiTheme="minorHAnsi" w:eastAsia="Calibri" w:hAnsiTheme="minorHAnsi" w:cs="Calibri"/>
          <w:color w:val="000000"/>
          <w:sz w:val="22"/>
          <w:szCs w:val="22"/>
        </w:rPr>
        <w:t>)</w:t>
      </w:r>
      <w:r>
        <w:rPr>
          <w:rFonts w:asciiTheme="minorHAnsi" w:eastAsia="Calibri" w:hAnsiTheme="minorHAnsi" w:cs="Calibri"/>
          <w:color w:val="000000"/>
          <w:sz w:val="22"/>
          <w:szCs w:val="22"/>
        </w:rPr>
        <w:t>.</w:t>
      </w:r>
    </w:p>
    <w:p w14:paraId="27FB1ECB" w14:textId="77777777" w:rsidR="00EF6711" w:rsidRPr="00EF6711" w:rsidRDefault="00EF6711" w:rsidP="00EF6711">
      <w:pPr>
        <w:autoSpaceDE w:val="0"/>
        <w:autoSpaceDN w:val="0"/>
        <w:adjustRightInd w:val="0"/>
        <w:spacing w:after="0" w:line="240" w:lineRule="auto"/>
        <w:jc w:val="both"/>
      </w:pPr>
    </w:p>
    <w:p w14:paraId="0DF1B321" w14:textId="0AA1A812" w:rsidR="004E5A39" w:rsidRPr="00DE6971" w:rsidRDefault="004E5A39" w:rsidP="00DE6971">
      <w:pPr>
        <w:spacing w:after="0" w:line="240" w:lineRule="auto"/>
        <w:jc w:val="both"/>
      </w:pPr>
      <w:r w:rsidRPr="00EF6711">
        <w:t xml:space="preserve">Questa procedura è stata presentata ai sensi dell’art. </w:t>
      </w:r>
      <w:r w:rsidR="00A011DB">
        <w:t>10(1)</w:t>
      </w:r>
      <w:r w:rsidRPr="00EF6711">
        <w:t xml:space="preserve"> della Direttiva 2001/83/EU s.m.i.</w:t>
      </w:r>
      <w:r w:rsidR="00A011DB">
        <w:t xml:space="preserve"> (</w:t>
      </w:r>
      <w:r w:rsidR="00A011DB" w:rsidRPr="00A011DB">
        <w:rPr>
          <w:i/>
        </w:rPr>
        <w:t>Generic application</w:t>
      </w:r>
      <w:r w:rsidR="00F964BE">
        <w:t>)</w:t>
      </w:r>
      <w:r w:rsidR="00A011DB">
        <w:t>.</w:t>
      </w:r>
      <w:bookmarkStart w:id="2" w:name="_GoBack"/>
      <w:bookmarkEnd w:id="2"/>
    </w:p>
    <w:p w14:paraId="0C71B370" w14:textId="77777777" w:rsidR="0098470E" w:rsidRDefault="0098470E" w:rsidP="00EF6711">
      <w:pPr>
        <w:widowControl w:val="0"/>
        <w:spacing w:after="0" w:line="240" w:lineRule="auto"/>
        <w:jc w:val="both"/>
        <w:rPr>
          <w:rFonts w:eastAsia="Calibri" w:cs="Calibri"/>
          <w:color w:val="000000"/>
          <w:lang w:eastAsia="it-IT"/>
        </w:rPr>
      </w:pPr>
    </w:p>
    <w:p w14:paraId="00FD76E1" w14:textId="77777777" w:rsidR="004E5A39" w:rsidRDefault="00A011DB" w:rsidP="00EF6711">
      <w:pPr>
        <w:widowControl w:val="0"/>
        <w:spacing w:after="0" w:line="240" w:lineRule="auto"/>
        <w:jc w:val="both"/>
        <w:rPr>
          <w:rFonts w:eastAsia="Calibri" w:cs="Calibri"/>
          <w:lang w:eastAsia="it-IT"/>
        </w:rPr>
      </w:pPr>
      <w:r w:rsidRPr="00A011DB">
        <w:t>ACIDO URSODESOSSICOLICO ABC</w:t>
      </w:r>
      <w:r w:rsidRPr="00A011DB">
        <w:rPr>
          <w:rFonts w:eastAsia="Calibri" w:cs="Calibri"/>
          <w:color w:val="000000"/>
          <w:lang w:eastAsia="it-IT"/>
        </w:rPr>
        <w:t xml:space="preserve"> </w:t>
      </w:r>
      <w:r w:rsidR="004E5A39" w:rsidRPr="00A011DB">
        <w:rPr>
          <w:rFonts w:eastAsia="Calibri" w:cs="Calibri"/>
          <w:lang w:eastAsia="it-IT"/>
        </w:rPr>
        <w:t>è un medicinale contenente un principio attivo</w:t>
      </w:r>
      <w:r w:rsidR="00C42AAC" w:rsidRPr="00A011DB">
        <w:rPr>
          <w:rFonts w:eastAsia="Calibri" w:cs="Calibri"/>
          <w:lang w:eastAsia="it-IT"/>
        </w:rPr>
        <w:t xml:space="preserve"> </w:t>
      </w:r>
      <w:r w:rsidRPr="00A011DB">
        <w:rPr>
          <w:rFonts w:eastAsia="Calibri" w:cs="Calibri"/>
          <w:lang w:eastAsia="it-IT"/>
        </w:rPr>
        <w:t>noto, acido ursodesossicolico,</w:t>
      </w:r>
      <w:r w:rsidR="00F964BE" w:rsidRPr="00A011DB">
        <w:rPr>
          <w:rFonts w:eastAsia="Calibri" w:cs="Calibri"/>
          <w:lang w:eastAsia="it-IT"/>
        </w:rPr>
        <w:t xml:space="preserve"> e </w:t>
      </w:r>
      <w:r w:rsidR="004E5A39" w:rsidRPr="00A011DB">
        <w:rPr>
          <w:rFonts w:eastAsia="Calibri" w:cs="Calibri"/>
          <w:lang w:eastAsia="it-IT"/>
        </w:rPr>
        <w:t>present</w:t>
      </w:r>
      <w:r w:rsidR="00C42AAC" w:rsidRPr="00A011DB">
        <w:rPr>
          <w:rFonts w:eastAsia="Calibri" w:cs="Calibri"/>
          <w:lang w:eastAsia="it-IT"/>
        </w:rPr>
        <w:t>e</w:t>
      </w:r>
      <w:r w:rsidR="004E5A39" w:rsidRPr="00A011DB">
        <w:rPr>
          <w:rFonts w:eastAsia="Calibri" w:cs="Calibri"/>
          <w:lang w:eastAsia="it-IT"/>
        </w:rPr>
        <w:t xml:space="preserve"> nel medicinale di riferimento </w:t>
      </w:r>
      <w:r w:rsidRPr="00A011DB">
        <w:rPr>
          <w:rFonts w:eastAsia="Calibri" w:cs="Calibri"/>
          <w:lang w:eastAsia="it-IT"/>
        </w:rPr>
        <w:t>URSOFALK</w:t>
      </w:r>
      <w:r w:rsidR="0042214D" w:rsidRPr="00A011DB">
        <w:rPr>
          <w:rFonts w:eastAsia="Calibri" w:cs="Calibri"/>
          <w:lang w:eastAsia="it-IT"/>
        </w:rPr>
        <w:t xml:space="preserve"> aut</w:t>
      </w:r>
      <w:r w:rsidR="004E5A39" w:rsidRPr="00A011DB">
        <w:rPr>
          <w:rFonts w:eastAsia="Calibri" w:cs="Calibri"/>
          <w:lang w:eastAsia="it-IT"/>
        </w:rPr>
        <w:t xml:space="preserve">orizzato </w:t>
      </w:r>
      <w:r w:rsidRPr="00A011DB">
        <w:rPr>
          <w:rFonts w:eastAsia="Calibri" w:cs="Calibri"/>
          <w:lang w:eastAsia="it-IT"/>
        </w:rPr>
        <w:t xml:space="preserve">nell’Unione Europea </w:t>
      </w:r>
      <w:r w:rsidR="004E5A39" w:rsidRPr="00A011DB">
        <w:rPr>
          <w:rFonts w:eastAsia="Calibri" w:cs="Calibri"/>
          <w:lang w:eastAsia="it-IT"/>
        </w:rPr>
        <w:t xml:space="preserve">da più di </w:t>
      </w:r>
      <w:r w:rsidR="007D2539" w:rsidRPr="00A011DB">
        <w:rPr>
          <w:rFonts w:eastAsia="Calibri" w:cs="Calibri"/>
          <w:lang w:eastAsia="it-IT"/>
        </w:rPr>
        <w:t xml:space="preserve">8 </w:t>
      </w:r>
      <w:r w:rsidR="004E5A39" w:rsidRPr="00A011DB">
        <w:rPr>
          <w:rFonts w:eastAsia="Calibri" w:cs="Calibri"/>
          <w:lang w:eastAsia="it-IT"/>
        </w:rPr>
        <w:t>anni</w:t>
      </w:r>
      <w:r w:rsidR="00F76F77" w:rsidRPr="00A011DB">
        <w:rPr>
          <w:rFonts w:eastAsia="Calibri" w:cs="Calibri"/>
          <w:lang w:eastAsia="it-IT"/>
        </w:rPr>
        <w:t>.</w:t>
      </w:r>
    </w:p>
    <w:p w14:paraId="4FF0B4C8" w14:textId="360A311F" w:rsidR="004E5A39" w:rsidRPr="00EF6711" w:rsidRDefault="004E5A39" w:rsidP="00EF6711">
      <w:pPr>
        <w:spacing w:after="0" w:line="240" w:lineRule="auto"/>
        <w:jc w:val="both"/>
        <w:rPr>
          <w:highlight w:val="yellow"/>
        </w:rPr>
      </w:pPr>
    </w:p>
    <w:p w14:paraId="0E1BF5B6" w14:textId="77777777" w:rsidR="00312620" w:rsidRDefault="008C2215" w:rsidP="00EF6711">
      <w:pPr>
        <w:tabs>
          <w:tab w:val="left" w:pos="0"/>
        </w:tabs>
        <w:overflowPunct w:val="0"/>
        <w:autoSpaceDE w:val="0"/>
        <w:autoSpaceDN w:val="0"/>
        <w:adjustRightInd w:val="0"/>
        <w:spacing w:after="0" w:line="240" w:lineRule="auto"/>
        <w:jc w:val="both"/>
        <w:textAlignment w:val="baseline"/>
      </w:pPr>
      <w:r w:rsidRPr="00A011DB">
        <w:t>ACIDO URSODESOSSICOLICO ABC</w:t>
      </w:r>
      <w:r>
        <w:rPr>
          <w:rFonts w:eastAsia="Calibri" w:cs="Calibri"/>
          <w:color w:val="000000"/>
          <w:lang w:eastAsia="it-IT"/>
        </w:rPr>
        <w:t>,</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504E24">
        <w:t>A05AA02,</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Pr="00A011DB">
        <w:rPr>
          <w:rFonts w:eastAsia="Calibri" w:cs="Calibri"/>
          <w:lang w:eastAsia="it-IT"/>
        </w:rPr>
        <w:t>acido ursodesossicolico</w:t>
      </w:r>
      <w:r w:rsidR="00B1186F" w:rsidRPr="00EF6711">
        <w:rPr>
          <w:rFonts w:eastAsia="Calibri" w:cs="Calibri"/>
          <w:bCs/>
          <w:lang w:eastAsia="it-IT"/>
        </w:rPr>
        <w:t xml:space="preserve">, </w:t>
      </w:r>
      <w:r w:rsidR="00504E24">
        <w:t xml:space="preserve">un acido biliare idrofilo che si trova in piccole concentrazioni nella bile umana. </w:t>
      </w:r>
    </w:p>
    <w:p w14:paraId="12220BE6" w14:textId="3F2F2144" w:rsidR="00312620" w:rsidRDefault="00504E24" w:rsidP="00EF6711">
      <w:pPr>
        <w:tabs>
          <w:tab w:val="left" w:pos="0"/>
        </w:tabs>
        <w:overflowPunct w:val="0"/>
        <w:autoSpaceDE w:val="0"/>
        <w:autoSpaceDN w:val="0"/>
        <w:adjustRightInd w:val="0"/>
        <w:spacing w:after="0" w:line="240" w:lineRule="auto"/>
        <w:jc w:val="both"/>
        <w:textAlignment w:val="baseline"/>
      </w:pPr>
      <w:r>
        <w:t xml:space="preserve">Nei pazienti con calcoli biliari radiografici, la somministrazione di acido ursodesossicolico aumenta la solubilità del colesterolo nella bile a causa della maggiore quantità di acido ursodesossicolico nella bile e nel volume biliare totale. Inoltre, l'acido ursodesossicolico riduce l'assorbimento intestinale del colesterolo. </w:t>
      </w:r>
    </w:p>
    <w:p w14:paraId="605445AB" w14:textId="327D75EE" w:rsidR="00EF6711" w:rsidRDefault="00504E24" w:rsidP="00EF6711">
      <w:pPr>
        <w:tabs>
          <w:tab w:val="left" w:pos="0"/>
        </w:tabs>
        <w:overflowPunct w:val="0"/>
        <w:autoSpaceDE w:val="0"/>
        <w:autoSpaceDN w:val="0"/>
        <w:adjustRightInd w:val="0"/>
        <w:spacing w:after="0" w:line="240" w:lineRule="auto"/>
        <w:jc w:val="both"/>
        <w:textAlignment w:val="baseline"/>
      </w:pPr>
      <w:r>
        <w:t xml:space="preserve">Nel trattamento di pazienti con cirrosi biliare primitiva, sono stati dimostrati diversi meccanismi. Un cambiamento nella composizione della bile con una riduzione degli acidi biliari tossici, endogeni, principalmente lipofili e un aumento dell'acido ursodesossicolico è considerato più significativo. </w:t>
      </w:r>
    </w:p>
    <w:p w14:paraId="1C018D96" w14:textId="77777777" w:rsidR="00504E24" w:rsidRDefault="00504E24" w:rsidP="00EF6711">
      <w:pPr>
        <w:tabs>
          <w:tab w:val="left" w:pos="0"/>
        </w:tabs>
        <w:overflowPunct w:val="0"/>
        <w:autoSpaceDE w:val="0"/>
        <w:autoSpaceDN w:val="0"/>
        <w:adjustRightInd w:val="0"/>
        <w:spacing w:after="0" w:line="240" w:lineRule="auto"/>
        <w:jc w:val="both"/>
        <w:textAlignment w:val="baseline"/>
      </w:pPr>
    </w:p>
    <w:p w14:paraId="02A16C84" w14:textId="77777777" w:rsidR="00265B61" w:rsidRDefault="008C2215" w:rsidP="00EF6711">
      <w:pPr>
        <w:tabs>
          <w:tab w:val="left" w:pos="0"/>
        </w:tabs>
        <w:overflowPunct w:val="0"/>
        <w:autoSpaceDE w:val="0"/>
        <w:autoSpaceDN w:val="0"/>
        <w:adjustRightInd w:val="0"/>
        <w:spacing w:after="0" w:line="240" w:lineRule="auto"/>
        <w:jc w:val="both"/>
        <w:textAlignment w:val="baseline"/>
      </w:pPr>
      <w:r w:rsidRPr="00A011DB">
        <w:t>ACIDO URSODESOSSICOLICO ABC</w:t>
      </w:r>
      <w:r w:rsidRPr="00A011DB">
        <w:rPr>
          <w:rFonts w:eastAsia="Calibri" w:cs="Calibri"/>
          <w:color w:val="000000"/>
          <w:lang w:eastAsia="it-IT"/>
        </w:rPr>
        <w:t xml:space="preserve"> </w:t>
      </w:r>
      <w:r w:rsidR="00265B61">
        <w:t>è utilizzato per</w:t>
      </w:r>
      <w:r w:rsidR="00DA30FD">
        <w:t>:</w:t>
      </w:r>
    </w:p>
    <w:p w14:paraId="0D82CE08" w14:textId="77777777" w:rsidR="0085409C" w:rsidRPr="006A48B1" w:rsidRDefault="0085409C" w:rsidP="0085409C">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6E26D21C" w14:textId="77777777" w:rsidR="0085409C" w:rsidRPr="006A48B1" w:rsidRDefault="0085409C" w:rsidP="0085409C">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 xml:space="preserve">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3F7784CC" w14:textId="49962265" w:rsidR="007225C5" w:rsidRDefault="0085409C" w:rsidP="0042214D">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il trattamento di una malattia del fegato associata a una condizione chiamata fibrosi cistica nei bambini di età compresa tra 6 e 18 anni</w:t>
      </w:r>
      <w:r>
        <w:rPr>
          <w:rFonts w:eastAsia="Calibri" w:cs="Calibri"/>
          <w:color w:val="000000"/>
          <w:lang w:eastAsia="it-IT"/>
        </w:rPr>
        <w:t>.</w:t>
      </w:r>
    </w:p>
    <w:p w14:paraId="1FB268D1" w14:textId="77777777" w:rsidR="0085409C" w:rsidRPr="00DF265E" w:rsidRDefault="0085409C" w:rsidP="00DF265E">
      <w:pPr>
        <w:widowControl w:val="0"/>
        <w:autoSpaceDE w:val="0"/>
        <w:autoSpaceDN w:val="0"/>
        <w:spacing w:after="0" w:line="240" w:lineRule="auto"/>
        <w:jc w:val="both"/>
        <w:rPr>
          <w:rFonts w:eastAsia="Calibri" w:cs="Calibri"/>
          <w:color w:val="000000"/>
          <w:lang w:eastAsia="it-IT"/>
        </w:rPr>
      </w:pPr>
    </w:p>
    <w:p w14:paraId="672E4AF7" w14:textId="77777777" w:rsidR="0042214D" w:rsidRPr="00900C91" w:rsidRDefault="0042214D" w:rsidP="0042214D">
      <w:pPr>
        <w:spacing w:after="0" w:line="240" w:lineRule="auto"/>
        <w:jc w:val="both"/>
      </w:pPr>
      <w:r w:rsidRPr="007461B9">
        <w:t>La richiesta di AIC è supportata da uno studio di bioequivalenza che ha confrontato i profili farmacocinetici</w:t>
      </w:r>
      <w:r w:rsidRPr="00900C91">
        <w:t xml:space="preserve"> del medicinale test </w:t>
      </w:r>
      <w:r w:rsidR="007225C5" w:rsidRPr="00A011DB">
        <w:t>ACIDO URSODESOSSICOLICO ABC</w:t>
      </w:r>
      <w:r w:rsidRPr="00900C91">
        <w:t xml:space="preserve"> e quelli del medicinale</w:t>
      </w:r>
      <w:r>
        <w:t xml:space="preserve"> di riferimento</w:t>
      </w:r>
      <w:r w:rsidRPr="00900C91">
        <w:t xml:space="preserve"> </w:t>
      </w:r>
      <w:r w:rsidR="007225C5">
        <w:t>URSOFALK autorizzato in UE</w:t>
      </w:r>
      <w:r w:rsidRPr="00900C91">
        <w:t>.</w:t>
      </w:r>
    </w:p>
    <w:p w14:paraId="75FEE328" w14:textId="77777777" w:rsidR="0042214D" w:rsidRDefault="0042214D" w:rsidP="0042214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14:paraId="4E5D7848" w14:textId="77777777" w:rsidR="00F964BE" w:rsidRDefault="00F964BE" w:rsidP="0042214D">
      <w:pPr>
        <w:spacing w:after="0" w:line="240" w:lineRule="auto"/>
        <w:jc w:val="both"/>
      </w:pPr>
    </w:p>
    <w:p w14:paraId="72DC3AA5"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05C2B9A4" w14:textId="77777777" w:rsidR="004E5A39" w:rsidRPr="00EF6711" w:rsidRDefault="004E5A39" w:rsidP="00EF6711">
      <w:pPr>
        <w:spacing w:after="0" w:line="240" w:lineRule="auto"/>
        <w:jc w:val="both"/>
        <w:rPr>
          <w:highlight w:val="yellow"/>
        </w:rPr>
      </w:pPr>
    </w:p>
    <w:p w14:paraId="1A58790F" w14:textId="51DFDB41" w:rsidR="004E5A39" w:rsidRDefault="004E5A39" w:rsidP="00EF6711">
      <w:pPr>
        <w:spacing w:after="0" w:line="240" w:lineRule="auto"/>
        <w:jc w:val="both"/>
      </w:pPr>
      <w:r w:rsidRPr="00EF6711">
        <w:t>Il sistema di Farmacovigilanza descritto dal titolare dell’AIC è conforme ai requisiti previ</w:t>
      </w:r>
      <w:r w:rsidR="0043298F">
        <w:t xml:space="preserve">sti dalla normativa corrente. È </w:t>
      </w:r>
      <w:r w:rsidRPr="00EF6711">
        <w:t>stato presentato un Piano di gestione del rischio (</w:t>
      </w:r>
      <w:r w:rsidRPr="00EF6711">
        <w:rPr>
          <w:i/>
        </w:rPr>
        <w:t>Risk Management Plan</w:t>
      </w:r>
      <w:r w:rsidRPr="00EF6711">
        <w:t xml:space="preserve"> – RMP) accettabile.</w:t>
      </w:r>
    </w:p>
    <w:p w14:paraId="4F28FBEE" w14:textId="77777777" w:rsidR="00B862CA" w:rsidRDefault="00B862CA" w:rsidP="00EF6711">
      <w:pPr>
        <w:spacing w:after="0" w:line="240" w:lineRule="auto"/>
        <w:jc w:val="both"/>
      </w:pPr>
    </w:p>
    <w:p w14:paraId="7255BE3D" w14:textId="77777777" w:rsidR="004E5A39"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6D01CE" w:rsidRPr="00A011DB">
        <w:t>ACIDO URSODESOSSICOLICO ABC</w:t>
      </w:r>
      <w:r w:rsidR="006D01CE" w:rsidRPr="00A011DB">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5E700FC3" w14:textId="77777777" w:rsidR="009F584E" w:rsidRDefault="009F584E" w:rsidP="00EF6711">
      <w:pPr>
        <w:spacing w:after="0" w:line="240" w:lineRule="auto"/>
        <w:jc w:val="both"/>
      </w:pPr>
    </w:p>
    <w:p w14:paraId="4BEAA1B5" w14:textId="2E2DFA1E" w:rsidR="00747E46" w:rsidRDefault="00747E46" w:rsidP="00EF6711">
      <w:pPr>
        <w:spacing w:after="0" w:line="240" w:lineRule="auto"/>
        <w:jc w:val="both"/>
      </w:pPr>
    </w:p>
    <w:p w14:paraId="034A7F70"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5C07A7A1" w14:textId="77777777" w:rsidR="004E5A39" w:rsidRPr="00EF6711" w:rsidRDefault="004E5A39" w:rsidP="00EF6711">
      <w:pPr>
        <w:spacing w:after="0" w:line="240" w:lineRule="auto"/>
        <w:jc w:val="both"/>
      </w:pPr>
      <w:r w:rsidRPr="00EF6711">
        <w:rPr>
          <w:b/>
        </w:rPr>
        <w:t>II.1 PRINCIPIO ATTIVO</w:t>
      </w:r>
      <w:r w:rsidR="003405D7">
        <w:rPr>
          <w:b/>
        </w:rPr>
        <w:t>:</w:t>
      </w:r>
      <w:r w:rsidRPr="00EF6711">
        <w:rPr>
          <w:b/>
        </w:rPr>
        <w:t xml:space="preserve"> </w:t>
      </w:r>
      <w:r w:rsidR="00812F45">
        <w:rPr>
          <w:b/>
        </w:rPr>
        <w:t xml:space="preserve">ACIDO URSODESOSSICOLICO </w:t>
      </w:r>
    </w:p>
    <w:p w14:paraId="2CB6B152" w14:textId="77777777" w:rsidR="004E5A39" w:rsidRPr="00CC52A3" w:rsidRDefault="003405D7" w:rsidP="00CC52A3">
      <w:pPr>
        <w:autoSpaceDE w:val="0"/>
        <w:autoSpaceDN w:val="0"/>
        <w:adjustRightInd w:val="0"/>
        <w:spacing w:after="0" w:line="240" w:lineRule="auto"/>
        <w:rPr>
          <w:highlight w:val="yellow"/>
        </w:rPr>
      </w:pPr>
      <w:r>
        <w:rPr>
          <w:u w:val="single"/>
        </w:rPr>
        <w:t>Nome chimico</w:t>
      </w:r>
      <w:r w:rsidRPr="003405D7">
        <w:t xml:space="preserve">: </w:t>
      </w:r>
      <w:r>
        <w:rPr>
          <w:rFonts w:ascii="Arial" w:hAnsi="Arial" w:cs="Arial"/>
          <w:color w:val="202122"/>
          <w:sz w:val="20"/>
          <w:szCs w:val="20"/>
          <w:shd w:val="clear" w:color="auto" w:fill="F8F9FA"/>
        </w:rPr>
        <w:t>Acido 3</w:t>
      </w:r>
      <w:r>
        <w:rPr>
          <w:rFonts w:ascii="Arial" w:hAnsi="Arial" w:cs="Arial"/>
          <w:i/>
          <w:iCs/>
          <w:color w:val="202122"/>
          <w:sz w:val="20"/>
          <w:szCs w:val="20"/>
          <w:shd w:val="clear" w:color="auto" w:fill="F8F9FA"/>
        </w:rPr>
        <w:t>α</w:t>
      </w:r>
      <w:r>
        <w:rPr>
          <w:rFonts w:ascii="Arial" w:hAnsi="Arial" w:cs="Arial"/>
          <w:color w:val="202122"/>
          <w:sz w:val="20"/>
          <w:szCs w:val="20"/>
          <w:shd w:val="clear" w:color="auto" w:fill="F8F9FA"/>
        </w:rPr>
        <w:t>,7</w:t>
      </w:r>
      <w:r>
        <w:rPr>
          <w:rFonts w:ascii="Arial" w:hAnsi="Arial" w:cs="Arial"/>
          <w:i/>
          <w:iCs/>
          <w:color w:val="202122"/>
          <w:sz w:val="20"/>
          <w:szCs w:val="20"/>
          <w:shd w:val="clear" w:color="auto" w:fill="F8F9FA"/>
        </w:rPr>
        <w:t>β</w:t>
      </w:r>
      <w:r>
        <w:rPr>
          <w:rFonts w:ascii="Arial" w:hAnsi="Arial" w:cs="Arial"/>
          <w:color w:val="202122"/>
          <w:sz w:val="20"/>
          <w:szCs w:val="20"/>
          <w:shd w:val="clear" w:color="auto" w:fill="F8F9FA"/>
        </w:rPr>
        <w:t>-diidrossi-5</w:t>
      </w:r>
      <w:r>
        <w:rPr>
          <w:rFonts w:ascii="Arial" w:hAnsi="Arial" w:cs="Arial"/>
          <w:i/>
          <w:iCs/>
          <w:color w:val="202122"/>
          <w:sz w:val="20"/>
          <w:szCs w:val="20"/>
          <w:shd w:val="clear" w:color="auto" w:fill="F8F9FA"/>
        </w:rPr>
        <w:t>β</w:t>
      </w:r>
      <w:r>
        <w:rPr>
          <w:rFonts w:ascii="Arial" w:hAnsi="Arial" w:cs="Arial"/>
          <w:color w:val="202122"/>
          <w:sz w:val="20"/>
          <w:szCs w:val="20"/>
          <w:shd w:val="clear" w:color="auto" w:fill="F8F9FA"/>
        </w:rPr>
        <w:t>-colanoico</w:t>
      </w:r>
    </w:p>
    <w:p w14:paraId="77BD5B7F" w14:textId="77777777" w:rsidR="004E5A39" w:rsidRPr="00EF6711" w:rsidRDefault="004E5A39" w:rsidP="00EF6711">
      <w:pPr>
        <w:spacing w:after="0" w:line="240" w:lineRule="auto"/>
        <w:jc w:val="both"/>
      </w:pPr>
      <w:r w:rsidRPr="00EF6711">
        <w:rPr>
          <w:u w:val="single"/>
        </w:rPr>
        <w:t>Struttura</w:t>
      </w:r>
      <w:r w:rsidRPr="00EF6711">
        <w:t>:</w:t>
      </w:r>
    </w:p>
    <w:p w14:paraId="366C06A2" w14:textId="77777777" w:rsidR="004E5A39" w:rsidRPr="00EF6711" w:rsidRDefault="003405D7" w:rsidP="00EF6711">
      <w:pPr>
        <w:spacing w:after="0" w:line="240" w:lineRule="auto"/>
        <w:jc w:val="center"/>
        <w:rPr>
          <w:highlight w:val="yellow"/>
        </w:rPr>
      </w:pPr>
      <w:r>
        <w:rPr>
          <w:noProof/>
          <w:lang w:eastAsia="it-IT"/>
        </w:rPr>
        <w:drawing>
          <wp:anchor distT="0" distB="0" distL="114300" distR="114300" simplePos="0" relativeHeight="251659264" behindDoc="1" locked="0" layoutInCell="1" allowOverlap="1" wp14:anchorId="488DB456" wp14:editId="7F4C18B0">
            <wp:simplePos x="0" y="0"/>
            <wp:positionH relativeFrom="column">
              <wp:posOffset>6985</wp:posOffset>
            </wp:positionH>
            <wp:positionV relativeFrom="paragraph">
              <wp:posOffset>42545</wp:posOffset>
            </wp:positionV>
            <wp:extent cx="1949450" cy="1075690"/>
            <wp:effectExtent l="0" t="0" r="0" b="0"/>
            <wp:wrapNone/>
            <wp:docPr id="4" name="Immagine 4" descr="Acido ursodesossicolico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ido ursodesossicolico - Wikipedi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1949450" cy="1075690"/>
                    </a:xfrm>
                    <a:prstGeom prst="rect">
                      <a:avLst/>
                    </a:prstGeom>
                    <a:noFill/>
                    <a:ln>
                      <a:noFill/>
                    </a:ln>
                  </pic:spPr>
                </pic:pic>
              </a:graphicData>
            </a:graphic>
          </wp:anchor>
        </w:drawing>
      </w:r>
    </w:p>
    <w:p w14:paraId="6947331D" w14:textId="77777777" w:rsidR="003405D7" w:rsidRDefault="003405D7" w:rsidP="00EF6711">
      <w:pPr>
        <w:spacing w:after="0" w:line="240" w:lineRule="auto"/>
        <w:jc w:val="both"/>
        <w:rPr>
          <w:u w:val="single"/>
        </w:rPr>
      </w:pPr>
    </w:p>
    <w:p w14:paraId="6B80DD90" w14:textId="77777777" w:rsidR="003405D7" w:rsidRDefault="003405D7" w:rsidP="00EF6711">
      <w:pPr>
        <w:spacing w:after="0" w:line="240" w:lineRule="auto"/>
        <w:jc w:val="both"/>
        <w:rPr>
          <w:u w:val="single"/>
        </w:rPr>
      </w:pPr>
    </w:p>
    <w:p w14:paraId="49C0CB15" w14:textId="77777777" w:rsidR="003405D7" w:rsidRDefault="003405D7" w:rsidP="00EF6711">
      <w:pPr>
        <w:spacing w:after="0" w:line="240" w:lineRule="auto"/>
        <w:jc w:val="both"/>
        <w:rPr>
          <w:u w:val="single"/>
        </w:rPr>
      </w:pPr>
    </w:p>
    <w:p w14:paraId="043BC285" w14:textId="77777777" w:rsidR="003405D7" w:rsidRDefault="003405D7" w:rsidP="00EF6711">
      <w:pPr>
        <w:spacing w:after="0" w:line="240" w:lineRule="auto"/>
        <w:jc w:val="both"/>
        <w:rPr>
          <w:u w:val="single"/>
        </w:rPr>
      </w:pPr>
    </w:p>
    <w:p w14:paraId="03A20C49" w14:textId="77777777" w:rsidR="003405D7" w:rsidRDefault="003405D7" w:rsidP="00EF6711">
      <w:pPr>
        <w:spacing w:after="0" w:line="240" w:lineRule="auto"/>
        <w:jc w:val="both"/>
        <w:rPr>
          <w:u w:val="single"/>
        </w:rPr>
      </w:pPr>
    </w:p>
    <w:p w14:paraId="7ABE072F" w14:textId="77777777" w:rsidR="003405D7" w:rsidRDefault="003405D7" w:rsidP="00EF6711">
      <w:pPr>
        <w:spacing w:after="0" w:line="240" w:lineRule="auto"/>
        <w:jc w:val="both"/>
        <w:rPr>
          <w:u w:val="single"/>
        </w:rPr>
      </w:pPr>
    </w:p>
    <w:p w14:paraId="67269EE4" w14:textId="77777777" w:rsidR="004E5A39" w:rsidRPr="00EF6711" w:rsidRDefault="004E5A39" w:rsidP="00EF6711">
      <w:pPr>
        <w:spacing w:after="0" w:line="240" w:lineRule="auto"/>
        <w:jc w:val="both"/>
      </w:pPr>
      <w:r w:rsidRPr="00EF6711">
        <w:rPr>
          <w:u w:val="single"/>
        </w:rPr>
        <w:t>Formula molecolare</w:t>
      </w:r>
      <w:r w:rsidRPr="00EF6711">
        <w:t>:</w:t>
      </w:r>
      <w:r w:rsidRPr="00EF6711">
        <w:rPr>
          <w:rStyle w:val="s1"/>
          <w:rFonts w:asciiTheme="minorHAnsi" w:hAnsiTheme="minorHAnsi"/>
        </w:rPr>
        <w:t xml:space="preserve"> </w:t>
      </w:r>
      <w:r w:rsidR="00665D6D">
        <w:t>C</w:t>
      </w:r>
      <w:r w:rsidR="00665D6D" w:rsidRPr="00665D6D">
        <w:rPr>
          <w:vertAlign w:val="subscript"/>
        </w:rPr>
        <w:t>24</w:t>
      </w:r>
      <w:r w:rsidR="00665D6D">
        <w:t>H</w:t>
      </w:r>
      <w:r w:rsidR="00665D6D" w:rsidRPr="00665D6D">
        <w:rPr>
          <w:vertAlign w:val="subscript"/>
        </w:rPr>
        <w:t>40</w:t>
      </w:r>
      <w:r w:rsidR="00665D6D">
        <w:t>O</w:t>
      </w:r>
      <w:r w:rsidR="00665D6D" w:rsidRPr="00665D6D">
        <w:rPr>
          <w:vertAlign w:val="subscript"/>
        </w:rPr>
        <w:t>4</w:t>
      </w:r>
    </w:p>
    <w:p w14:paraId="4FAA84BE" w14:textId="77777777" w:rsidR="004E5A39" w:rsidRPr="00EF6711" w:rsidRDefault="004E5A39" w:rsidP="00EF6711">
      <w:pPr>
        <w:spacing w:after="0" w:line="240" w:lineRule="auto"/>
        <w:jc w:val="both"/>
      </w:pPr>
      <w:r w:rsidRPr="00EF6711">
        <w:rPr>
          <w:u w:val="single"/>
        </w:rPr>
        <w:t>Peso molecolare</w:t>
      </w:r>
      <w:r w:rsidRPr="00EF6711">
        <w:t>:</w:t>
      </w:r>
      <w:r w:rsidRPr="00EF6711">
        <w:rPr>
          <w:rFonts w:cs="Arial"/>
          <w:color w:val="252525"/>
          <w:shd w:val="clear" w:color="auto" w:fill="F9F9F9"/>
        </w:rPr>
        <w:t xml:space="preserve"> </w:t>
      </w:r>
      <w:r w:rsidR="00665D6D" w:rsidRPr="00665D6D">
        <w:rPr>
          <w:rFonts w:cs="Calibri"/>
        </w:rPr>
        <w:t>392.56 g/mol</w:t>
      </w:r>
      <w:r w:rsidR="009A23DE" w:rsidRPr="00EF6711">
        <w:rPr>
          <w:rFonts w:cs="Calibri"/>
        </w:rPr>
        <w:t xml:space="preserve"> </w:t>
      </w:r>
    </w:p>
    <w:p w14:paraId="5BB346C9" w14:textId="77777777" w:rsidR="004E5A39" w:rsidRPr="00BE160A" w:rsidRDefault="004E5A39" w:rsidP="00EF6711">
      <w:pPr>
        <w:spacing w:after="0" w:line="240" w:lineRule="auto"/>
        <w:jc w:val="both"/>
      </w:pPr>
      <w:r w:rsidRPr="00BE160A">
        <w:rPr>
          <w:u w:val="single"/>
        </w:rPr>
        <w:t>CAS</w:t>
      </w:r>
      <w:r w:rsidRPr="00BE160A">
        <w:t xml:space="preserve">: </w:t>
      </w:r>
      <w:r w:rsidR="00CC52A3" w:rsidRPr="00BE160A">
        <w:t>[</w:t>
      </w:r>
      <w:r w:rsidR="003A2B8E" w:rsidRPr="00BE160A">
        <w:t>128-13-2</w:t>
      </w:r>
      <w:r w:rsidR="00CC52A3" w:rsidRPr="00BE160A">
        <w:t>]</w:t>
      </w:r>
    </w:p>
    <w:p w14:paraId="07AF7E17" w14:textId="3666512C" w:rsidR="004E5A39" w:rsidRPr="00F87926" w:rsidRDefault="004E5A39" w:rsidP="00EF6711">
      <w:pPr>
        <w:spacing w:after="0" w:line="240" w:lineRule="auto"/>
        <w:jc w:val="both"/>
      </w:pPr>
      <w:r w:rsidRPr="00F87926">
        <w:rPr>
          <w:u w:val="single"/>
        </w:rPr>
        <w:t>Aspetto</w:t>
      </w:r>
      <w:r w:rsidRPr="00F87926">
        <w:t xml:space="preserve">: </w:t>
      </w:r>
      <w:r w:rsidR="00F87926" w:rsidRPr="00F87926">
        <w:t>polvere bianca o quasi bianca</w:t>
      </w:r>
    </w:p>
    <w:p w14:paraId="7284EF80" w14:textId="77777777" w:rsidR="002B4E7C" w:rsidRPr="00F87926" w:rsidRDefault="002B4E7C" w:rsidP="00EF6711">
      <w:pPr>
        <w:spacing w:after="0" w:line="240" w:lineRule="auto"/>
        <w:jc w:val="both"/>
        <w:rPr>
          <w:highlight w:val="yellow"/>
        </w:rPr>
      </w:pPr>
    </w:p>
    <w:p w14:paraId="70E4F5B6" w14:textId="2FD0BB53" w:rsidR="004E5A39" w:rsidRPr="00F87926" w:rsidRDefault="004E5A39" w:rsidP="00EF6711">
      <w:pPr>
        <w:spacing w:after="0" w:line="240" w:lineRule="auto"/>
        <w:jc w:val="both"/>
        <w:rPr>
          <w:rStyle w:val="s1"/>
          <w:rFonts w:asciiTheme="minorHAnsi" w:hAnsiTheme="minorHAnsi"/>
        </w:rPr>
      </w:pPr>
      <w:r w:rsidRPr="00F87926">
        <w:rPr>
          <w:u w:val="single"/>
        </w:rPr>
        <w:t>Solubilità</w:t>
      </w:r>
      <w:r w:rsidRPr="00F87926">
        <w:t xml:space="preserve">: </w:t>
      </w:r>
      <w:r w:rsidR="00F87926" w:rsidRPr="00F87926">
        <w:t>praticamente insolubile in acqua, solubile in etanolo, leggermente solubile in acetone e praticamente insolubile in cloruro di metilene.</w:t>
      </w:r>
    </w:p>
    <w:p w14:paraId="1AB33CD5" w14:textId="77777777" w:rsidR="00B30431" w:rsidRPr="00F87926" w:rsidRDefault="00B30431" w:rsidP="00EF6711">
      <w:pPr>
        <w:spacing w:after="0" w:line="240" w:lineRule="auto"/>
        <w:jc w:val="both"/>
      </w:pPr>
    </w:p>
    <w:p w14:paraId="693178A4" w14:textId="77777777" w:rsidR="000B7AC8" w:rsidRPr="00A72D8A" w:rsidRDefault="000B7AC8" w:rsidP="000B7AC8">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 xml:space="preserve">European Directorate for </w:t>
      </w:r>
      <w:r w:rsidR="00747E46">
        <w:rPr>
          <w:i/>
        </w:rPr>
        <w:t xml:space="preserve">the </w:t>
      </w:r>
      <w:r w:rsidRPr="00A72D8A">
        <w:rPr>
          <w:i/>
        </w:rPr>
        <w:t>Quality of Medic</w:t>
      </w:r>
      <w:r w:rsidR="00747E46">
        <w:rPr>
          <w:i/>
        </w:rPr>
        <w:t>ines</w:t>
      </w:r>
      <w:r w:rsidRPr="00A72D8A">
        <w:t xml:space="preserve"> – EDQM) ha rilasciato </w:t>
      </w:r>
      <w:r>
        <w:t xml:space="preserve">al produttore </w:t>
      </w:r>
      <w:r w:rsidRPr="00A72D8A">
        <w:t>il certificato di conformità alla Farmacopea Europea</w:t>
      </w:r>
      <w:r>
        <w:t>.</w:t>
      </w:r>
    </w:p>
    <w:p w14:paraId="29EE0D70" w14:textId="4C4FBC91" w:rsidR="000B7AC8" w:rsidRDefault="000B7AC8" w:rsidP="000B7AC8">
      <w:pPr>
        <w:spacing w:after="0" w:line="240" w:lineRule="auto"/>
        <w:jc w:val="both"/>
      </w:pPr>
      <w:r w:rsidRPr="00A72D8A">
        <w:t xml:space="preserve">Tutti gli aspetti di produzione e controllo sono coperti dal </w:t>
      </w:r>
      <w:r w:rsidRPr="00F22C6B">
        <w:t>certificato di conformità alla Farmacopea Europea. Il periodo di re</w:t>
      </w:r>
      <w:r w:rsidR="00DF265E">
        <w:t>-</w:t>
      </w:r>
      <w:r w:rsidRPr="00F22C6B">
        <w:t xml:space="preserve">test è definito in </w:t>
      </w:r>
      <w:r w:rsidR="00523909" w:rsidRPr="00F22C6B">
        <w:t xml:space="preserve">60 </w:t>
      </w:r>
      <w:r w:rsidRPr="00F22C6B">
        <w:t>m</w:t>
      </w:r>
      <w:r w:rsidR="00523909" w:rsidRPr="00F22C6B">
        <w:t xml:space="preserve">esi, quando confezionato in doppio sacco di polietilene in </w:t>
      </w:r>
      <w:r w:rsidR="00F22C6B" w:rsidRPr="00F22C6B">
        <w:t>fusto di cartone</w:t>
      </w:r>
      <w:r w:rsidRPr="00F22C6B">
        <w:t>.</w:t>
      </w:r>
    </w:p>
    <w:p w14:paraId="2C863DB5" w14:textId="77777777" w:rsidR="00B30431" w:rsidRDefault="00B30431" w:rsidP="00EF6711">
      <w:pPr>
        <w:spacing w:after="0" w:line="240" w:lineRule="auto"/>
        <w:jc w:val="both"/>
      </w:pPr>
    </w:p>
    <w:p w14:paraId="34FA0F30" w14:textId="77777777" w:rsidR="000B7AC8" w:rsidRPr="00EF6711" w:rsidRDefault="000B7AC8" w:rsidP="00EF6711">
      <w:pPr>
        <w:spacing w:after="0" w:line="240" w:lineRule="auto"/>
        <w:jc w:val="both"/>
      </w:pPr>
    </w:p>
    <w:p w14:paraId="78257462" w14:textId="77777777" w:rsidR="004E5A39" w:rsidRPr="00EF6711" w:rsidRDefault="004E5A39" w:rsidP="00EF6711">
      <w:pPr>
        <w:spacing w:after="0" w:line="240" w:lineRule="auto"/>
        <w:jc w:val="both"/>
        <w:rPr>
          <w:b/>
        </w:rPr>
      </w:pPr>
      <w:r w:rsidRPr="00EF6711">
        <w:rPr>
          <w:b/>
        </w:rPr>
        <w:t>II.2 PRODOTTO FINITO</w:t>
      </w:r>
    </w:p>
    <w:p w14:paraId="4FEECC89" w14:textId="77777777" w:rsidR="004E5A39" w:rsidRPr="00EF6711" w:rsidRDefault="004E5A39" w:rsidP="00EF6711">
      <w:pPr>
        <w:spacing w:after="0" w:line="240" w:lineRule="auto"/>
        <w:jc w:val="both"/>
        <w:rPr>
          <w:b/>
        </w:rPr>
      </w:pPr>
      <w:r w:rsidRPr="00EF6711">
        <w:rPr>
          <w:b/>
        </w:rPr>
        <w:t>Descrizione e composizione</w:t>
      </w:r>
    </w:p>
    <w:p w14:paraId="17298434" w14:textId="77777777" w:rsidR="00DD1D9D" w:rsidRDefault="00523909" w:rsidP="00DD1D9D">
      <w:pPr>
        <w:widowControl w:val="0"/>
        <w:spacing w:after="0" w:line="240" w:lineRule="auto"/>
        <w:jc w:val="both"/>
        <w:rPr>
          <w:rFonts w:eastAsia="Calibri" w:cs="Calibri"/>
          <w:color w:val="000000"/>
          <w:lang w:eastAsia="it-IT"/>
        </w:rPr>
      </w:pPr>
      <w:r w:rsidRPr="00A011DB">
        <w:t>ACIDO URSODESOSSICOLICO ABC</w:t>
      </w:r>
      <w:r w:rsidRPr="00A011DB">
        <w:rPr>
          <w:rFonts w:eastAsia="Calibri" w:cs="Calibri"/>
          <w:color w:val="000000"/>
          <w:lang w:eastAsia="it-IT"/>
        </w:rPr>
        <w:t xml:space="preserve"> </w:t>
      </w:r>
      <w:r w:rsidR="000B7AC8">
        <w:rPr>
          <w:rFonts w:eastAsia="Calibri" w:cs="Calibri"/>
          <w:color w:val="000000"/>
          <w:lang w:eastAsia="it-IT"/>
        </w:rPr>
        <w:t xml:space="preserve">è disponibile in </w:t>
      </w:r>
      <w:r w:rsidR="00DD1D9D">
        <w:rPr>
          <w:rFonts w:eastAsia="Calibri" w:cs="Calibri"/>
          <w:color w:val="000000"/>
          <w:lang w:eastAsia="it-IT"/>
        </w:rPr>
        <w:t>capsule rigide contenenti 250 mg e 500 mg di principio attivo.</w:t>
      </w:r>
    </w:p>
    <w:p w14:paraId="2EC18FF7" w14:textId="77777777" w:rsidR="004E5A39" w:rsidRPr="00EF6711" w:rsidRDefault="004E5A39" w:rsidP="00EF6711">
      <w:pPr>
        <w:widowControl w:val="0"/>
        <w:spacing w:after="0" w:line="240" w:lineRule="auto"/>
        <w:jc w:val="both"/>
      </w:pPr>
    </w:p>
    <w:p w14:paraId="52BCBEBC" w14:textId="77777777" w:rsidR="004E5A39" w:rsidRPr="00470684" w:rsidRDefault="004E5A39" w:rsidP="00470684">
      <w:pPr>
        <w:spacing w:after="0" w:line="240" w:lineRule="auto"/>
        <w:jc w:val="both"/>
        <w:rPr>
          <w:b/>
          <w:bCs/>
        </w:rPr>
      </w:pPr>
      <w:r w:rsidRPr="00A254EE">
        <w:t>Gli eccipienti sono</w:t>
      </w:r>
      <w:r w:rsidR="00A254EE" w:rsidRPr="00A254EE">
        <w:t>:</w:t>
      </w:r>
      <w:r w:rsidRPr="00A254EE">
        <w:t xml:space="preserve"> </w:t>
      </w:r>
      <w:r w:rsidR="00A254EE" w:rsidRPr="00A254EE">
        <w:t>amido di mais, silice colloidale anidra, magnesio stearato, biossido di titanio (E 171), ossido di ferro giallo (E 172, per il solo dosaggio da 250 mg) e gelatina.</w:t>
      </w:r>
    </w:p>
    <w:p w14:paraId="2DEE217E" w14:textId="77777777" w:rsidR="000B7AC8" w:rsidRDefault="000B7AC8" w:rsidP="00EF6711">
      <w:pPr>
        <w:spacing w:after="0" w:line="240" w:lineRule="auto"/>
        <w:ind w:right="13"/>
        <w:jc w:val="both"/>
      </w:pPr>
      <w:r w:rsidRPr="00EF6711">
        <w:t>Tutti gli eccipienti sono conformi alla relativa monografia di Farmacopea Europea</w:t>
      </w:r>
      <w:r w:rsidR="00A254EE">
        <w:t>, ad eccezione della gelatina</w:t>
      </w:r>
      <w:r w:rsidR="00470684">
        <w:t xml:space="preserve"> </w:t>
      </w:r>
      <w:r>
        <w:t>per i quali i</w:t>
      </w:r>
      <w:r w:rsidR="00470684">
        <w:t>l</w:t>
      </w:r>
      <w:r>
        <w:t xml:space="preserve"> produttore ha proposto spec</w:t>
      </w:r>
      <w:r w:rsidR="00470684">
        <w:t>ifiche di controllo accettabili.</w:t>
      </w:r>
    </w:p>
    <w:p w14:paraId="2387A788" w14:textId="77777777" w:rsidR="000808A3" w:rsidRPr="00FE7080" w:rsidRDefault="000808A3" w:rsidP="000808A3">
      <w:pPr>
        <w:spacing w:after="0" w:line="240" w:lineRule="auto"/>
        <w:jc w:val="both"/>
      </w:pPr>
    </w:p>
    <w:p w14:paraId="2632CE32" w14:textId="77777777" w:rsidR="000808A3" w:rsidRDefault="000808A3" w:rsidP="000808A3">
      <w:pPr>
        <w:spacing w:after="0" w:line="240" w:lineRule="auto"/>
        <w:jc w:val="both"/>
        <w:rPr>
          <w:noProof/>
        </w:rPr>
      </w:pPr>
      <w:r w:rsidRPr="00F93450">
        <w:t xml:space="preserve">Il solo eccipiente di originale animale è </w:t>
      </w:r>
      <w:r>
        <w:t>la gelatina</w:t>
      </w:r>
      <w:r w:rsidRPr="00F93450">
        <w:t xml:space="preserve">; </w:t>
      </w:r>
      <w:r>
        <w:t xml:space="preserve">a tutti i produttori di gelatina utilizzati </w:t>
      </w:r>
      <w:r w:rsidRPr="00845AF1">
        <w:t>il Direttorato Europeo per la Qualità dei Medicinali (</w:t>
      </w:r>
      <w:r w:rsidRPr="00845AF1">
        <w:rPr>
          <w:i/>
        </w:rPr>
        <w:t>European Directorate for Quality of Medicnals</w:t>
      </w:r>
      <w:r w:rsidRPr="00845AF1">
        <w:t xml:space="preserve"> – EDQM) ha</w:t>
      </w:r>
      <w:r>
        <w:t xml:space="preserve"> rilasciato</w:t>
      </w:r>
      <w:r w:rsidRPr="00845AF1">
        <w:t xml:space="preserve"> </w:t>
      </w:r>
      <w:r>
        <w:t>i</w:t>
      </w:r>
      <w:r w:rsidRPr="00845AF1">
        <w:t xml:space="preserve"> certificat</w:t>
      </w:r>
      <w:r>
        <w:t>i</w:t>
      </w:r>
      <w:r w:rsidRPr="00845AF1">
        <w:t xml:space="preserve"> di conformità alla Farmacopea Europea</w:t>
      </w:r>
      <w:r>
        <w:t xml:space="preserve"> che ne</w:t>
      </w:r>
      <w:r w:rsidR="009F4CEC">
        <w:t xml:space="preserve"> certificano la sicurezza d’uso</w:t>
      </w:r>
      <w:r>
        <w:t>.</w:t>
      </w:r>
      <w:r>
        <w:rPr>
          <w:noProof/>
        </w:rPr>
        <w:t xml:space="preserve"> </w:t>
      </w:r>
    </w:p>
    <w:p w14:paraId="061D1A13" w14:textId="77777777" w:rsidR="000808A3" w:rsidRPr="00EF6711" w:rsidRDefault="000808A3" w:rsidP="00EF6711">
      <w:pPr>
        <w:spacing w:after="0" w:line="240" w:lineRule="auto"/>
        <w:ind w:right="13"/>
        <w:jc w:val="both"/>
      </w:pPr>
    </w:p>
    <w:p w14:paraId="257E1070"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704961BD" w14:textId="77777777" w:rsidR="004E5A39" w:rsidRPr="00EF6711" w:rsidRDefault="004E5A39" w:rsidP="00EF6711">
      <w:pPr>
        <w:spacing w:after="0" w:line="240" w:lineRule="auto"/>
        <w:jc w:val="both"/>
      </w:pPr>
    </w:p>
    <w:p w14:paraId="4A3793AF" w14:textId="77777777" w:rsidR="004E5A39" w:rsidRPr="00EF6711" w:rsidRDefault="004E5A39" w:rsidP="00EF6711">
      <w:pPr>
        <w:spacing w:after="0" w:line="240" w:lineRule="auto"/>
        <w:jc w:val="both"/>
        <w:rPr>
          <w:b/>
        </w:rPr>
      </w:pPr>
      <w:r w:rsidRPr="00EF6711">
        <w:rPr>
          <w:b/>
        </w:rPr>
        <w:t>Sviluppo farmaceutico</w:t>
      </w:r>
    </w:p>
    <w:p w14:paraId="51297C83"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258F810A" w14:textId="23DEFBF8" w:rsidR="004E5A39" w:rsidRDefault="004E5A39" w:rsidP="00EF6711">
      <w:pPr>
        <w:spacing w:after="0" w:line="240" w:lineRule="auto"/>
        <w:jc w:val="both"/>
      </w:pPr>
      <w:r w:rsidRPr="00D62CF9">
        <w:t>Sono stati forniti dati comparativi relativi al profilo di impurezze rispetto al medicinale di riferimento</w:t>
      </w:r>
      <w:r w:rsidR="00D62CF9" w:rsidRPr="00D62CF9">
        <w:t xml:space="preserve"> U</w:t>
      </w:r>
      <w:r w:rsidR="008A607F">
        <w:t>RSOFALK</w:t>
      </w:r>
      <w:r w:rsidR="00060D8F" w:rsidRPr="00D62CF9">
        <w:rPr>
          <w:rFonts w:eastAsia="Calibri" w:cs="Calibri"/>
          <w:lang w:eastAsia="it-IT"/>
        </w:rPr>
        <w:t>.</w:t>
      </w:r>
      <w:r w:rsidRPr="00EF6711">
        <w:t xml:space="preserve"> I dati sono soddisfacenti.</w:t>
      </w:r>
    </w:p>
    <w:p w14:paraId="692349A9" w14:textId="77777777" w:rsidR="0008159D" w:rsidRPr="00EF6711" w:rsidRDefault="0008159D" w:rsidP="00EF6711">
      <w:pPr>
        <w:spacing w:after="0" w:line="240" w:lineRule="auto"/>
        <w:jc w:val="both"/>
      </w:pPr>
    </w:p>
    <w:p w14:paraId="0D56355A" w14:textId="77777777" w:rsidR="004E5A39" w:rsidRPr="00EF6711" w:rsidRDefault="004E5A39" w:rsidP="00EF6711">
      <w:pPr>
        <w:spacing w:after="0" w:line="240" w:lineRule="auto"/>
        <w:jc w:val="both"/>
        <w:rPr>
          <w:b/>
        </w:rPr>
      </w:pPr>
      <w:r w:rsidRPr="00EF6711">
        <w:rPr>
          <w:b/>
        </w:rPr>
        <w:t xml:space="preserve">Produzione </w:t>
      </w:r>
    </w:p>
    <w:p w14:paraId="3F497392" w14:textId="77777777" w:rsidR="004E5A39" w:rsidRPr="00EF6711" w:rsidRDefault="004E5A39" w:rsidP="00EF6711">
      <w:pPr>
        <w:spacing w:after="0" w:line="240" w:lineRule="auto"/>
        <w:jc w:val="both"/>
      </w:pPr>
      <w:r w:rsidRPr="00EF6711">
        <w:t>Sono stati forniti una descrizione del metodo di produzione e la relativa flow-chart.</w:t>
      </w:r>
    </w:p>
    <w:p w14:paraId="7FE37284"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53AD20EC" w14:textId="77777777" w:rsidR="004E5A39" w:rsidRPr="00EF6711" w:rsidRDefault="004E5A39" w:rsidP="00EF6711">
      <w:pPr>
        <w:spacing w:after="0" w:line="240" w:lineRule="auto"/>
        <w:jc w:val="both"/>
      </w:pPr>
    </w:p>
    <w:p w14:paraId="33D4D806" w14:textId="77777777" w:rsidR="004E5A39" w:rsidRPr="00EF6711" w:rsidRDefault="004E5A39" w:rsidP="00EF6711">
      <w:pPr>
        <w:spacing w:after="0" w:line="240" w:lineRule="auto"/>
        <w:jc w:val="both"/>
        <w:rPr>
          <w:b/>
        </w:rPr>
      </w:pPr>
      <w:r w:rsidRPr="00EF6711">
        <w:rPr>
          <w:b/>
        </w:rPr>
        <w:lastRenderedPageBreak/>
        <w:t>Specifiche del prodotto finito</w:t>
      </w:r>
    </w:p>
    <w:p w14:paraId="0770334D" w14:textId="77777777" w:rsidR="004E5A39" w:rsidRPr="00EF6711" w:rsidRDefault="004E5A39" w:rsidP="00EF6711">
      <w:pPr>
        <w:spacing w:after="0" w:line="240" w:lineRule="auto"/>
        <w:jc w:val="both"/>
      </w:pPr>
      <w:r w:rsidRPr="00F31822">
        <w:t>Sono state fornite adeguate specifiche di controllo per il prodotto finito al rilascio e alla fine della validità. I metodi analitici sono stati descritti e adeguatamente convalidati. Sono stati forni</w:t>
      </w:r>
      <w:r w:rsidR="00577A45" w:rsidRPr="00F31822">
        <w:t xml:space="preserve">ti, inoltre, dati analitici </w:t>
      </w:r>
      <w:r w:rsidR="000808A3" w:rsidRPr="00F31822">
        <w:t>pe</w:t>
      </w:r>
      <w:r w:rsidR="00577A45" w:rsidRPr="00F31822">
        <w:t>r i diversi dosaggi del prodotto finito</w:t>
      </w:r>
      <w:r w:rsidRPr="00F31822">
        <w:t>: questi dati dimostrano che i lotti prodotti sono in accordo alle specifiche proposte. Sono stati forniti, infine, certificati analitici per gli standard di riferimento utilizzati.</w:t>
      </w:r>
    </w:p>
    <w:p w14:paraId="766CD1A2" w14:textId="77777777" w:rsidR="004E5A39" w:rsidRPr="00EF6711" w:rsidRDefault="004E5A39" w:rsidP="00EF6711">
      <w:pPr>
        <w:spacing w:after="0" w:line="240" w:lineRule="auto"/>
        <w:jc w:val="both"/>
        <w:rPr>
          <w:b/>
        </w:rPr>
      </w:pPr>
    </w:p>
    <w:p w14:paraId="47B32AB0" w14:textId="77777777" w:rsidR="004E5A39" w:rsidRPr="00EF6711" w:rsidRDefault="004E5A39" w:rsidP="00EF6711">
      <w:pPr>
        <w:spacing w:after="0" w:line="240" w:lineRule="auto"/>
        <w:jc w:val="both"/>
        <w:rPr>
          <w:b/>
        </w:rPr>
      </w:pPr>
      <w:r w:rsidRPr="00EF6711">
        <w:rPr>
          <w:b/>
        </w:rPr>
        <w:t>Contenitore</w:t>
      </w:r>
    </w:p>
    <w:p w14:paraId="3F797F13" w14:textId="77777777" w:rsidR="00BA0ACD" w:rsidRPr="00EF6711" w:rsidRDefault="0024030A" w:rsidP="00EF6711">
      <w:pPr>
        <w:spacing w:after="0" w:line="240" w:lineRule="auto"/>
        <w:jc w:val="both"/>
      </w:pPr>
      <w:r w:rsidRPr="00A011DB">
        <w:t>ACIDO URSODESOSSICOLICO ABC</w:t>
      </w:r>
      <w:r w:rsidRPr="00A011DB">
        <w:rPr>
          <w:rFonts w:eastAsia="Calibri" w:cs="Calibri"/>
          <w:color w:val="000000"/>
          <w:lang w:eastAsia="it-IT"/>
        </w:rPr>
        <w:t xml:space="preserve"> </w:t>
      </w:r>
      <w:r w:rsidR="004E5A39" w:rsidRPr="00EF6711">
        <w:t xml:space="preserve">è confezionato in </w:t>
      </w:r>
      <w:r>
        <w:t>blister di PVC/Alluminio.</w:t>
      </w:r>
    </w:p>
    <w:p w14:paraId="330CCD47" w14:textId="23DB6777" w:rsidR="004E5A39" w:rsidRPr="00EF6711" w:rsidRDefault="004E5A39" w:rsidP="00EF6711">
      <w:pPr>
        <w:spacing w:after="0" w:line="240" w:lineRule="auto"/>
        <w:jc w:val="both"/>
      </w:pPr>
      <w:r w:rsidRPr="00EF6711">
        <w:t xml:space="preserve">Sono state fornite specifiche e certificati analitici per tutti i componenti del confezionamento primario, che è adeguato </w:t>
      </w:r>
      <w:r w:rsidR="00DF265E" w:rsidRPr="00EF6711">
        <w:t>al</w:t>
      </w:r>
      <w:r w:rsidRPr="00EF6711">
        <w:t xml:space="preserve"> medicinale.</w:t>
      </w:r>
    </w:p>
    <w:p w14:paraId="0D2BDA50" w14:textId="77777777" w:rsidR="00BA0ACD" w:rsidRPr="00EF6711" w:rsidRDefault="00BA0ACD" w:rsidP="00EF6711">
      <w:pPr>
        <w:spacing w:after="0" w:line="240" w:lineRule="auto"/>
        <w:jc w:val="both"/>
      </w:pPr>
    </w:p>
    <w:p w14:paraId="6662E768" w14:textId="77777777" w:rsidR="004E5A39" w:rsidRPr="00EF6711" w:rsidRDefault="004E5A39" w:rsidP="00EF6711">
      <w:pPr>
        <w:spacing w:after="0" w:line="240" w:lineRule="auto"/>
        <w:jc w:val="both"/>
        <w:rPr>
          <w:b/>
        </w:rPr>
      </w:pPr>
      <w:r w:rsidRPr="00EF6711">
        <w:rPr>
          <w:b/>
        </w:rPr>
        <w:t>Stabilità</w:t>
      </w:r>
    </w:p>
    <w:p w14:paraId="7B547165" w14:textId="77777777" w:rsidR="004E5A39" w:rsidRPr="00EF6711" w:rsidRDefault="004E5A39" w:rsidP="00EF6711">
      <w:pPr>
        <w:spacing w:after="0" w:line="240" w:lineRule="auto"/>
        <w:jc w:val="both"/>
      </w:pPr>
      <w:r w:rsidRPr="008D04F2">
        <w:t xml:space="preserve">Studi di stabilità sul prodotto finito sono stati condotti in accordo alle correnti linee guida e i risultati sono entro i limiti delle specifiche autorizzate. Sulla base di questi risultati, è stato autorizzato un periodo di validità di </w:t>
      </w:r>
      <w:r w:rsidR="008D04F2" w:rsidRPr="008D04F2">
        <w:t xml:space="preserve">5 </w:t>
      </w:r>
      <w:r w:rsidR="00265B61" w:rsidRPr="008D04F2">
        <w:t>anni</w:t>
      </w:r>
      <w:r w:rsidRPr="008D04F2">
        <w:t xml:space="preserve"> senza nessuna condizi</w:t>
      </w:r>
      <w:r w:rsidR="008D04F2" w:rsidRPr="008D04F2">
        <w:t>one particolare di conservazione</w:t>
      </w:r>
      <w:r w:rsidR="00BA0ACD" w:rsidRPr="008D04F2">
        <w:t>.</w:t>
      </w:r>
      <w:r w:rsidR="00BA0ACD" w:rsidRPr="00EF6711">
        <w:t xml:space="preserve"> </w:t>
      </w:r>
    </w:p>
    <w:p w14:paraId="718F301E" w14:textId="77777777" w:rsidR="004E5A39" w:rsidRPr="00EF6711" w:rsidRDefault="004E5A39" w:rsidP="00EF6711">
      <w:pPr>
        <w:spacing w:after="0" w:line="240" w:lineRule="auto"/>
        <w:jc w:val="both"/>
      </w:pPr>
    </w:p>
    <w:p w14:paraId="1D35D5A1" w14:textId="77777777" w:rsidR="004E5A39" w:rsidRPr="00EF6711" w:rsidRDefault="004E5A39" w:rsidP="00EF6711">
      <w:pPr>
        <w:spacing w:after="0" w:line="240" w:lineRule="auto"/>
        <w:jc w:val="both"/>
        <w:rPr>
          <w:b/>
        </w:rPr>
      </w:pPr>
      <w:r w:rsidRPr="00EF6711">
        <w:rPr>
          <w:b/>
        </w:rPr>
        <w:t>II.3 Discussione sugli aspetti di qualità</w:t>
      </w:r>
    </w:p>
    <w:p w14:paraId="3551362A" w14:textId="1A77B1FC"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F51BAF" w:rsidRPr="00A011DB">
        <w:t>ACIDO URSODESOSSICOLICO ABC</w:t>
      </w:r>
      <w:r w:rsidR="00F51BAF" w:rsidRPr="00A011DB">
        <w:rPr>
          <w:rFonts w:eastAsia="Calibri" w:cs="Calibri"/>
          <w:color w:val="000000"/>
          <w:lang w:eastAsia="it-IT"/>
        </w:rPr>
        <w:t xml:space="preserve"> </w:t>
      </w:r>
      <w:r w:rsidRPr="00EF6711">
        <w:t xml:space="preserve">è considerata adeguata. </w:t>
      </w:r>
      <w:r w:rsidR="00DF265E">
        <w:t>Pertanto,</w:t>
      </w:r>
      <w:r w:rsidR="00610BAB">
        <w:t xml:space="preserve"> </w:t>
      </w:r>
      <w:r w:rsidRPr="00EF6711">
        <w:t>dal punto di vista chimico-farmaceutico</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0797B756" w14:textId="77777777" w:rsidR="004E5A39" w:rsidRPr="00EF6711" w:rsidRDefault="004E5A39" w:rsidP="00EF6711">
      <w:pPr>
        <w:spacing w:after="0" w:line="240" w:lineRule="auto"/>
        <w:jc w:val="both"/>
      </w:pPr>
    </w:p>
    <w:p w14:paraId="62611C0E" w14:textId="77777777" w:rsidR="004E5A39" w:rsidRPr="00EF6711" w:rsidRDefault="004E5A39" w:rsidP="00EF6711">
      <w:pPr>
        <w:spacing w:after="0" w:line="240" w:lineRule="auto"/>
        <w:jc w:val="both"/>
      </w:pPr>
    </w:p>
    <w:p w14:paraId="427E3FAB" w14:textId="77777777" w:rsidR="004E5A39" w:rsidRDefault="004E5A39" w:rsidP="00EF6711">
      <w:pPr>
        <w:pStyle w:val="Paragrafoelenco"/>
        <w:numPr>
          <w:ilvl w:val="0"/>
          <w:numId w:val="2"/>
        </w:numPr>
        <w:spacing w:after="0" w:line="240" w:lineRule="auto"/>
        <w:jc w:val="both"/>
        <w:rPr>
          <w:b/>
        </w:rPr>
      </w:pPr>
      <w:r w:rsidRPr="00EF6711">
        <w:rPr>
          <w:b/>
        </w:rPr>
        <w:t>ASPETTI NON CLINICI</w:t>
      </w:r>
    </w:p>
    <w:p w14:paraId="046C9BCF" w14:textId="3A987B82" w:rsidR="00F27C7F" w:rsidRDefault="004E5A39" w:rsidP="00EF6711">
      <w:pPr>
        <w:spacing w:after="0" w:line="240" w:lineRule="auto"/>
        <w:jc w:val="both"/>
      </w:pPr>
      <w:r w:rsidRPr="00EF6711">
        <w:t xml:space="preserve">Non sono stati </w:t>
      </w:r>
      <w:r w:rsidR="00F27C7F">
        <w:t>presentati nuovi</w:t>
      </w:r>
      <w:r w:rsidRPr="00EF6711">
        <w:t xml:space="preserve"> studi non clinici, in quanto </w:t>
      </w:r>
      <w:r w:rsidR="00B81EED" w:rsidRPr="00A011DB">
        <w:t>ACIDO URSODESOSSICOLICO ABC</w:t>
      </w:r>
      <w:r w:rsidR="00B81EED" w:rsidRPr="00A011DB">
        <w:rPr>
          <w:rFonts w:eastAsia="Calibri" w:cs="Calibri"/>
          <w:color w:val="000000"/>
          <w:lang w:eastAsia="it-IT"/>
        </w:rPr>
        <w:t xml:space="preserve"> </w:t>
      </w:r>
      <w:r w:rsidRPr="00EF6711">
        <w:t>contiene principi attiv</w:t>
      </w:r>
      <w:r w:rsidR="00853EC6">
        <w:t>i</w:t>
      </w:r>
      <w:r w:rsidRPr="00EF6711">
        <w:t xml:space="preserve"> not</w:t>
      </w:r>
      <w:r w:rsidR="00853EC6">
        <w:t>i</w:t>
      </w:r>
      <w:r w:rsidRPr="00EF6711">
        <w:t xml:space="preserve"> </w:t>
      </w:r>
      <w:r w:rsidR="00BA0ACD" w:rsidRPr="00EF6711">
        <w:t>presente nel medicinale di riferimento</w:t>
      </w:r>
      <w:r w:rsidRPr="00EF6711">
        <w:t xml:space="preserve">: questo approccio è accettabile poiché il medicinale di riferimento </w:t>
      </w:r>
      <w:r w:rsidR="00564998">
        <w:t xml:space="preserve">URSOFALK </w:t>
      </w:r>
      <w:r w:rsidRPr="00EF6711">
        <w:t xml:space="preserve">è autorizzato in </w:t>
      </w:r>
      <w:r w:rsidR="00B81EED">
        <w:t>Europa</w:t>
      </w:r>
      <w:r w:rsidR="00B81EED" w:rsidRPr="00EF6711">
        <w:t xml:space="preserve"> </w:t>
      </w:r>
      <w:r w:rsidRPr="00EF6711">
        <w:t>da oltre 10 anni</w:t>
      </w:r>
      <w:r w:rsidR="000808A3">
        <w:t>.</w:t>
      </w:r>
      <w:r w:rsidR="009F395B">
        <w:t xml:space="preserve"> </w:t>
      </w:r>
    </w:p>
    <w:p w14:paraId="02D8184C" w14:textId="77777777" w:rsidR="00610BAB" w:rsidRPr="00853EC6" w:rsidRDefault="00610BAB" w:rsidP="00853EC6">
      <w:pPr>
        <w:spacing w:after="0" w:line="240" w:lineRule="auto"/>
        <w:jc w:val="both"/>
      </w:pPr>
    </w:p>
    <w:p w14:paraId="3728DE85" w14:textId="66D30D9C" w:rsidR="00610BAB" w:rsidRPr="00EF6711" w:rsidRDefault="00DF265E" w:rsidP="00610BAB">
      <w:pPr>
        <w:spacing w:after="0" w:line="240" w:lineRule="auto"/>
        <w:jc w:val="both"/>
      </w:pPr>
      <w:r>
        <w:t>Pertanto,</w:t>
      </w:r>
      <w:r w:rsidR="00610BAB">
        <w:rPr>
          <w:rFonts w:eastAsia="Calibri" w:cs="Calibri"/>
          <w:color w:val="000000"/>
          <w:lang w:eastAsia="it-IT"/>
        </w:rPr>
        <w:t xml:space="preserve"> </w:t>
      </w:r>
      <w:r w:rsidR="00610BAB" w:rsidRPr="00EF6711">
        <w:t xml:space="preserve">dal punto di vista </w:t>
      </w:r>
      <w:r w:rsidR="00610BAB">
        <w:t xml:space="preserve">non clinico </w:t>
      </w:r>
      <w:r w:rsidR="00B81EED" w:rsidRPr="00A011DB">
        <w:t>ACIDO URSODESOSSICOLICO ABC</w:t>
      </w:r>
      <w:r w:rsidR="00B81EED" w:rsidRPr="00A011DB">
        <w:rPr>
          <w:rFonts w:eastAsia="Calibri" w:cs="Calibri"/>
          <w:color w:val="000000"/>
          <w:lang w:eastAsia="it-IT"/>
        </w:rPr>
        <w:t xml:space="preserve"> </w:t>
      </w:r>
      <w:r w:rsidR="00610BAB">
        <w:t>è stato considerato accettabile per l’autorizzazione all’immissione in commercio</w:t>
      </w:r>
      <w:r w:rsidR="00610BAB" w:rsidRPr="00EF6711">
        <w:t>.</w:t>
      </w:r>
    </w:p>
    <w:p w14:paraId="35ED7607" w14:textId="77777777" w:rsidR="009F584E" w:rsidRDefault="009F584E" w:rsidP="00EF6711">
      <w:pPr>
        <w:spacing w:after="0" w:line="240" w:lineRule="auto"/>
        <w:jc w:val="both"/>
      </w:pPr>
    </w:p>
    <w:p w14:paraId="71D5AFA0" w14:textId="77777777" w:rsidR="00222107" w:rsidRPr="00EF6711" w:rsidRDefault="00222107" w:rsidP="00EF6711">
      <w:pPr>
        <w:spacing w:after="0" w:line="240" w:lineRule="auto"/>
        <w:jc w:val="both"/>
      </w:pPr>
    </w:p>
    <w:p w14:paraId="2DBF7919"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2595842F" w14:textId="0BE4DDDF" w:rsidR="00853EC6" w:rsidRDefault="00B81EED" w:rsidP="00853EC6">
      <w:pPr>
        <w:tabs>
          <w:tab w:val="left" w:pos="0"/>
        </w:tabs>
        <w:overflowPunct w:val="0"/>
        <w:autoSpaceDE w:val="0"/>
        <w:autoSpaceDN w:val="0"/>
        <w:adjustRightInd w:val="0"/>
        <w:spacing w:after="0" w:line="240" w:lineRule="auto"/>
        <w:jc w:val="both"/>
        <w:textAlignment w:val="baseline"/>
      </w:pPr>
      <w:r w:rsidRPr="00A011DB">
        <w:t>ACIDO URSODESOSSICOLICO ABC</w:t>
      </w:r>
      <w:r w:rsidRPr="00A011DB">
        <w:rPr>
          <w:rFonts w:eastAsia="Calibri" w:cs="Calibri"/>
          <w:color w:val="000000"/>
          <w:lang w:eastAsia="it-IT"/>
        </w:rPr>
        <w:t xml:space="preserve"> </w:t>
      </w:r>
      <w:r w:rsidR="00265B61">
        <w:t>è utilizzato per</w:t>
      </w:r>
      <w:r w:rsidR="00C673B6">
        <w:t>:</w:t>
      </w:r>
    </w:p>
    <w:p w14:paraId="0681FD51" w14:textId="77777777" w:rsidR="00C673B6" w:rsidRPr="006A48B1" w:rsidRDefault="00C673B6" w:rsidP="00C673B6">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dissolvere i calcoli biliari di colesterolo. Questi calcoli non devono essere visibili ai semplici raggi X (essere radiotrasparenti) e non avere più di 15 mm di diametro, altrimenti non si dissolverebbero con UDCA. La cistifellea deve essere ancora funzionante malgrado i calcoli biliari.</w:t>
      </w:r>
    </w:p>
    <w:p w14:paraId="43DFB663" w14:textId="77777777" w:rsidR="00C673B6" w:rsidRPr="006A48B1" w:rsidRDefault="00C673B6" w:rsidP="00C673B6">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 xml:space="preserve">il trattamento della colangite biliare primitiva (CBP), una condizione in cui i dotti biliari nel fegato diventano danneggiati portando ad un accumulo di bile. Questo può causare la formazione di lesioni nel fegato (cirrosi del fegato). Il fegato non deve essere così danneggiato da non funzionare correttamente. </w:t>
      </w:r>
    </w:p>
    <w:p w14:paraId="7864C303" w14:textId="77777777" w:rsidR="00C673B6" w:rsidRPr="006A48B1" w:rsidRDefault="00C673B6" w:rsidP="00C673B6">
      <w:pPr>
        <w:pStyle w:val="Paragrafoelenco"/>
        <w:widowControl w:val="0"/>
        <w:numPr>
          <w:ilvl w:val="0"/>
          <w:numId w:val="13"/>
        </w:numPr>
        <w:autoSpaceDE w:val="0"/>
        <w:autoSpaceDN w:val="0"/>
        <w:spacing w:after="0" w:line="240" w:lineRule="auto"/>
        <w:contextualSpacing w:val="0"/>
        <w:jc w:val="both"/>
        <w:rPr>
          <w:rFonts w:eastAsia="Calibri" w:cs="Calibri"/>
          <w:color w:val="000000"/>
          <w:lang w:eastAsia="it-IT"/>
        </w:rPr>
      </w:pPr>
      <w:r w:rsidRPr="006A48B1">
        <w:rPr>
          <w:rFonts w:eastAsia="Calibri" w:cs="Calibri"/>
          <w:color w:val="000000"/>
          <w:lang w:eastAsia="it-IT"/>
        </w:rPr>
        <w:t>il trattamento di una malattia del fegato associata a una condizione chiamata fibrosi cistica nei bambini di età compresa tra 6 e 18 anni</w:t>
      </w:r>
      <w:r>
        <w:rPr>
          <w:rFonts w:eastAsia="Calibri" w:cs="Calibri"/>
          <w:color w:val="000000"/>
          <w:lang w:eastAsia="it-IT"/>
        </w:rPr>
        <w:t>.</w:t>
      </w:r>
    </w:p>
    <w:p w14:paraId="035AF50D" w14:textId="0C41E487" w:rsidR="00DC11CE" w:rsidRDefault="00DC11CE" w:rsidP="00EF6711">
      <w:pPr>
        <w:spacing w:after="0" w:line="240" w:lineRule="auto"/>
        <w:ind w:right="6"/>
        <w:jc w:val="both"/>
        <w:rPr>
          <w:b/>
        </w:rPr>
      </w:pPr>
    </w:p>
    <w:p w14:paraId="45BCA6ED" w14:textId="45059CBE" w:rsidR="004E5A39" w:rsidRPr="00EF6711" w:rsidRDefault="004E5A39" w:rsidP="00EF6711">
      <w:pPr>
        <w:spacing w:after="0" w:line="240" w:lineRule="auto"/>
        <w:ind w:right="6"/>
        <w:jc w:val="both"/>
        <w:rPr>
          <w:b/>
        </w:rPr>
      </w:pPr>
      <w:r w:rsidRPr="00EF6711">
        <w:rPr>
          <w:b/>
        </w:rPr>
        <w:t>Posologia e modalità di somministrazione</w:t>
      </w:r>
    </w:p>
    <w:p w14:paraId="036420EE" w14:textId="3865BDFB" w:rsidR="00C74500" w:rsidRDefault="004E5A39" w:rsidP="0008159D">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577746" w:rsidRPr="00577746">
        <w:t>https://farmaci.agenziafarmaco.gov.it/bancadatifarmaci/home</w:t>
      </w:r>
      <w:r w:rsidRPr="00EF6711">
        <w:rPr>
          <w:rFonts w:eastAsia="Calibri" w:cs="Calibri"/>
          <w:lang w:eastAsia="it-IT"/>
        </w:rPr>
        <w:t>).</w:t>
      </w:r>
    </w:p>
    <w:p w14:paraId="79C78094" w14:textId="77777777" w:rsidR="0008159D" w:rsidRPr="00F96473" w:rsidRDefault="0008159D" w:rsidP="00997F05">
      <w:pPr>
        <w:spacing w:after="0" w:line="240" w:lineRule="auto"/>
        <w:jc w:val="both"/>
        <w:rPr>
          <w:rFonts w:ascii="Calibri" w:hAnsi="Calibri" w:cs="Arial"/>
          <w:b/>
          <w:i/>
          <w:sz w:val="20"/>
        </w:rPr>
      </w:pPr>
    </w:p>
    <w:p w14:paraId="334FFB77"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t>Farmacologia clinica</w:t>
      </w:r>
    </w:p>
    <w:p w14:paraId="1E6ED621" w14:textId="0208DCE8" w:rsidR="00AD051C" w:rsidRDefault="004E5A39" w:rsidP="00BE7CDB">
      <w:pPr>
        <w:spacing w:after="0" w:line="240" w:lineRule="auto"/>
        <w:jc w:val="both"/>
      </w:pPr>
      <w:r w:rsidRPr="006727BD">
        <w:rPr>
          <w:rFonts w:eastAsia="Calibri" w:cs="Calibri"/>
          <w:lang w:eastAsia="it-IT"/>
        </w:rPr>
        <w:t xml:space="preserve">La farmacologia clinica di </w:t>
      </w:r>
      <w:r w:rsidR="00B81EED" w:rsidRPr="00A011DB">
        <w:t>ACIDO URSODESOSSICOLICO ABC</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B81EED" w:rsidRPr="00A011DB">
        <w:t>ACIDO URSODESOSSICOLICO ABC</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E03B72">
        <w:t>URSOFALK</w:t>
      </w:r>
      <w:r w:rsidR="00760F6F" w:rsidRPr="00EF6711">
        <w:t xml:space="preserve"> è autorizzato in </w:t>
      </w:r>
      <w:r w:rsidR="00760F6F">
        <w:t>Europa</w:t>
      </w:r>
      <w:r w:rsidR="00760F6F" w:rsidRPr="00EF6711">
        <w:t xml:space="preserve"> da oltre 10 anni</w:t>
      </w:r>
      <w:r w:rsidR="00760F6F">
        <w:t>.</w:t>
      </w:r>
      <w:r w:rsidR="006727BD" w:rsidRPr="006727BD">
        <w:t xml:space="preserve"> </w:t>
      </w:r>
      <w:r w:rsidR="00BE7CDB" w:rsidRPr="006727BD">
        <w:t>Con l’eccezione dello studio di bioequivalenza, non sono stati condotti nuovi studi clinici di farmacodinamica e farmacocinetica</w:t>
      </w:r>
      <w:r w:rsidR="00AD051C">
        <w:t>.</w:t>
      </w:r>
    </w:p>
    <w:p w14:paraId="1D1977EC" w14:textId="77777777" w:rsidR="00BE7CDB" w:rsidRDefault="00BE7CDB" w:rsidP="00BE7CDB">
      <w:pPr>
        <w:spacing w:after="0" w:line="240" w:lineRule="auto"/>
        <w:jc w:val="both"/>
      </w:pPr>
    </w:p>
    <w:p w14:paraId="0F126C76" w14:textId="732226D0" w:rsidR="006727BD" w:rsidRPr="009F16FA" w:rsidRDefault="006727BD" w:rsidP="006727BD">
      <w:pPr>
        <w:spacing w:after="0" w:line="240" w:lineRule="auto"/>
        <w:jc w:val="both"/>
        <w:rPr>
          <w:b/>
        </w:rPr>
      </w:pPr>
      <w:r w:rsidRPr="006727BD">
        <w:rPr>
          <w:b/>
        </w:rPr>
        <w:t>Studio di bioequivalenza</w:t>
      </w:r>
    </w:p>
    <w:p w14:paraId="50D7AC6E" w14:textId="40C7A43C" w:rsidR="005049A1" w:rsidRPr="009F5FC7" w:rsidRDefault="005049A1" w:rsidP="005049A1">
      <w:pPr>
        <w:spacing w:after="0" w:line="240" w:lineRule="auto"/>
        <w:jc w:val="both"/>
      </w:pPr>
      <w:r w:rsidRPr="009F5FC7">
        <w:t xml:space="preserve">La richiesta di AIC è supportata da uno studio di bioequivalenza che ha confrontato i profili farmacocinetici di </w:t>
      </w:r>
      <w:r w:rsidR="00760F6F" w:rsidRPr="00A011DB">
        <w:t>ACIDO URSODESOSSICOLICO ABC</w:t>
      </w:r>
      <w:r w:rsidR="00C56FA9">
        <w:rPr>
          <w:rFonts w:eastAsia="Calibri" w:cs="Calibri"/>
          <w:color w:val="000000"/>
          <w:lang w:eastAsia="it-IT"/>
        </w:rPr>
        <w:t xml:space="preserve"> </w:t>
      </w:r>
      <w:r w:rsidRPr="009F5FC7">
        <w:t xml:space="preserve">e quelli del medicinale </w:t>
      </w:r>
      <w:r>
        <w:t xml:space="preserve">di riferimento </w:t>
      </w:r>
      <w:r w:rsidR="00760F6F">
        <w:t>URSOFALK.</w:t>
      </w:r>
    </w:p>
    <w:p w14:paraId="7CFECF53" w14:textId="77777777" w:rsidR="005049A1" w:rsidRPr="009F5FC7" w:rsidRDefault="005049A1" w:rsidP="005049A1">
      <w:pPr>
        <w:pStyle w:val="Paragrafoelenco"/>
        <w:spacing w:after="0" w:line="240" w:lineRule="auto"/>
        <w:ind w:left="0"/>
        <w:jc w:val="both"/>
      </w:pPr>
      <w:r w:rsidRPr="009F5FC7">
        <w:t>Lo studio era caratterizzato da un appropriato disegno ed è stato condotto in accordo ai principi GCP.</w:t>
      </w:r>
    </w:p>
    <w:p w14:paraId="56649B69" w14:textId="40457044" w:rsidR="005049A1" w:rsidRDefault="005049A1" w:rsidP="005049A1">
      <w:pPr>
        <w:pStyle w:val="Paragrafoelenco"/>
        <w:spacing w:after="0" w:line="240" w:lineRule="auto"/>
        <w:ind w:left="0"/>
        <w:jc w:val="both"/>
      </w:pPr>
      <w:r w:rsidRPr="009F5FC7">
        <w:t>Sono stati forniti certificati analitici per medicinale test e medicinale di riferimento.</w:t>
      </w:r>
    </w:p>
    <w:p w14:paraId="42F0A7E3" w14:textId="77777777" w:rsidR="00E63155" w:rsidRPr="009F5FC7" w:rsidRDefault="00E63155" w:rsidP="005049A1">
      <w:pPr>
        <w:pStyle w:val="Paragrafoelenco"/>
        <w:spacing w:after="0" w:line="240" w:lineRule="auto"/>
        <w:ind w:left="0"/>
        <w:jc w:val="both"/>
      </w:pPr>
    </w:p>
    <w:p w14:paraId="763305C8"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14:paraId="1E71B8C7" w14:textId="77777777" w:rsidR="005049A1" w:rsidRPr="009F5FC7" w:rsidRDefault="005049A1" w:rsidP="005049A1">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14:paraId="0BCA6C29" w14:textId="77777777" w:rsidR="005049A1" w:rsidRDefault="005049A1" w:rsidP="005049A1">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5049A1" w:rsidRPr="00493458" w14:paraId="02BD0890" w14:textId="77777777" w:rsidTr="005C4A43">
        <w:trPr>
          <w:jc w:val="center"/>
        </w:trPr>
        <w:tc>
          <w:tcPr>
            <w:tcW w:w="7942" w:type="dxa"/>
            <w:gridSpan w:val="5"/>
            <w:shd w:val="clear" w:color="auto" w:fill="auto"/>
            <w:vAlign w:val="bottom"/>
          </w:tcPr>
          <w:p w14:paraId="6FA40768" w14:textId="2E73C093" w:rsidR="005049A1" w:rsidRPr="00333936" w:rsidRDefault="00BE6BCF" w:rsidP="00C56FA9">
            <w:pPr>
              <w:spacing w:after="0" w:line="240" w:lineRule="auto"/>
              <w:jc w:val="center"/>
              <w:rPr>
                <w:b/>
                <w:bCs/>
                <w:sz w:val="20"/>
                <w:szCs w:val="20"/>
              </w:rPr>
            </w:pPr>
            <w:r>
              <w:rPr>
                <w:b/>
                <w:bCs/>
                <w:sz w:val="20"/>
                <w:szCs w:val="20"/>
              </w:rPr>
              <w:t xml:space="preserve">Acido ursodesossicolico </w:t>
            </w:r>
            <w:r w:rsidR="002F4A2B">
              <w:rPr>
                <w:b/>
                <w:bCs/>
                <w:sz w:val="20"/>
                <w:szCs w:val="20"/>
              </w:rPr>
              <w:t>non coniugato corretto per baseline</w:t>
            </w:r>
          </w:p>
        </w:tc>
      </w:tr>
      <w:tr w:rsidR="005049A1" w:rsidRPr="00493458" w14:paraId="0E81BFA9" w14:textId="77777777" w:rsidTr="005C4A43">
        <w:trPr>
          <w:jc w:val="center"/>
        </w:trPr>
        <w:tc>
          <w:tcPr>
            <w:tcW w:w="1519" w:type="dxa"/>
            <w:vAlign w:val="bottom"/>
          </w:tcPr>
          <w:p w14:paraId="28FE1F75" w14:textId="77777777" w:rsidR="005049A1" w:rsidRPr="00333936" w:rsidRDefault="005049A1" w:rsidP="00C56FA9">
            <w:pPr>
              <w:spacing w:after="0" w:line="240" w:lineRule="auto"/>
              <w:jc w:val="center"/>
              <w:rPr>
                <w:b/>
                <w:sz w:val="20"/>
                <w:szCs w:val="20"/>
              </w:rPr>
            </w:pPr>
            <w:r w:rsidRPr="00333936">
              <w:rPr>
                <w:b/>
                <w:sz w:val="20"/>
                <w:szCs w:val="20"/>
              </w:rPr>
              <w:t>Parametro</w:t>
            </w:r>
          </w:p>
        </w:tc>
        <w:tc>
          <w:tcPr>
            <w:tcW w:w="1615" w:type="dxa"/>
            <w:vAlign w:val="bottom"/>
          </w:tcPr>
          <w:p w14:paraId="38098640" w14:textId="77777777" w:rsidR="005049A1" w:rsidRPr="00333936" w:rsidRDefault="005049A1" w:rsidP="00C56FA9">
            <w:pPr>
              <w:spacing w:after="0" w:line="240" w:lineRule="auto"/>
              <w:jc w:val="center"/>
              <w:rPr>
                <w:b/>
                <w:sz w:val="20"/>
                <w:szCs w:val="20"/>
              </w:rPr>
            </w:pPr>
            <w:r w:rsidRPr="00333936">
              <w:rPr>
                <w:b/>
                <w:sz w:val="20"/>
                <w:szCs w:val="20"/>
              </w:rPr>
              <w:t>Test</w:t>
            </w:r>
          </w:p>
        </w:tc>
        <w:tc>
          <w:tcPr>
            <w:tcW w:w="1596" w:type="dxa"/>
            <w:vAlign w:val="bottom"/>
          </w:tcPr>
          <w:p w14:paraId="60701F50" w14:textId="77777777" w:rsidR="005049A1" w:rsidRPr="00333936" w:rsidRDefault="005049A1" w:rsidP="00C56FA9">
            <w:pPr>
              <w:spacing w:after="0" w:line="240" w:lineRule="auto"/>
              <w:jc w:val="center"/>
              <w:rPr>
                <w:b/>
                <w:sz w:val="20"/>
                <w:szCs w:val="20"/>
              </w:rPr>
            </w:pPr>
            <w:r w:rsidRPr="00333936">
              <w:rPr>
                <w:b/>
                <w:sz w:val="20"/>
                <w:szCs w:val="20"/>
              </w:rPr>
              <w:t>Reference</w:t>
            </w:r>
          </w:p>
        </w:tc>
        <w:tc>
          <w:tcPr>
            <w:tcW w:w="1537" w:type="dxa"/>
            <w:vAlign w:val="bottom"/>
          </w:tcPr>
          <w:p w14:paraId="486E26A4" w14:textId="77777777" w:rsidR="005049A1" w:rsidRPr="00333936" w:rsidRDefault="005049A1" w:rsidP="00C56FA9">
            <w:pPr>
              <w:spacing w:after="0" w:line="240" w:lineRule="auto"/>
              <w:jc w:val="center"/>
              <w:rPr>
                <w:b/>
                <w:sz w:val="20"/>
                <w:szCs w:val="20"/>
              </w:rPr>
            </w:pPr>
            <w:r w:rsidRPr="00333936">
              <w:rPr>
                <w:b/>
                <w:sz w:val="20"/>
                <w:szCs w:val="20"/>
              </w:rPr>
              <w:t>T/R Ratio</w:t>
            </w:r>
          </w:p>
        </w:tc>
        <w:tc>
          <w:tcPr>
            <w:tcW w:w="1675" w:type="dxa"/>
            <w:vAlign w:val="bottom"/>
          </w:tcPr>
          <w:p w14:paraId="44CD2E9B" w14:textId="77777777" w:rsidR="005049A1" w:rsidRPr="00333936" w:rsidRDefault="005049A1" w:rsidP="00C56FA9">
            <w:pPr>
              <w:spacing w:after="0" w:line="240" w:lineRule="auto"/>
              <w:jc w:val="center"/>
              <w:rPr>
                <w:b/>
                <w:sz w:val="20"/>
                <w:szCs w:val="20"/>
              </w:rPr>
            </w:pPr>
            <w:r w:rsidRPr="00333936">
              <w:rPr>
                <w:b/>
                <w:sz w:val="20"/>
                <w:szCs w:val="20"/>
              </w:rPr>
              <w:t>90% C.I.</w:t>
            </w:r>
          </w:p>
        </w:tc>
      </w:tr>
      <w:tr w:rsidR="005049A1" w:rsidRPr="00493458" w14:paraId="0923907C" w14:textId="77777777" w:rsidTr="005C4A43">
        <w:trPr>
          <w:jc w:val="center"/>
        </w:trPr>
        <w:tc>
          <w:tcPr>
            <w:tcW w:w="1519" w:type="dxa"/>
            <w:vAlign w:val="bottom"/>
          </w:tcPr>
          <w:p w14:paraId="22A27796" w14:textId="77777777" w:rsidR="005049A1" w:rsidRPr="00333936" w:rsidRDefault="005049A1" w:rsidP="00C56FA9">
            <w:pPr>
              <w:spacing w:after="0" w:line="240" w:lineRule="auto"/>
              <w:rPr>
                <w:b/>
                <w:sz w:val="20"/>
                <w:szCs w:val="20"/>
              </w:rPr>
            </w:pPr>
            <w:r w:rsidRPr="00333936">
              <w:rPr>
                <w:b/>
                <w:sz w:val="20"/>
                <w:szCs w:val="20"/>
              </w:rPr>
              <w:t>AUC0-t</w:t>
            </w:r>
          </w:p>
        </w:tc>
        <w:tc>
          <w:tcPr>
            <w:tcW w:w="1615" w:type="dxa"/>
            <w:vAlign w:val="bottom"/>
          </w:tcPr>
          <w:p w14:paraId="4DD26A04" w14:textId="7A54569A" w:rsidR="005049A1" w:rsidRPr="00333936" w:rsidRDefault="00F21240" w:rsidP="00C56FA9">
            <w:pPr>
              <w:spacing w:after="0" w:line="240" w:lineRule="auto"/>
              <w:jc w:val="center"/>
              <w:rPr>
                <w:sz w:val="20"/>
                <w:szCs w:val="20"/>
              </w:rPr>
            </w:pPr>
            <w:r>
              <w:rPr>
                <w:sz w:val="20"/>
                <w:szCs w:val="20"/>
              </w:rPr>
              <w:t>19629,2</w:t>
            </w:r>
          </w:p>
        </w:tc>
        <w:tc>
          <w:tcPr>
            <w:tcW w:w="1596" w:type="dxa"/>
            <w:vAlign w:val="bottom"/>
          </w:tcPr>
          <w:p w14:paraId="1C3A01F5" w14:textId="794DB6E9" w:rsidR="005049A1" w:rsidRPr="00333936" w:rsidRDefault="00F21240" w:rsidP="00C56FA9">
            <w:pPr>
              <w:spacing w:after="0" w:line="240" w:lineRule="auto"/>
              <w:jc w:val="center"/>
              <w:rPr>
                <w:sz w:val="20"/>
                <w:szCs w:val="20"/>
              </w:rPr>
            </w:pPr>
            <w:r>
              <w:rPr>
                <w:sz w:val="20"/>
                <w:szCs w:val="20"/>
              </w:rPr>
              <w:t>19446,2</w:t>
            </w:r>
          </w:p>
        </w:tc>
        <w:tc>
          <w:tcPr>
            <w:tcW w:w="1537" w:type="dxa"/>
            <w:vAlign w:val="bottom"/>
          </w:tcPr>
          <w:p w14:paraId="7869DA0F" w14:textId="35AD5C32" w:rsidR="005049A1" w:rsidRPr="00333936" w:rsidRDefault="00F21240" w:rsidP="00C56FA9">
            <w:pPr>
              <w:spacing w:after="0" w:line="240" w:lineRule="auto"/>
              <w:jc w:val="center"/>
              <w:rPr>
                <w:sz w:val="20"/>
                <w:szCs w:val="20"/>
              </w:rPr>
            </w:pPr>
            <w:r>
              <w:rPr>
                <w:sz w:val="20"/>
                <w:szCs w:val="20"/>
              </w:rPr>
              <w:t>100,94</w:t>
            </w:r>
          </w:p>
        </w:tc>
        <w:tc>
          <w:tcPr>
            <w:tcW w:w="1675" w:type="dxa"/>
            <w:vAlign w:val="bottom"/>
          </w:tcPr>
          <w:p w14:paraId="0FDF6B49" w14:textId="71BBDD7C" w:rsidR="005049A1" w:rsidRPr="00333936" w:rsidRDefault="00F21240" w:rsidP="00C56FA9">
            <w:pPr>
              <w:spacing w:after="0" w:line="240" w:lineRule="auto"/>
              <w:jc w:val="center"/>
              <w:rPr>
                <w:sz w:val="20"/>
                <w:szCs w:val="20"/>
              </w:rPr>
            </w:pPr>
            <w:r>
              <w:rPr>
                <w:sz w:val="20"/>
                <w:szCs w:val="20"/>
              </w:rPr>
              <w:t>93,55-108,92</w:t>
            </w:r>
          </w:p>
        </w:tc>
      </w:tr>
      <w:tr w:rsidR="005049A1" w:rsidRPr="00493458" w14:paraId="5E632210" w14:textId="77777777" w:rsidTr="005C4A43">
        <w:trPr>
          <w:jc w:val="center"/>
        </w:trPr>
        <w:tc>
          <w:tcPr>
            <w:tcW w:w="1519" w:type="dxa"/>
            <w:vAlign w:val="bottom"/>
          </w:tcPr>
          <w:p w14:paraId="2ED75BF2" w14:textId="77777777" w:rsidR="005049A1" w:rsidRPr="00333936" w:rsidRDefault="005049A1" w:rsidP="00C56FA9">
            <w:pPr>
              <w:spacing w:after="0" w:line="240" w:lineRule="auto"/>
              <w:rPr>
                <w:b/>
                <w:sz w:val="20"/>
                <w:szCs w:val="20"/>
              </w:rPr>
            </w:pPr>
            <w:r w:rsidRPr="00333936">
              <w:rPr>
                <w:b/>
                <w:sz w:val="20"/>
                <w:szCs w:val="20"/>
              </w:rPr>
              <w:t>Cmax</w:t>
            </w:r>
          </w:p>
        </w:tc>
        <w:tc>
          <w:tcPr>
            <w:tcW w:w="1615" w:type="dxa"/>
            <w:vAlign w:val="bottom"/>
          </w:tcPr>
          <w:p w14:paraId="16EF2A82" w14:textId="23F4EF09" w:rsidR="005049A1" w:rsidRPr="00333936" w:rsidRDefault="00F21240" w:rsidP="00C56FA9">
            <w:pPr>
              <w:spacing w:after="0" w:line="240" w:lineRule="auto"/>
              <w:jc w:val="center"/>
              <w:rPr>
                <w:sz w:val="20"/>
                <w:szCs w:val="20"/>
              </w:rPr>
            </w:pPr>
            <w:r>
              <w:rPr>
                <w:sz w:val="20"/>
                <w:szCs w:val="20"/>
              </w:rPr>
              <w:t>4693,0</w:t>
            </w:r>
          </w:p>
        </w:tc>
        <w:tc>
          <w:tcPr>
            <w:tcW w:w="1596" w:type="dxa"/>
            <w:vAlign w:val="bottom"/>
          </w:tcPr>
          <w:p w14:paraId="703E7DAA" w14:textId="18A8ABF1" w:rsidR="005049A1" w:rsidRPr="00333936" w:rsidRDefault="00F21240" w:rsidP="00C56FA9">
            <w:pPr>
              <w:spacing w:after="0" w:line="240" w:lineRule="auto"/>
              <w:jc w:val="center"/>
              <w:rPr>
                <w:sz w:val="20"/>
                <w:szCs w:val="20"/>
              </w:rPr>
            </w:pPr>
            <w:r>
              <w:rPr>
                <w:sz w:val="20"/>
                <w:szCs w:val="20"/>
              </w:rPr>
              <w:t>4605,5</w:t>
            </w:r>
          </w:p>
        </w:tc>
        <w:tc>
          <w:tcPr>
            <w:tcW w:w="1537" w:type="dxa"/>
            <w:vAlign w:val="bottom"/>
          </w:tcPr>
          <w:p w14:paraId="2867C4B1" w14:textId="671E77E7" w:rsidR="005049A1" w:rsidRPr="00333936" w:rsidRDefault="00F21240" w:rsidP="00C56FA9">
            <w:pPr>
              <w:spacing w:after="0" w:line="240" w:lineRule="auto"/>
              <w:jc w:val="center"/>
              <w:rPr>
                <w:sz w:val="20"/>
                <w:szCs w:val="20"/>
              </w:rPr>
            </w:pPr>
            <w:r>
              <w:rPr>
                <w:sz w:val="20"/>
                <w:szCs w:val="20"/>
              </w:rPr>
              <w:t>101,90</w:t>
            </w:r>
          </w:p>
        </w:tc>
        <w:tc>
          <w:tcPr>
            <w:tcW w:w="1675" w:type="dxa"/>
            <w:vAlign w:val="bottom"/>
          </w:tcPr>
          <w:p w14:paraId="2FF17D5D" w14:textId="64B16E66" w:rsidR="005049A1" w:rsidRPr="00333936" w:rsidRDefault="00F21240" w:rsidP="00C56FA9">
            <w:pPr>
              <w:spacing w:after="0" w:line="240" w:lineRule="auto"/>
              <w:jc w:val="center"/>
              <w:rPr>
                <w:sz w:val="20"/>
                <w:szCs w:val="20"/>
              </w:rPr>
            </w:pPr>
            <w:r>
              <w:rPr>
                <w:sz w:val="20"/>
                <w:szCs w:val="20"/>
              </w:rPr>
              <w:t>93,69-110,83</w:t>
            </w:r>
          </w:p>
        </w:tc>
      </w:tr>
    </w:tbl>
    <w:p w14:paraId="582A6C86" w14:textId="77777777" w:rsidR="005049A1" w:rsidRDefault="005049A1" w:rsidP="005049A1">
      <w:pPr>
        <w:spacing w:after="0" w:line="240" w:lineRule="auto"/>
        <w:rPr>
          <w:rFonts w:cs="Arial"/>
          <w:i/>
        </w:rPr>
      </w:pPr>
    </w:p>
    <w:p w14:paraId="6E9239BA" w14:textId="77777777" w:rsidR="005049A1" w:rsidRPr="009F5FC7" w:rsidRDefault="005049A1" w:rsidP="005049A1">
      <w:pPr>
        <w:spacing w:after="0" w:line="240" w:lineRule="auto"/>
        <w:rPr>
          <w:rFonts w:cs="Arial"/>
        </w:rPr>
      </w:pPr>
      <w:r w:rsidRPr="009F5FC7">
        <w:rPr>
          <w:rFonts w:cs="Arial"/>
          <w:i/>
        </w:rPr>
        <w:t>Conclusioni sulla bioequivalenza</w:t>
      </w:r>
      <w:r w:rsidRPr="009F5FC7">
        <w:rPr>
          <w:rFonts w:cs="Arial"/>
        </w:rPr>
        <w:t>.</w:t>
      </w:r>
    </w:p>
    <w:p w14:paraId="7ABD87BB" w14:textId="77777777" w:rsidR="005049A1" w:rsidRPr="009F5FC7" w:rsidRDefault="005049A1" w:rsidP="005049A1">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14:paraId="1565714F" w14:textId="7689895A" w:rsidR="0078680B" w:rsidRDefault="0078680B" w:rsidP="00A47604">
      <w:pPr>
        <w:spacing w:after="0" w:line="240" w:lineRule="auto"/>
        <w:ind w:right="6"/>
        <w:jc w:val="both"/>
        <w:rPr>
          <w:rFonts w:eastAsia="Calibri" w:cs="Calibri"/>
          <w:b/>
          <w:i/>
          <w:sz w:val="20"/>
          <w:highlight w:val="green"/>
          <w:lang w:eastAsia="it-IT"/>
        </w:rPr>
      </w:pPr>
    </w:p>
    <w:p w14:paraId="17F6C63D" w14:textId="7273D9A0" w:rsidR="004631F3" w:rsidRPr="00340DC4" w:rsidRDefault="004631F3" w:rsidP="004631F3">
      <w:pPr>
        <w:spacing w:after="0" w:line="240" w:lineRule="auto"/>
        <w:jc w:val="both"/>
        <w:rPr>
          <w:rFonts w:eastAsia="Times New Roman" w:cs="Arial"/>
          <w:color w:val="000000"/>
          <w:lang w:eastAsia="it-IT"/>
        </w:rPr>
      </w:pPr>
      <w:r>
        <w:rPr>
          <w:rFonts w:cs="Arial"/>
        </w:rPr>
        <w:t xml:space="preserve">I risultati dello studio di </w:t>
      </w:r>
      <w:r w:rsidRPr="004631F3">
        <w:rPr>
          <w:rFonts w:cs="Arial"/>
        </w:rPr>
        <w:t xml:space="preserve">bioequivalenza </w:t>
      </w:r>
      <w:r w:rsidR="00F21240">
        <w:rPr>
          <w:rFonts w:ascii="*Times New Roman-8059-Identity-" w:hAnsi="*Times New Roman-8059-Identity-" w:cs="*Times New Roman-8059-Identity-"/>
          <w:lang w:eastAsia="it-IT"/>
        </w:rPr>
        <w:t>USO-P1-498</w:t>
      </w:r>
      <w:r w:rsidRPr="004631F3">
        <w:rPr>
          <w:rFonts w:cs="Arial"/>
        </w:rPr>
        <w:t xml:space="preserve"> condotto con il dosaggio da </w:t>
      </w:r>
      <w:r w:rsidR="00F21240">
        <w:rPr>
          <w:rFonts w:cs="Arial"/>
        </w:rPr>
        <w:t xml:space="preserve">250 </w:t>
      </w:r>
      <w:r w:rsidRPr="004631F3">
        <w:rPr>
          <w:rFonts w:cs="Arial"/>
        </w:rPr>
        <w:t>mg p</w:t>
      </w:r>
      <w:r w:rsidR="008C54D5">
        <w:rPr>
          <w:rFonts w:cs="Arial"/>
        </w:rPr>
        <w:t>ossono</w:t>
      </w:r>
      <w:r w:rsidRPr="004631F3">
        <w:rPr>
          <w:rFonts w:cs="Arial"/>
        </w:rPr>
        <w:t xml:space="preserve"> essere estrapolat</w:t>
      </w:r>
      <w:r w:rsidR="008C54D5">
        <w:rPr>
          <w:rFonts w:cs="Arial"/>
        </w:rPr>
        <w:t>i</w:t>
      </w:r>
      <w:r w:rsidRPr="004631F3">
        <w:rPr>
          <w:rFonts w:cs="Arial"/>
        </w:rPr>
        <w:t xml:space="preserve"> </w:t>
      </w:r>
      <w:r w:rsidR="008C54D5">
        <w:rPr>
          <w:rFonts w:cs="Arial"/>
        </w:rPr>
        <w:t>al</w:t>
      </w:r>
      <w:r w:rsidRPr="004631F3">
        <w:rPr>
          <w:rFonts w:cs="Arial"/>
        </w:rPr>
        <w:t xml:space="preserve"> dosaggi</w:t>
      </w:r>
      <w:r w:rsidR="008C54D5">
        <w:rPr>
          <w:rFonts w:cs="Arial"/>
        </w:rPr>
        <w:t>o</w:t>
      </w:r>
      <w:r w:rsidRPr="004631F3">
        <w:rPr>
          <w:rFonts w:cs="Arial"/>
        </w:rPr>
        <w:t xml:space="preserve"> da </w:t>
      </w:r>
      <w:r w:rsidR="00F21240">
        <w:rPr>
          <w:rFonts w:cs="Arial"/>
        </w:rPr>
        <w:t>500 mg</w:t>
      </w:r>
      <w:r w:rsidRPr="004631F3">
        <w:rPr>
          <w:rFonts w:cs="Arial"/>
        </w:rPr>
        <w:t xml:space="preserve">, </w:t>
      </w:r>
      <w:r w:rsidR="00F76F77" w:rsidRPr="00F76F77">
        <w:rPr>
          <w:rFonts w:eastAsia="Times New Roman" w:cs="Arial"/>
          <w:bCs/>
          <w:color w:val="000000"/>
          <w:lang w:eastAsia="it-IT"/>
        </w:rPr>
        <w:t xml:space="preserve">in </w:t>
      </w:r>
      <w:r w:rsidR="00F76F77" w:rsidRPr="008C54D5">
        <w:rPr>
          <w:rFonts w:eastAsia="Times New Roman" w:cs="Arial"/>
          <w:bCs/>
          <w:color w:val="000000"/>
          <w:lang w:eastAsia="it-IT"/>
        </w:rPr>
        <w:t xml:space="preserve">quanto </w:t>
      </w:r>
      <w:r w:rsidR="008C54D5" w:rsidRPr="005C4A43">
        <w:t>è stata fornita un’adeguata giustificazione</w:t>
      </w:r>
      <w:r w:rsidR="008C54D5">
        <w:rPr>
          <w:b/>
        </w:rPr>
        <w:t xml:space="preserve"> </w:t>
      </w:r>
      <w:r w:rsidR="00F76F77" w:rsidRPr="00F76F77">
        <w:rPr>
          <w:rFonts w:eastAsia="Times New Roman" w:cs="Arial"/>
          <w:bCs/>
          <w:color w:val="000000"/>
          <w:lang w:eastAsia="it-IT"/>
        </w:rPr>
        <w:t>per la concessione del waiver</w:t>
      </w:r>
      <w:r w:rsidR="008C54D5">
        <w:rPr>
          <w:rFonts w:eastAsia="Times New Roman" w:cs="Arial"/>
          <w:bCs/>
          <w:color w:val="000000"/>
          <w:lang w:eastAsia="it-IT"/>
        </w:rPr>
        <w:t>.</w:t>
      </w:r>
    </w:p>
    <w:p w14:paraId="5CC4C275" w14:textId="328C2694" w:rsidR="004631F3" w:rsidRPr="001105ED" w:rsidRDefault="004631F3" w:rsidP="001105ED">
      <w:pPr>
        <w:spacing w:after="0" w:line="240" w:lineRule="auto"/>
        <w:ind w:right="6"/>
        <w:jc w:val="both"/>
        <w:rPr>
          <w:rFonts w:eastAsia="Calibri" w:cs="Calibri"/>
          <w:b/>
          <w:i/>
          <w:sz w:val="20"/>
          <w:highlight w:val="green"/>
          <w:lang w:eastAsia="it-IT"/>
        </w:rPr>
      </w:pPr>
      <w:r>
        <w:rPr>
          <w:rFonts w:cs="Arial"/>
        </w:rPr>
        <w:t xml:space="preserve"> </w:t>
      </w:r>
    </w:p>
    <w:p w14:paraId="0364DC59"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4F65EDA4" w14:textId="56E8D94B"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00B11D87">
        <w:rPr>
          <w:rFonts w:cs="Arial"/>
        </w:rPr>
        <w:t>o</w:t>
      </w:r>
      <w:r w:rsidRPr="009F5FC7">
        <w:rPr>
          <w:rFonts w:cs="Arial"/>
        </w:rPr>
        <w:t xml:space="preserve"> attiv</w:t>
      </w:r>
      <w:r w:rsidR="00B11D87">
        <w:rPr>
          <w:rFonts w:cs="Arial"/>
        </w:rPr>
        <w:t>o</w:t>
      </w:r>
      <w:r w:rsidRPr="009F5FC7">
        <w:rPr>
          <w:rFonts w:cs="Arial"/>
        </w:rPr>
        <w:t xml:space="preserve"> di </w:t>
      </w:r>
      <w:r w:rsidR="007A0D38" w:rsidRPr="00A011DB">
        <w:t>ACIDO URSODESOSSICOLICO ABC</w:t>
      </w:r>
      <w:r w:rsidR="007A0D38">
        <w:rPr>
          <w:rFonts w:eastAsia="Calibri" w:cs="Calibri"/>
          <w:color w:val="000000"/>
          <w:lang w:eastAsia="it-IT"/>
        </w:rPr>
        <w:t xml:space="preserve"> </w:t>
      </w:r>
      <w:r w:rsidRPr="009F5FC7">
        <w:rPr>
          <w:rFonts w:cs="Arial"/>
        </w:rPr>
        <w:t>è ben conosciuto.</w:t>
      </w:r>
      <w:r>
        <w:rPr>
          <w:rFonts w:cs="Arial"/>
        </w:rPr>
        <w:t xml:space="preserve"> </w:t>
      </w:r>
    </w:p>
    <w:p w14:paraId="2211F5FE" w14:textId="4D0F1696" w:rsidR="004B5B15" w:rsidRDefault="004B5B15" w:rsidP="00EF6711">
      <w:pPr>
        <w:spacing w:after="0" w:line="240" w:lineRule="auto"/>
        <w:jc w:val="both"/>
        <w:rPr>
          <w:highlight w:val="cyan"/>
        </w:rPr>
      </w:pPr>
    </w:p>
    <w:p w14:paraId="2616DD1A" w14:textId="77777777" w:rsidR="004E5A39" w:rsidRPr="00951914" w:rsidRDefault="004E5A39" w:rsidP="00EF6711">
      <w:pPr>
        <w:pStyle w:val="Paragrafoelenco"/>
        <w:spacing w:after="0" w:line="240" w:lineRule="auto"/>
        <w:ind w:left="0"/>
        <w:jc w:val="both"/>
        <w:rPr>
          <w:b/>
        </w:rPr>
      </w:pPr>
      <w:r w:rsidRPr="00951914">
        <w:rPr>
          <w:b/>
        </w:rPr>
        <w:t>Piano di Valutazione del Rischio (</w:t>
      </w:r>
      <w:r w:rsidRPr="00951914">
        <w:rPr>
          <w:b/>
          <w:i/>
        </w:rPr>
        <w:t>Risk Management Plan</w:t>
      </w:r>
      <w:r w:rsidRPr="00951914">
        <w:rPr>
          <w:b/>
        </w:rPr>
        <w:t xml:space="preserve"> - RMP)</w:t>
      </w:r>
    </w:p>
    <w:p w14:paraId="562D0164" w14:textId="694984DC" w:rsidR="004E5A39" w:rsidRPr="00951914" w:rsidRDefault="005C0D94" w:rsidP="00EF6711">
      <w:pPr>
        <w:pStyle w:val="Paragrafoelenco"/>
        <w:spacing w:after="0" w:line="240" w:lineRule="auto"/>
        <w:ind w:left="0"/>
        <w:jc w:val="both"/>
      </w:pPr>
      <w:r w:rsidRPr="00951914">
        <w:t xml:space="preserve">È </w:t>
      </w:r>
      <w:r w:rsidR="004E5A39" w:rsidRPr="00951914">
        <w:t>stato presentato un RMP in accordo a quanto previsto dalla Direttiva 2001/83/EU s.m.i. che descrive le attività di farmacovigilanza e gli interventi definiti al fine di identificare, caratterizzare, prevenire o minimizzar</w:t>
      </w:r>
      <w:r w:rsidR="004A2CB9">
        <w:t xml:space="preserve">e i rischi collegati all’uso di </w:t>
      </w:r>
      <w:r w:rsidR="004A2CB9" w:rsidRPr="00A011DB">
        <w:t>ACIDO URSODESOSSICOLICO ABC</w:t>
      </w:r>
      <w:r w:rsidR="004E5A39" w:rsidRPr="00951914">
        <w:t>.</w:t>
      </w:r>
    </w:p>
    <w:p w14:paraId="179B3618" w14:textId="77777777" w:rsidR="00265B61" w:rsidRPr="00951914" w:rsidRDefault="00265B61" w:rsidP="00265B61">
      <w:pPr>
        <w:pStyle w:val="Paragrafoelenco"/>
        <w:spacing w:after="0" w:line="240" w:lineRule="auto"/>
        <w:ind w:left="0"/>
        <w:jc w:val="both"/>
      </w:pPr>
      <w:r w:rsidRPr="00951914">
        <w:t>Il riassunto delle problematiche di sicurezza è riportato nella tabella seguente.</w:t>
      </w:r>
    </w:p>
    <w:p w14:paraId="3876E540" w14:textId="77777777" w:rsidR="00265B61" w:rsidRPr="00951914"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951914" w14:paraId="5D003131" w14:textId="77777777" w:rsidTr="0042214D">
        <w:trPr>
          <w:jc w:val="center"/>
        </w:trPr>
        <w:tc>
          <w:tcPr>
            <w:tcW w:w="1560" w:type="pct"/>
            <w:shd w:val="clear" w:color="auto" w:fill="auto"/>
          </w:tcPr>
          <w:p w14:paraId="44459A5F" w14:textId="77777777" w:rsidR="00265B61" w:rsidRPr="00951914" w:rsidRDefault="00265B61" w:rsidP="0042214D">
            <w:pPr>
              <w:pStyle w:val="TabletextrowsAgency"/>
              <w:spacing w:line="240" w:lineRule="auto"/>
              <w:jc w:val="both"/>
              <w:rPr>
                <w:rFonts w:asciiTheme="minorHAnsi" w:hAnsiTheme="minorHAnsi"/>
                <w:sz w:val="20"/>
                <w:szCs w:val="20"/>
                <w:lang w:eastAsia="en-GB"/>
              </w:rPr>
            </w:pPr>
            <w:r w:rsidRPr="00951914">
              <w:rPr>
                <w:rFonts w:asciiTheme="minorHAnsi" w:hAnsiTheme="minorHAnsi"/>
                <w:sz w:val="20"/>
                <w:szCs w:val="20"/>
                <w:lang w:eastAsia="en-GB"/>
              </w:rPr>
              <w:t>Rischi importanti identificati</w:t>
            </w:r>
          </w:p>
        </w:tc>
        <w:tc>
          <w:tcPr>
            <w:tcW w:w="3440" w:type="pct"/>
            <w:shd w:val="clear" w:color="auto" w:fill="auto"/>
          </w:tcPr>
          <w:p w14:paraId="10FE9EB0" w14:textId="77777777" w:rsidR="00951914" w:rsidRPr="00951914" w:rsidRDefault="00951914" w:rsidP="00951914">
            <w:pPr>
              <w:pStyle w:val="Paragrafoelenco"/>
              <w:numPr>
                <w:ilvl w:val="0"/>
                <w:numId w:val="15"/>
              </w:numPr>
              <w:spacing w:after="0" w:line="240" w:lineRule="auto"/>
              <w:ind w:left="275" w:hanging="284"/>
            </w:pPr>
            <w:r w:rsidRPr="00951914">
              <w:t>Scompenso epatico, nella cirrosi biliare primitiva</w:t>
            </w:r>
          </w:p>
          <w:p w14:paraId="4286F177" w14:textId="77777777" w:rsidR="00951914" w:rsidRPr="00951914" w:rsidRDefault="00951914" w:rsidP="00951914">
            <w:pPr>
              <w:pStyle w:val="Paragrafoelenco"/>
              <w:numPr>
                <w:ilvl w:val="0"/>
                <w:numId w:val="15"/>
              </w:numPr>
              <w:spacing w:after="0" w:line="240" w:lineRule="auto"/>
              <w:ind w:left="275" w:hanging="284"/>
            </w:pPr>
            <w:r w:rsidRPr="00951914">
              <w:t>Diarrea</w:t>
            </w:r>
          </w:p>
          <w:p w14:paraId="7067186E" w14:textId="77777777" w:rsidR="00951914" w:rsidRPr="00951914" w:rsidRDefault="00951914" w:rsidP="00951914">
            <w:pPr>
              <w:pStyle w:val="Paragrafoelenco"/>
              <w:numPr>
                <w:ilvl w:val="0"/>
                <w:numId w:val="15"/>
              </w:numPr>
              <w:spacing w:after="0" w:line="240" w:lineRule="auto"/>
              <w:ind w:left="275" w:hanging="284"/>
            </w:pPr>
            <w:r w:rsidRPr="00951914">
              <w:t>Colica biliare</w:t>
            </w:r>
          </w:p>
          <w:p w14:paraId="3D400B59" w14:textId="0FD4C3C5" w:rsidR="00265B61" w:rsidRPr="00951914" w:rsidRDefault="00951914" w:rsidP="00951914">
            <w:pPr>
              <w:pStyle w:val="Paragrafoelenco"/>
              <w:numPr>
                <w:ilvl w:val="0"/>
                <w:numId w:val="15"/>
              </w:numPr>
              <w:spacing w:after="0" w:line="240" w:lineRule="auto"/>
              <w:ind w:left="275" w:hanging="284"/>
              <w:rPr>
                <w:sz w:val="20"/>
              </w:rPr>
            </w:pPr>
            <w:r w:rsidRPr="00951914">
              <w:t>Ipersensibilità e Reazione cutanea</w:t>
            </w:r>
          </w:p>
        </w:tc>
      </w:tr>
      <w:tr w:rsidR="00265B61" w:rsidRPr="00951914" w14:paraId="1658FCF0"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6B6C1929" w14:textId="77777777" w:rsidR="00265B61" w:rsidRPr="00951914" w:rsidRDefault="00265B61" w:rsidP="0042214D">
            <w:pPr>
              <w:pStyle w:val="TabletextrowsAgency"/>
              <w:spacing w:line="240" w:lineRule="auto"/>
              <w:jc w:val="both"/>
              <w:rPr>
                <w:rFonts w:asciiTheme="minorHAnsi" w:hAnsiTheme="minorHAnsi"/>
                <w:sz w:val="20"/>
                <w:szCs w:val="20"/>
                <w:lang w:eastAsia="en-GB"/>
              </w:rPr>
            </w:pPr>
            <w:r w:rsidRPr="00951914">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2D0E3D78" w14:textId="505A60D8" w:rsidR="00265B61" w:rsidRPr="00951914" w:rsidRDefault="00951914" w:rsidP="00951914">
            <w:pPr>
              <w:pStyle w:val="Paragrafoelenco"/>
              <w:numPr>
                <w:ilvl w:val="0"/>
                <w:numId w:val="15"/>
              </w:numPr>
              <w:spacing w:after="0" w:line="240" w:lineRule="auto"/>
              <w:ind w:left="275" w:hanging="284"/>
            </w:pPr>
            <w:r w:rsidRPr="00951914">
              <w:t>Teratogenicità</w:t>
            </w:r>
          </w:p>
        </w:tc>
      </w:tr>
      <w:tr w:rsidR="00265B61" w:rsidRPr="00951914" w14:paraId="7437A7C9"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6EEC3C94" w14:textId="77777777" w:rsidR="00265B61" w:rsidRPr="00951914" w:rsidRDefault="00265B61" w:rsidP="0042214D">
            <w:pPr>
              <w:pStyle w:val="TabletextrowsAgency"/>
              <w:spacing w:line="240" w:lineRule="auto"/>
              <w:jc w:val="both"/>
              <w:rPr>
                <w:rFonts w:asciiTheme="minorHAnsi" w:hAnsiTheme="minorHAnsi"/>
                <w:sz w:val="20"/>
                <w:szCs w:val="20"/>
                <w:lang w:eastAsia="en-GB"/>
              </w:rPr>
            </w:pPr>
            <w:r w:rsidRPr="00951914">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18682873" w14:textId="77777777" w:rsidR="00951914" w:rsidRPr="00951914" w:rsidRDefault="00951914" w:rsidP="00951914">
            <w:pPr>
              <w:pStyle w:val="Paragrafoelenco"/>
              <w:numPr>
                <w:ilvl w:val="0"/>
                <w:numId w:val="15"/>
              </w:numPr>
              <w:spacing w:after="0" w:line="240" w:lineRule="auto"/>
              <w:ind w:left="275" w:hanging="284"/>
              <w:jc w:val="both"/>
            </w:pPr>
            <w:r w:rsidRPr="00951914">
              <w:t>Off label use, in pazienti con calcoli biliari calcificati radiopachi, occlusione delle vie biliari, frequenti episodi di colica biliare e ridotta contrattilità della cistifellea</w:t>
            </w:r>
          </w:p>
          <w:p w14:paraId="296A05B2" w14:textId="77777777" w:rsidR="00951914" w:rsidRPr="00951914" w:rsidRDefault="00951914" w:rsidP="00951914">
            <w:pPr>
              <w:pStyle w:val="Paragrafoelenco"/>
              <w:numPr>
                <w:ilvl w:val="0"/>
                <w:numId w:val="15"/>
              </w:numPr>
              <w:spacing w:after="0" w:line="240" w:lineRule="auto"/>
              <w:ind w:left="275" w:hanging="284"/>
              <w:jc w:val="both"/>
            </w:pPr>
            <w:r w:rsidRPr="00951914">
              <w:t>Off label use, in pazienti con infiammazione acuta della cistifellea o delle vie biliari</w:t>
            </w:r>
          </w:p>
          <w:p w14:paraId="77DCFF36" w14:textId="4E7CEBAC" w:rsidR="00265B61" w:rsidRPr="00951914" w:rsidRDefault="00951914" w:rsidP="00951914">
            <w:pPr>
              <w:pStyle w:val="Paragrafoelenco"/>
              <w:numPr>
                <w:ilvl w:val="0"/>
                <w:numId w:val="15"/>
              </w:numPr>
              <w:spacing w:after="0" w:line="240" w:lineRule="auto"/>
              <w:ind w:left="275" w:hanging="284"/>
              <w:jc w:val="both"/>
            </w:pPr>
            <w:r w:rsidRPr="00951914">
              <w:t>Allattamento al seno</w:t>
            </w:r>
          </w:p>
        </w:tc>
      </w:tr>
    </w:tbl>
    <w:p w14:paraId="162CBCE3" w14:textId="77777777" w:rsidR="00265B61" w:rsidRPr="00951914" w:rsidRDefault="00265B61" w:rsidP="00265B61">
      <w:pPr>
        <w:pStyle w:val="Paragrafoelenco"/>
        <w:spacing w:after="0" w:line="240" w:lineRule="auto"/>
        <w:ind w:left="0"/>
        <w:jc w:val="both"/>
      </w:pPr>
    </w:p>
    <w:p w14:paraId="4D571579" w14:textId="77777777" w:rsidR="004E5A39" w:rsidRPr="00951914" w:rsidRDefault="004E5A39" w:rsidP="00EF6711">
      <w:pPr>
        <w:pStyle w:val="Paragrafoelenco"/>
        <w:spacing w:after="0" w:line="240" w:lineRule="auto"/>
        <w:ind w:left="0"/>
        <w:jc w:val="both"/>
      </w:pPr>
      <w:r w:rsidRPr="00951914">
        <w:t>Azioni routinarie di farmacovigilanza e di minimizzazione del rischio sono proposte per tutte le problematiche di sicurezza.</w:t>
      </w:r>
    </w:p>
    <w:p w14:paraId="20DFA7F6" w14:textId="77777777" w:rsidR="00461D93" w:rsidRPr="00951914" w:rsidRDefault="004E5A39" w:rsidP="009254CC">
      <w:pPr>
        <w:spacing w:after="0" w:line="240" w:lineRule="auto"/>
        <w:jc w:val="both"/>
      </w:pPr>
      <w:r w:rsidRPr="00951914">
        <w:t>Oltre le misure previste nel Riassunto delle caratteristiche del prodotto non sono previste attività addizionali di minimizzazione del rischio</w:t>
      </w:r>
      <w:r w:rsidR="009254CC" w:rsidRPr="00951914">
        <w:t xml:space="preserve">. </w:t>
      </w:r>
    </w:p>
    <w:p w14:paraId="6358E6C1" w14:textId="77777777" w:rsidR="004E5A39" w:rsidRPr="00951914" w:rsidRDefault="004E5A39" w:rsidP="00EF6711">
      <w:pPr>
        <w:pStyle w:val="Paragrafoelenco"/>
        <w:spacing w:after="0" w:line="240" w:lineRule="auto"/>
        <w:ind w:left="0"/>
        <w:jc w:val="both"/>
      </w:pPr>
    </w:p>
    <w:p w14:paraId="649959CB" w14:textId="693B75B1" w:rsidR="009568D6" w:rsidRDefault="009254CC" w:rsidP="00EF6711">
      <w:pPr>
        <w:pStyle w:val="Paragrafoelenco"/>
        <w:spacing w:after="0" w:line="240" w:lineRule="auto"/>
        <w:ind w:left="0"/>
        <w:jc w:val="both"/>
      </w:pPr>
      <w:r w:rsidRPr="00951914">
        <w:t xml:space="preserve">Per maggiori dettagli circa le attività di farmacovigilanza previste per </w:t>
      </w:r>
      <w:r w:rsidR="00951914" w:rsidRPr="00951914">
        <w:t>ACIDO URSODESOSSICOLICO ABC</w:t>
      </w:r>
      <w:r w:rsidR="00951914" w:rsidRPr="00951914">
        <w:rPr>
          <w:rFonts w:eastAsia="Calibri" w:cs="Calibri"/>
          <w:color w:val="000000"/>
          <w:lang w:eastAsia="it-IT"/>
        </w:rPr>
        <w:t xml:space="preserve"> </w:t>
      </w:r>
      <w:r w:rsidRPr="00951914">
        <w:rPr>
          <w:rFonts w:eastAsia="Calibri" w:cs="Calibri"/>
          <w:color w:val="000000"/>
          <w:lang w:eastAsia="it-IT"/>
        </w:rPr>
        <w:t xml:space="preserve">si può consultare </w:t>
      </w:r>
      <w:r w:rsidR="00DF265E" w:rsidRPr="00951914">
        <w:rPr>
          <w:rFonts w:eastAsia="Calibri" w:cs="Calibri"/>
          <w:color w:val="000000"/>
          <w:lang w:eastAsia="it-IT"/>
        </w:rPr>
        <w:t xml:space="preserve">il </w:t>
      </w:r>
      <w:r w:rsidR="00DF265E" w:rsidRPr="00951914">
        <w:t>“</w:t>
      </w:r>
      <w:r w:rsidR="009568D6" w:rsidRPr="00951914">
        <w:t xml:space="preserve">Summary </w:t>
      </w:r>
      <w:r w:rsidRPr="00951914">
        <w:t>RMP</w:t>
      </w:r>
      <w:r w:rsidR="009568D6" w:rsidRPr="00951914">
        <w:t>” allegato.</w:t>
      </w:r>
    </w:p>
    <w:p w14:paraId="05B2DEED" w14:textId="3EFC28C6" w:rsidR="004E5A39" w:rsidRPr="00EF6711" w:rsidRDefault="009254CC" w:rsidP="00EF6711">
      <w:pPr>
        <w:pStyle w:val="Paragrafoelenco"/>
        <w:spacing w:after="0" w:line="240" w:lineRule="auto"/>
        <w:ind w:left="0"/>
        <w:jc w:val="both"/>
      </w:pPr>
      <w:r>
        <w:t xml:space="preserve"> </w:t>
      </w:r>
    </w:p>
    <w:p w14:paraId="3A1EEF2F" w14:textId="77777777" w:rsidR="004E5A39" w:rsidRPr="00EF6711" w:rsidRDefault="004E5A39" w:rsidP="00EF6711">
      <w:pPr>
        <w:pStyle w:val="Paragrafoelenco"/>
        <w:spacing w:after="0" w:line="240" w:lineRule="auto"/>
        <w:ind w:left="0"/>
        <w:jc w:val="both"/>
        <w:rPr>
          <w:b/>
        </w:rPr>
      </w:pPr>
      <w:r w:rsidRPr="00EF6711">
        <w:rPr>
          <w:b/>
        </w:rPr>
        <w:lastRenderedPageBreak/>
        <w:t>Conclusioni</w:t>
      </w:r>
    </w:p>
    <w:p w14:paraId="4FCAA3AF" w14:textId="5EF2E58B" w:rsidR="004E5A39" w:rsidRPr="00EF6711" w:rsidRDefault="004E5A39" w:rsidP="00EF6711">
      <w:pPr>
        <w:pStyle w:val="Paragrafoelenco"/>
        <w:spacing w:after="0" w:line="240" w:lineRule="auto"/>
        <w:ind w:left="0"/>
        <w:jc w:val="both"/>
      </w:pPr>
      <w:r w:rsidRPr="00EF6711">
        <w:t xml:space="preserve">Per la richiesta di AIC di </w:t>
      </w:r>
      <w:r w:rsidR="007E5FD3" w:rsidRPr="00A011DB">
        <w:t>ACIDO URSODESOSSICOLICO ABC</w:t>
      </w:r>
      <w:r w:rsidR="007E5FD3">
        <w:rPr>
          <w:rFonts w:eastAsia="Calibri" w:cs="Calibri"/>
          <w:color w:val="000000"/>
          <w:lang w:eastAsia="it-IT"/>
        </w:rPr>
        <w:t xml:space="preserve"> </w:t>
      </w:r>
      <w:r w:rsidRPr="00EF6711">
        <w:t>sono state presentate sufficienti informazioni cliniche.</w:t>
      </w:r>
    </w:p>
    <w:p w14:paraId="2BF64099" w14:textId="3312DF58" w:rsidR="004E5A39" w:rsidRPr="00EF6711" w:rsidRDefault="004E5A39" w:rsidP="00EF6711">
      <w:pPr>
        <w:pStyle w:val="Paragrafoelenco"/>
        <w:spacing w:after="0" w:line="240" w:lineRule="auto"/>
        <w:ind w:left="0"/>
        <w:jc w:val="both"/>
      </w:pPr>
      <w:r w:rsidRPr="00EF6711">
        <w:t xml:space="preserve">Il rapporto beneficio/rischio di </w:t>
      </w:r>
      <w:r w:rsidR="007E5FD3" w:rsidRPr="00A011DB">
        <w:t>ACIDO URSODESOSSICOLICO ABC</w:t>
      </w:r>
      <w:r w:rsidR="007E5FD3">
        <w:rPr>
          <w:rFonts w:eastAsia="Calibri" w:cs="Calibri"/>
          <w:color w:val="000000"/>
          <w:lang w:eastAsia="it-IT"/>
        </w:rPr>
        <w:t xml:space="preserve"> </w:t>
      </w:r>
      <w:r w:rsidRPr="00EF6711">
        <w:t>è considerato favorevole dal punto di vista clinico.</w:t>
      </w:r>
    </w:p>
    <w:p w14:paraId="3970751C" w14:textId="6AB50141" w:rsidR="004E5A39" w:rsidRPr="00EF6711" w:rsidRDefault="004E5A39" w:rsidP="00EF6711">
      <w:pPr>
        <w:pStyle w:val="Paragrafoelenco"/>
        <w:spacing w:after="0" w:line="240" w:lineRule="auto"/>
        <w:ind w:left="0"/>
        <w:jc w:val="both"/>
      </w:pPr>
    </w:p>
    <w:p w14:paraId="2A497FE6"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645F1D24" w14:textId="77777777" w:rsidR="00FA2022" w:rsidRDefault="00FA2022" w:rsidP="00FA2022">
      <w:pPr>
        <w:spacing w:after="0" w:line="240" w:lineRule="auto"/>
        <w:jc w:val="both"/>
      </w:pPr>
      <w:r>
        <w:t>Per le capsule rigide da 500 mg, 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14:paraId="2B120811" w14:textId="77777777" w:rsidR="00FA2022" w:rsidRDefault="00FA2022" w:rsidP="00FA2022">
      <w:pPr>
        <w:spacing w:after="0" w:line="240" w:lineRule="auto"/>
        <w:jc w:val="both"/>
      </w:pPr>
    </w:p>
    <w:p w14:paraId="3448D6AA" w14:textId="6F5F0364" w:rsidR="00FA2022" w:rsidRDefault="00FA2022" w:rsidP="00FA2022">
      <w:pPr>
        <w:spacing w:after="0" w:line="240" w:lineRule="auto"/>
        <w:jc w:val="both"/>
      </w:pPr>
      <w:r>
        <w:t>Per le capsule rigide da 250 mg, il bridging report sottomesso dalla ditta è stato ritenuto accettabile.</w:t>
      </w:r>
    </w:p>
    <w:p w14:paraId="2519F1D3" w14:textId="77777777" w:rsidR="00FA2022" w:rsidRPr="00EF6711" w:rsidRDefault="00FA2022" w:rsidP="00FA2022">
      <w:pPr>
        <w:spacing w:after="0" w:line="240" w:lineRule="auto"/>
        <w:jc w:val="both"/>
      </w:pPr>
    </w:p>
    <w:p w14:paraId="2423F828"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12F3E283" w14:textId="277A6D10" w:rsidR="004E5A39" w:rsidRDefault="004E5A39" w:rsidP="00EF6711">
      <w:pPr>
        <w:spacing w:after="0" w:line="240" w:lineRule="auto"/>
        <w:jc w:val="both"/>
      </w:pPr>
      <w:r w:rsidRPr="00EF6711">
        <w:t xml:space="preserve">La qualità di </w:t>
      </w:r>
      <w:r w:rsidR="001332BA" w:rsidRPr="00A011DB">
        <w:t>ACIDO URSODESOSSICOLICO ABC</w:t>
      </w:r>
      <w:r w:rsidR="001332BA" w:rsidRPr="00A011DB">
        <w:rPr>
          <w:rFonts w:eastAsia="Calibri" w:cs="Calibri"/>
          <w:color w:val="000000"/>
          <w:lang w:eastAsia="it-IT"/>
        </w:rPr>
        <w:t xml:space="preserve"> </w:t>
      </w:r>
      <w:r w:rsidRPr="00EF6711">
        <w:t>è accettabile e non sono state rilevate criticità da un punto di vista non clinico e clinico.</w:t>
      </w:r>
    </w:p>
    <w:p w14:paraId="3145761C" w14:textId="77777777" w:rsidR="00071E63" w:rsidRDefault="00071E63" w:rsidP="00EF6711">
      <w:pPr>
        <w:spacing w:after="0" w:line="240" w:lineRule="auto"/>
        <w:jc w:val="both"/>
      </w:pPr>
    </w:p>
    <w:p w14:paraId="50D0E4B1" w14:textId="74B979B4" w:rsidR="00BE7CDB" w:rsidRDefault="00BE7CDB" w:rsidP="00BE7CDB">
      <w:pPr>
        <w:spacing w:after="0" w:line="240" w:lineRule="auto"/>
        <w:jc w:val="both"/>
      </w:pPr>
      <w:r>
        <w:t xml:space="preserve">Lo studio di bioequivalenza e le sue conclusioni confermano che </w:t>
      </w:r>
      <w:r w:rsidR="00D26BFA" w:rsidRPr="00A011DB">
        <w:t>ACIDO URSODESOSSICOLICO ABC</w:t>
      </w:r>
      <w:r w:rsidR="00D26BFA" w:rsidRPr="00A011DB">
        <w:rPr>
          <w:rFonts w:eastAsia="Calibri" w:cs="Calibri"/>
          <w:color w:val="000000"/>
          <w:lang w:eastAsia="it-IT"/>
        </w:rPr>
        <w:t xml:space="preserve"> </w:t>
      </w:r>
      <w:r>
        <w:t xml:space="preserve">e il medicinale di riferimento </w:t>
      </w:r>
      <w:r w:rsidR="00D26BFA">
        <w:t>URSOFALK</w:t>
      </w:r>
      <w:r w:rsidR="00071E63">
        <w:t xml:space="preserve"> </w:t>
      </w:r>
      <w:r w:rsidR="00F90F1F">
        <w:t>sono bioequivalenti</w:t>
      </w:r>
      <w:r>
        <w:t>.</w:t>
      </w:r>
    </w:p>
    <w:p w14:paraId="78E22FF1" w14:textId="77777777" w:rsidR="00071E63" w:rsidRDefault="00071E63" w:rsidP="00EF6711">
      <w:pPr>
        <w:spacing w:after="0" w:line="240" w:lineRule="auto"/>
        <w:jc w:val="both"/>
      </w:pPr>
    </w:p>
    <w:p w14:paraId="185621FF" w14:textId="4837D515" w:rsidR="004E5A39" w:rsidRPr="00EF6711" w:rsidRDefault="004E5A39" w:rsidP="00EF6711">
      <w:pPr>
        <w:spacing w:after="0" w:line="240" w:lineRule="auto"/>
        <w:jc w:val="both"/>
      </w:pPr>
      <w:r w:rsidRPr="00EF6711">
        <w:t xml:space="preserve">Il rapporto beneficio/rischio </w:t>
      </w:r>
      <w:r w:rsidR="00071E63">
        <w:t xml:space="preserve">di </w:t>
      </w:r>
      <w:r w:rsidR="00D26BFA" w:rsidRPr="00A011DB">
        <w:t>ACIDO URSODESOSSICOLICO ABC</w:t>
      </w:r>
      <w:r w:rsidR="00D26BFA" w:rsidRPr="00A011DB">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3B62E76A"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C5494B0" w14:textId="77777777"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E1E83" w:rsidRPr="00577746">
        <w:t>https://farmaci.agenziafarmaco.gov.it/bancadatifarmaci/home</w:t>
      </w:r>
      <w:r w:rsidRPr="00EF6711">
        <w:rPr>
          <w:rFonts w:eastAsia="Calibri" w:cs="Calibri"/>
          <w:lang w:eastAsia="it-IT"/>
        </w:rPr>
        <w:t>).</w:t>
      </w:r>
    </w:p>
    <w:p w14:paraId="33D91335" w14:textId="77777777" w:rsidR="006B311C" w:rsidRDefault="006B311C" w:rsidP="00EF6711">
      <w:pPr>
        <w:spacing w:after="0" w:line="240" w:lineRule="auto"/>
        <w:jc w:val="both"/>
        <w:rPr>
          <w:rFonts w:eastAsia="Calibri" w:cs="Calibri"/>
          <w:lang w:eastAsia="it-IT"/>
        </w:rPr>
      </w:pPr>
    </w:p>
    <w:sectPr w:rsidR="006B311C" w:rsidSect="007F2453">
      <w:footerReference w:type="default" r:id="rId11"/>
      <w:pgSz w:w="11906" w:h="16838"/>
      <w:pgMar w:top="1418" w:right="1021" w:bottom="568"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4F6F7" w16cex:dateUtc="2024-07-19T12:30:00Z"/>
  <w16cex:commentExtensible w16cex:durableId="2A44F716" w16cex:dateUtc="2024-07-19T12:30:00Z"/>
  <w16cex:commentExtensible w16cex:durableId="2A44F73E" w16cex:dateUtc="2024-07-19T12:31:00Z"/>
  <w16cex:commentExtensible w16cex:durableId="2A44F76C" w16cex:dateUtc="2024-07-19T12:32:00Z"/>
  <w16cex:commentExtensible w16cex:durableId="2A44F784" w16cex:dateUtc="2024-07-19T12:32:00Z"/>
  <w16cex:commentExtensible w16cex:durableId="2A44F97C" w16cex:dateUtc="2024-07-19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8CAE49" w16cid:durableId="2A45301C"/>
  <w16cid:commentId w16cid:paraId="49BE0AD0" w16cid:durableId="2A44F9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1F9E" w14:textId="77777777" w:rsidR="00A76052" w:rsidRDefault="00A76052" w:rsidP="00C07183">
      <w:pPr>
        <w:spacing w:after="0" w:line="240" w:lineRule="auto"/>
      </w:pPr>
      <w:r>
        <w:separator/>
      </w:r>
    </w:p>
  </w:endnote>
  <w:endnote w:type="continuationSeparator" w:id="0">
    <w:p w14:paraId="05EC31C3" w14:textId="77777777" w:rsidR="00A76052" w:rsidRDefault="00A76052"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imes New Roman-8059-Identity-">
    <w:altName w:val="Calibri"/>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49B2"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65188D92" wp14:editId="79FBF693">
          <wp:simplePos x="0" y="0"/>
          <wp:positionH relativeFrom="column">
            <wp:posOffset>-739140</wp:posOffset>
          </wp:positionH>
          <wp:positionV relativeFrom="paragraph">
            <wp:posOffset>182880</wp:posOffset>
          </wp:positionV>
          <wp:extent cx="7571740" cy="80010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01E7D" w14:textId="77777777" w:rsidR="00A76052" w:rsidRDefault="00A76052" w:rsidP="00C07183">
      <w:pPr>
        <w:spacing w:after="0" w:line="240" w:lineRule="auto"/>
      </w:pPr>
      <w:r>
        <w:separator/>
      </w:r>
    </w:p>
  </w:footnote>
  <w:footnote w:type="continuationSeparator" w:id="0">
    <w:p w14:paraId="4F9E382F" w14:textId="77777777" w:rsidR="00A76052" w:rsidRDefault="00A76052"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0208C2"/>
    <w:multiLevelType w:val="hybridMultilevel"/>
    <w:tmpl w:val="5E16D362"/>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B8018F"/>
    <w:multiLevelType w:val="hybridMultilevel"/>
    <w:tmpl w:val="46826AC8"/>
    <w:lvl w:ilvl="0" w:tplc="B0BCBB12">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DB007E"/>
    <w:multiLevelType w:val="hybridMultilevel"/>
    <w:tmpl w:val="00C62B10"/>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076F16"/>
    <w:multiLevelType w:val="hybridMultilevel"/>
    <w:tmpl w:val="BC5C8EA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971D13"/>
    <w:multiLevelType w:val="hybridMultilevel"/>
    <w:tmpl w:val="3230D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201B9B"/>
    <w:multiLevelType w:val="hybridMultilevel"/>
    <w:tmpl w:val="76645B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5505B4"/>
    <w:multiLevelType w:val="hybridMultilevel"/>
    <w:tmpl w:val="F788BD40"/>
    <w:lvl w:ilvl="0" w:tplc="2AEAE1E2">
      <w:numFmt w:val="bullet"/>
      <w:lvlText w:val="-"/>
      <w:lvlJc w:val="left"/>
      <w:pPr>
        <w:ind w:left="720" w:hanging="360"/>
      </w:pPr>
      <w:rPr>
        <w:rFonts w:ascii="Calibri" w:eastAsia="Times New Roman" w:hAnsi="Calibri" w:cs="Arial" w:hint="default"/>
        <w:color w:val="27272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10D747A"/>
    <w:multiLevelType w:val="hybridMultilevel"/>
    <w:tmpl w:val="5CF6C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6427A8"/>
    <w:multiLevelType w:val="hybridMultilevel"/>
    <w:tmpl w:val="2D9294DC"/>
    <w:lvl w:ilvl="0" w:tplc="191248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5"/>
  </w:num>
  <w:num w:numId="5">
    <w:abstractNumId w:val="2"/>
  </w:num>
  <w:num w:numId="6">
    <w:abstractNumId w:val="11"/>
  </w:num>
  <w:num w:numId="7">
    <w:abstractNumId w:val="13"/>
  </w:num>
  <w:num w:numId="8">
    <w:abstractNumId w:val="7"/>
  </w:num>
  <w:num w:numId="9">
    <w:abstractNumId w:val="14"/>
  </w:num>
  <w:num w:numId="10">
    <w:abstractNumId w:val="1"/>
  </w:num>
  <w:num w:numId="11">
    <w:abstractNumId w:val="3"/>
  </w:num>
  <w:num w:numId="12">
    <w:abstractNumId w:val="9"/>
  </w:num>
  <w:num w:numId="13">
    <w:abstractNumId w:val="4"/>
  </w:num>
  <w:num w:numId="14">
    <w:abstractNumId w:val="8"/>
  </w:num>
  <w:num w:numId="1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ca Ginnari">
    <w15:presenceInfo w15:providerId="None" w15:userId="Luca Ginn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572C"/>
    <w:rsid w:val="00013020"/>
    <w:rsid w:val="00014743"/>
    <w:rsid w:val="00022511"/>
    <w:rsid w:val="00022F32"/>
    <w:rsid w:val="00023CEA"/>
    <w:rsid w:val="00035DB7"/>
    <w:rsid w:val="0003688B"/>
    <w:rsid w:val="00050F6A"/>
    <w:rsid w:val="00060D8F"/>
    <w:rsid w:val="00062636"/>
    <w:rsid w:val="00071E63"/>
    <w:rsid w:val="000759F6"/>
    <w:rsid w:val="000808A3"/>
    <w:rsid w:val="0008159D"/>
    <w:rsid w:val="000A4BA1"/>
    <w:rsid w:val="000B0FEA"/>
    <w:rsid w:val="000B7AC8"/>
    <w:rsid w:val="000C0C6F"/>
    <w:rsid w:val="000C1389"/>
    <w:rsid w:val="000D1CDD"/>
    <w:rsid w:val="000E1F86"/>
    <w:rsid w:val="000E4494"/>
    <w:rsid w:val="000E4A73"/>
    <w:rsid w:val="000E4ECC"/>
    <w:rsid w:val="000F658F"/>
    <w:rsid w:val="001105ED"/>
    <w:rsid w:val="00111E9E"/>
    <w:rsid w:val="00112B76"/>
    <w:rsid w:val="001214B1"/>
    <w:rsid w:val="00126BC8"/>
    <w:rsid w:val="001332BA"/>
    <w:rsid w:val="001460CA"/>
    <w:rsid w:val="00172AED"/>
    <w:rsid w:val="001A516D"/>
    <w:rsid w:val="001A77EF"/>
    <w:rsid w:val="001B221E"/>
    <w:rsid w:val="001B5CC2"/>
    <w:rsid w:val="001C15DF"/>
    <w:rsid w:val="001C4323"/>
    <w:rsid w:val="001C5243"/>
    <w:rsid w:val="001F0D20"/>
    <w:rsid w:val="0021736D"/>
    <w:rsid w:val="00222107"/>
    <w:rsid w:val="0024030A"/>
    <w:rsid w:val="00245B04"/>
    <w:rsid w:val="00252FE8"/>
    <w:rsid w:val="00265B61"/>
    <w:rsid w:val="00277A0E"/>
    <w:rsid w:val="00297F10"/>
    <w:rsid w:val="002A1800"/>
    <w:rsid w:val="002A5C6A"/>
    <w:rsid w:val="002B4E7C"/>
    <w:rsid w:val="002B662A"/>
    <w:rsid w:val="002C2D9F"/>
    <w:rsid w:val="002E3BFA"/>
    <w:rsid w:val="002F2543"/>
    <w:rsid w:val="002F4000"/>
    <w:rsid w:val="002F4A2B"/>
    <w:rsid w:val="00300BEA"/>
    <w:rsid w:val="003061E0"/>
    <w:rsid w:val="00312620"/>
    <w:rsid w:val="00322DC0"/>
    <w:rsid w:val="00323648"/>
    <w:rsid w:val="003238CF"/>
    <w:rsid w:val="003405D7"/>
    <w:rsid w:val="00340DC4"/>
    <w:rsid w:val="003645D7"/>
    <w:rsid w:val="00365EF7"/>
    <w:rsid w:val="00367CE0"/>
    <w:rsid w:val="00387CA8"/>
    <w:rsid w:val="00394443"/>
    <w:rsid w:val="003A2B8E"/>
    <w:rsid w:val="003B0421"/>
    <w:rsid w:val="003C054E"/>
    <w:rsid w:val="003C1D48"/>
    <w:rsid w:val="003E1E83"/>
    <w:rsid w:val="003E336F"/>
    <w:rsid w:val="0041387F"/>
    <w:rsid w:val="004214DB"/>
    <w:rsid w:val="0042214D"/>
    <w:rsid w:val="00423A97"/>
    <w:rsid w:val="004241AC"/>
    <w:rsid w:val="0043298F"/>
    <w:rsid w:val="00445DB2"/>
    <w:rsid w:val="004509BC"/>
    <w:rsid w:val="004532E2"/>
    <w:rsid w:val="004609F8"/>
    <w:rsid w:val="00461D93"/>
    <w:rsid w:val="004631F3"/>
    <w:rsid w:val="00470684"/>
    <w:rsid w:val="00470AC6"/>
    <w:rsid w:val="004A2CB9"/>
    <w:rsid w:val="004B20A8"/>
    <w:rsid w:val="004B5B15"/>
    <w:rsid w:val="004E28E5"/>
    <w:rsid w:val="004E5A39"/>
    <w:rsid w:val="004E70F5"/>
    <w:rsid w:val="004F343B"/>
    <w:rsid w:val="00500ACA"/>
    <w:rsid w:val="005049A1"/>
    <w:rsid w:val="00504E24"/>
    <w:rsid w:val="00504FC1"/>
    <w:rsid w:val="0052220D"/>
    <w:rsid w:val="00523909"/>
    <w:rsid w:val="005250B6"/>
    <w:rsid w:val="00544614"/>
    <w:rsid w:val="005554F6"/>
    <w:rsid w:val="0055565E"/>
    <w:rsid w:val="0056372C"/>
    <w:rsid w:val="00564998"/>
    <w:rsid w:val="00567615"/>
    <w:rsid w:val="005744D4"/>
    <w:rsid w:val="00577746"/>
    <w:rsid w:val="00577A45"/>
    <w:rsid w:val="00577DAC"/>
    <w:rsid w:val="00581122"/>
    <w:rsid w:val="005950D6"/>
    <w:rsid w:val="0059792A"/>
    <w:rsid w:val="005A466E"/>
    <w:rsid w:val="005A4BBD"/>
    <w:rsid w:val="005B4C43"/>
    <w:rsid w:val="005B4C97"/>
    <w:rsid w:val="005C0D94"/>
    <w:rsid w:val="005C2427"/>
    <w:rsid w:val="005C4A43"/>
    <w:rsid w:val="005D18E5"/>
    <w:rsid w:val="005F54B1"/>
    <w:rsid w:val="006028BD"/>
    <w:rsid w:val="00604471"/>
    <w:rsid w:val="00605F23"/>
    <w:rsid w:val="00610BAB"/>
    <w:rsid w:val="00621AE2"/>
    <w:rsid w:val="006228AA"/>
    <w:rsid w:val="006231AC"/>
    <w:rsid w:val="0064185F"/>
    <w:rsid w:val="00642D6A"/>
    <w:rsid w:val="0064646C"/>
    <w:rsid w:val="00654D9E"/>
    <w:rsid w:val="00663BCD"/>
    <w:rsid w:val="00664931"/>
    <w:rsid w:val="00665D6D"/>
    <w:rsid w:val="006727BD"/>
    <w:rsid w:val="006A3A37"/>
    <w:rsid w:val="006A48B1"/>
    <w:rsid w:val="006B311C"/>
    <w:rsid w:val="006B3E12"/>
    <w:rsid w:val="006C4FB1"/>
    <w:rsid w:val="006C5811"/>
    <w:rsid w:val="006D01CE"/>
    <w:rsid w:val="006D7B8C"/>
    <w:rsid w:val="006F44C7"/>
    <w:rsid w:val="00700B64"/>
    <w:rsid w:val="00712DB3"/>
    <w:rsid w:val="00716DF5"/>
    <w:rsid w:val="007170D7"/>
    <w:rsid w:val="007221B6"/>
    <w:rsid w:val="007225C5"/>
    <w:rsid w:val="00737CD3"/>
    <w:rsid w:val="00745609"/>
    <w:rsid w:val="00747E46"/>
    <w:rsid w:val="00753661"/>
    <w:rsid w:val="00760F6F"/>
    <w:rsid w:val="00766E26"/>
    <w:rsid w:val="00780A2F"/>
    <w:rsid w:val="00782407"/>
    <w:rsid w:val="0078608F"/>
    <w:rsid w:val="0078680B"/>
    <w:rsid w:val="0079391A"/>
    <w:rsid w:val="00797416"/>
    <w:rsid w:val="007A0D38"/>
    <w:rsid w:val="007A1C0E"/>
    <w:rsid w:val="007B2CF1"/>
    <w:rsid w:val="007C7930"/>
    <w:rsid w:val="007D2539"/>
    <w:rsid w:val="007E4E98"/>
    <w:rsid w:val="007E5FD3"/>
    <w:rsid w:val="007F2453"/>
    <w:rsid w:val="007F3055"/>
    <w:rsid w:val="00811B01"/>
    <w:rsid w:val="00812F45"/>
    <w:rsid w:val="00823F4C"/>
    <w:rsid w:val="00835DFD"/>
    <w:rsid w:val="008375CF"/>
    <w:rsid w:val="00853EC6"/>
    <w:rsid w:val="0085409C"/>
    <w:rsid w:val="008543C5"/>
    <w:rsid w:val="008547B3"/>
    <w:rsid w:val="008819D4"/>
    <w:rsid w:val="00881BCB"/>
    <w:rsid w:val="0088216F"/>
    <w:rsid w:val="008A5571"/>
    <w:rsid w:val="008A607F"/>
    <w:rsid w:val="008A6FEC"/>
    <w:rsid w:val="008B46E3"/>
    <w:rsid w:val="008B60D7"/>
    <w:rsid w:val="008C2215"/>
    <w:rsid w:val="008C3877"/>
    <w:rsid w:val="008C3BAB"/>
    <w:rsid w:val="008C3D30"/>
    <w:rsid w:val="008C4DB6"/>
    <w:rsid w:val="008C54D5"/>
    <w:rsid w:val="008C75F9"/>
    <w:rsid w:val="008D04F2"/>
    <w:rsid w:val="008D1529"/>
    <w:rsid w:val="008D65FF"/>
    <w:rsid w:val="008E35AB"/>
    <w:rsid w:val="008F117D"/>
    <w:rsid w:val="00913C39"/>
    <w:rsid w:val="009254CC"/>
    <w:rsid w:val="009327AA"/>
    <w:rsid w:val="00942A50"/>
    <w:rsid w:val="00943785"/>
    <w:rsid w:val="009504E0"/>
    <w:rsid w:val="00951914"/>
    <w:rsid w:val="009568D6"/>
    <w:rsid w:val="00957832"/>
    <w:rsid w:val="0098077B"/>
    <w:rsid w:val="0098470E"/>
    <w:rsid w:val="00997F05"/>
    <w:rsid w:val="009A23DE"/>
    <w:rsid w:val="009A260F"/>
    <w:rsid w:val="009B03DB"/>
    <w:rsid w:val="009C3E8B"/>
    <w:rsid w:val="009D3446"/>
    <w:rsid w:val="009E0140"/>
    <w:rsid w:val="009E2BC0"/>
    <w:rsid w:val="009F3867"/>
    <w:rsid w:val="009F395B"/>
    <w:rsid w:val="009F4CEC"/>
    <w:rsid w:val="009F5439"/>
    <w:rsid w:val="009F584E"/>
    <w:rsid w:val="009F5A88"/>
    <w:rsid w:val="00A011DB"/>
    <w:rsid w:val="00A01AB1"/>
    <w:rsid w:val="00A03645"/>
    <w:rsid w:val="00A046AC"/>
    <w:rsid w:val="00A11FD6"/>
    <w:rsid w:val="00A247C5"/>
    <w:rsid w:val="00A254EE"/>
    <w:rsid w:val="00A40FF3"/>
    <w:rsid w:val="00A46D14"/>
    <w:rsid w:val="00A47604"/>
    <w:rsid w:val="00A62D55"/>
    <w:rsid w:val="00A76052"/>
    <w:rsid w:val="00A84362"/>
    <w:rsid w:val="00A86F5A"/>
    <w:rsid w:val="00A908B9"/>
    <w:rsid w:val="00A94B60"/>
    <w:rsid w:val="00A966D1"/>
    <w:rsid w:val="00AA4039"/>
    <w:rsid w:val="00AA516E"/>
    <w:rsid w:val="00AA5936"/>
    <w:rsid w:val="00AD051C"/>
    <w:rsid w:val="00AD28FF"/>
    <w:rsid w:val="00AD4BE6"/>
    <w:rsid w:val="00AF52E2"/>
    <w:rsid w:val="00B023E9"/>
    <w:rsid w:val="00B03E01"/>
    <w:rsid w:val="00B1186F"/>
    <w:rsid w:val="00B11D87"/>
    <w:rsid w:val="00B15135"/>
    <w:rsid w:val="00B30431"/>
    <w:rsid w:val="00B33AE0"/>
    <w:rsid w:val="00B726F9"/>
    <w:rsid w:val="00B81EED"/>
    <w:rsid w:val="00B862CA"/>
    <w:rsid w:val="00BA0ACD"/>
    <w:rsid w:val="00BB2AF8"/>
    <w:rsid w:val="00BB7B54"/>
    <w:rsid w:val="00BC74C2"/>
    <w:rsid w:val="00BD1F14"/>
    <w:rsid w:val="00BD39EB"/>
    <w:rsid w:val="00BE160A"/>
    <w:rsid w:val="00BE6BCF"/>
    <w:rsid w:val="00BE7CDB"/>
    <w:rsid w:val="00BF3EE4"/>
    <w:rsid w:val="00BF55B9"/>
    <w:rsid w:val="00BF7A42"/>
    <w:rsid w:val="00C058E1"/>
    <w:rsid w:val="00C07183"/>
    <w:rsid w:val="00C17BE2"/>
    <w:rsid w:val="00C2462C"/>
    <w:rsid w:val="00C2565A"/>
    <w:rsid w:val="00C42AAC"/>
    <w:rsid w:val="00C47F50"/>
    <w:rsid w:val="00C51FF1"/>
    <w:rsid w:val="00C56FA9"/>
    <w:rsid w:val="00C66597"/>
    <w:rsid w:val="00C673B6"/>
    <w:rsid w:val="00C74500"/>
    <w:rsid w:val="00C7625B"/>
    <w:rsid w:val="00C76909"/>
    <w:rsid w:val="00C870B1"/>
    <w:rsid w:val="00CB1208"/>
    <w:rsid w:val="00CB7F24"/>
    <w:rsid w:val="00CC1489"/>
    <w:rsid w:val="00CC52A3"/>
    <w:rsid w:val="00CC7AFF"/>
    <w:rsid w:val="00CD76F8"/>
    <w:rsid w:val="00CE62A1"/>
    <w:rsid w:val="00D03DA1"/>
    <w:rsid w:val="00D12999"/>
    <w:rsid w:val="00D20170"/>
    <w:rsid w:val="00D212AA"/>
    <w:rsid w:val="00D26BFA"/>
    <w:rsid w:val="00D36F9A"/>
    <w:rsid w:val="00D55BBE"/>
    <w:rsid w:val="00D60600"/>
    <w:rsid w:val="00D62CF9"/>
    <w:rsid w:val="00DA245B"/>
    <w:rsid w:val="00DA30FD"/>
    <w:rsid w:val="00DA386C"/>
    <w:rsid w:val="00DA61C6"/>
    <w:rsid w:val="00DB021E"/>
    <w:rsid w:val="00DB359A"/>
    <w:rsid w:val="00DC11CE"/>
    <w:rsid w:val="00DC187E"/>
    <w:rsid w:val="00DD1D9D"/>
    <w:rsid w:val="00DE6971"/>
    <w:rsid w:val="00DF265E"/>
    <w:rsid w:val="00E03B72"/>
    <w:rsid w:val="00E10D6C"/>
    <w:rsid w:val="00E20E87"/>
    <w:rsid w:val="00E25D34"/>
    <w:rsid w:val="00E26828"/>
    <w:rsid w:val="00E43089"/>
    <w:rsid w:val="00E63155"/>
    <w:rsid w:val="00E83F8D"/>
    <w:rsid w:val="00E94EFA"/>
    <w:rsid w:val="00EB4398"/>
    <w:rsid w:val="00EC3589"/>
    <w:rsid w:val="00ED72E4"/>
    <w:rsid w:val="00EF062E"/>
    <w:rsid w:val="00EF2C83"/>
    <w:rsid w:val="00EF6711"/>
    <w:rsid w:val="00F02890"/>
    <w:rsid w:val="00F1246A"/>
    <w:rsid w:val="00F14058"/>
    <w:rsid w:val="00F21240"/>
    <w:rsid w:val="00F22C6B"/>
    <w:rsid w:val="00F27C7F"/>
    <w:rsid w:val="00F31822"/>
    <w:rsid w:val="00F35F38"/>
    <w:rsid w:val="00F51BAF"/>
    <w:rsid w:val="00F56670"/>
    <w:rsid w:val="00F66767"/>
    <w:rsid w:val="00F66A8A"/>
    <w:rsid w:val="00F67DFC"/>
    <w:rsid w:val="00F76F77"/>
    <w:rsid w:val="00F85989"/>
    <w:rsid w:val="00F87926"/>
    <w:rsid w:val="00F90F1F"/>
    <w:rsid w:val="00F938EB"/>
    <w:rsid w:val="00F96473"/>
    <w:rsid w:val="00F964BE"/>
    <w:rsid w:val="00F96DCD"/>
    <w:rsid w:val="00FA2022"/>
    <w:rsid w:val="00FA2702"/>
    <w:rsid w:val="00FB1607"/>
    <w:rsid w:val="00FB3BF5"/>
    <w:rsid w:val="00FB4181"/>
    <w:rsid w:val="00FC0183"/>
    <w:rsid w:val="00FD415D"/>
    <w:rsid w:val="00FD5B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71563"/>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271814066">
      <w:bodyDiv w:val="1"/>
      <w:marLeft w:val="0"/>
      <w:marRight w:val="0"/>
      <w:marTop w:val="0"/>
      <w:marBottom w:val="0"/>
      <w:divBdr>
        <w:top w:val="none" w:sz="0" w:space="0" w:color="auto"/>
        <w:left w:val="none" w:sz="0" w:space="0" w:color="auto"/>
        <w:bottom w:val="none" w:sz="0" w:space="0" w:color="auto"/>
        <w:right w:val="none" w:sz="0" w:space="0" w:color="auto"/>
      </w:divBdr>
    </w:div>
    <w:div w:id="21302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5ADB0-B05B-4B18-8C88-3D1CB7364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3089</Words>
  <Characters>17611</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8</cp:revision>
  <dcterms:created xsi:type="dcterms:W3CDTF">2024-07-22T07:48:00Z</dcterms:created>
  <dcterms:modified xsi:type="dcterms:W3CDTF">2024-07-29T12:18:00Z</dcterms:modified>
</cp:coreProperties>
</file>