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9EC39" w14:textId="77777777" w:rsidR="0069556D" w:rsidRDefault="00C96C90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0" locked="0" layoutInCell="1" allowOverlap="1" wp14:anchorId="2E4BE3EA" wp14:editId="21721F2A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481B39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04955B6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786A188E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93CFFF1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43379DF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5D73820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C9114D8" w14:textId="77777777" w:rsidR="0069556D" w:rsidRDefault="00C96C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6CD6CF" wp14:editId="3479A91A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89B1A0" w14:textId="77777777" w:rsidR="0069556D" w:rsidRDefault="00C96C90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Relazione Pubblica di Valutazione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26CD6C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" stroked="f">
                <v:textbox style="layout-flow:vertical;mso-layout-flow-alt:bottom-to-top">
                  <w:txbxContent>
                    <w:p w14:paraId="5289B1A0" w14:textId="77777777" w:rsidR="0069556D" w:rsidRDefault="00C96C90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Relazione Pubblica di Valutazione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18/11/2024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sz w:val="24"/>
          <w:szCs w:val="24"/>
        </w:rPr>
        <w:t>Relazione Pubblica di Valutazione</w:t>
      </w:r>
    </w:p>
    <w:p w14:paraId="24D9678E" w14:textId="77777777" w:rsidR="0069556D" w:rsidRDefault="006955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43667832" w14:textId="77777777" w:rsidR="0069556D" w:rsidRDefault="006955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4D1DE630" w14:textId="77777777" w:rsidR="0069556D" w:rsidRDefault="006955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F1498FB" w14:textId="77777777" w:rsidR="0069556D" w:rsidRDefault="00C96C90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DECADRON OFTALMICO</w:t>
      </w:r>
    </w:p>
    <w:p w14:paraId="243D8AFC" w14:textId="77777777" w:rsidR="0069556D" w:rsidRDefault="0069556D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6809A90E" w14:textId="77777777" w:rsidR="0069556D" w:rsidRDefault="00C96C90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>
        <w:rPr>
          <w:rFonts w:cstheme="minorHAnsi"/>
          <w:snapToGrid w:val="0"/>
          <w:sz w:val="24"/>
          <w:szCs w:val="24"/>
        </w:rPr>
        <w:t xml:space="preserve"> (</w:t>
      </w:r>
      <w:r>
        <w:t>1</w:t>
      </w:r>
      <w:r>
        <w:rPr>
          <w:spacing w:val="-6"/>
        </w:rPr>
        <w:t xml:space="preserve"> </w:t>
      </w:r>
      <w:r>
        <w:rPr>
          <w:spacing w:val="-1"/>
        </w:rPr>
        <w:t>mg/ml,</w:t>
      </w:r>
      <w:r>
        <w:rPr>
          <w:spacing w:val="-3"/>
        </w:rPr>
        <w:t xml:space="preserve"> </w:t>
      </w:r>
      <w:r>
        <w:rPr>
          <w:spacing w:val="-1"/>
        </w:rPr>
        <w:t>collirio,</w:t>
      </w:r>
      <w:r>
        <w:rPr>
          <w:spacing w:val="-4"/>
        </w:rPr>
        <w:t xml:space="preserve"> </w:t>
      </w:r>
      <w:r>
        <w:rPr>
          <w:spacing w:val="-1"/>
        </w:rPr>
        <w:t>soluzione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contenitori</w:t>
      </w:r>
      <w:r>
        <w:rPr>
          <w:spacing w:val="-4"/>
        </w:rPr>
        <w:t xml:space="preserve"> </w:t>
      </w:r>
      <w:r>
        <w:rPr>
          <w:spacing w:val="-1"/>
        </w:rPr>
        <w:t>monodose</w:t>
      </w:r>
      <w:r>
        <w:rPr>
          <w:rFonts w:cstheme="minorHAnsi"/>
          <w:snapToGrid w:val="0"/>
          <w:sz w:val="24"/>
          <w:szCs w:val="24"/>
        </w:rPr>
        <w:t>)</w:t>
      </w:r>
    </w:p>
    <w:p w14:paraId="55A7712D" w14:textId="77777777" w:rsidR="0069556D" w:rsidRDefault="006955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3ADA531" w14:textId="77777777" w:rsidR="0069556D" w:rsidRDefault="0069556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7A6F41D" w14:textId="77777777" w:rsidR="0069556D" w:rsidRDefault="00C96C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I.B.N. Savio S.r.l. </w:t>
      </w:r>
    </w:p>
    <w:p w14:paraId="2AEFAF90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82EF58A" w14:textId="77777777" w:rsidR="0069556D" w:rsidRDefault="00C96C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Numero di AIC: </w:t>
      </w:r>
      <w:r>
        <w:rPr>
          <w:rFonts w:cstheme="minorHAnsi"/>
          <w:b/>
          <w:sz w:val="24"/>
          <w:szCs w:val="24"/>
          <w:shd w:val="clear" w:color="auto" w:fill="FFFFFF"/>
        </w:rPr>
        <w:t>050682</w:t>
      </w:r>
    </w:p>
    <w:p w14:paraId="4C8E7AE3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110D2272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FEF29EF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5288A58" w14:textId="77777777" w:rsidR="0069556D" w:rsidRDefault="00C96C9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0F50279D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10C7D1E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DECADRON OFTALMICO.</w:t>
      </w:r>
    </w:p>
    <w:p w14:paraId="27289B87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In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esso viene spiegato come DECADRON OFTALMICO è stato valutato dall’AIFA e quali sono le sue condizioni di impiego. Il documento non intende fornire consigli pratici su come utilizzare DECADRON OFTALMICO.</w:t>
      </w:r>
    </w:p>
    <w:p w14:paraId="5BE34349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i pazienti devono consultare il foglio illustrativo o contattare il loro medico o il farmacista. </w:t>
      </w:r>
    </w:p>
    <w:p w14:paraId="38993F08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6A13E4E1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84076D0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DECADRON OFTALMICO 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7C1AD2B0" w14:textId="77777777" w:rsidR="0069556D" w:rsidRDefault="00C96C9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è un medicinale contenente il principio attivo </w:t>
      </w:r>
      <w:proofErr w:type="spellStart"/>
      <w:r>
        <w:rPr>
          <w:rFonts w:cstheme="minorHAnsi"/>
          <w:spacing w:val="-1"/>
          <w:sz w:val="24"/>
          <w:szCs w:val="24"/>
        </w:rPr>
        <w:t>desametasone</w:t>
      </w:r>
      <w:proofErr w:type="spellEnd"/>
      <w:r>
        <w:rPr>
          <w:rFonts w:cstheme="minorHAnsi"/>
          <w:spacing w:val="-3"/>
          <w:sz w:val="24"/>
          <w:szCs w:val="24"/>
        </w:rPr>
        <w:t xml:space="preserve"> sodio </w:t>
      </w:r>
      <w:r>
        <w:rPr>
          <w:rFonts w:cstheme="minorHAnsi"/>
          <w:spacing w:val="-1"/>
          <w:sz w:val="24"/>
          <w:szCs w:val="24"/>
        </w:rPr>
        <w:t>fosfato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ed è disponibile come </w:t>
      </w:r>
      <w:r>
        <w:rPr>
          <w:spacing w:val="-1"/>
          <w:sz w:val="24"/>
          <w:szCs w:val="24"/>
        </w:rPr>
        <w:t>collirio,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soluzione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contenitor</w:t>
      </w:r>
      <w:r w:rsidR="00FC587E">
        <w:rPr>
          <w:spacing w:val="-1"/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monodose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contenente il principio attivo alla concentrazione di 1 mg/ml</w:t>
      </w:r>
      <w:r>
        <w:rPr>
          <w:rFonts w:eastAsia="Calibri" w:cstheme="minorHAnsi"/>
          <w:i/>
          <w:color w:val="000000"/>
          <w:sz w:val="24"/>
          <w:szCs w:val="24"/>
          <w:lang w:eastAsia="it-IT"/>
        </w:rPr>
        <w:t>.</w:t>
      </w:r>
    </w:p>
    <w:p w14:paraId="2C11B4EE" w14:textId="77777777" w:rsidR="0069556D" w:rsidRDefault="0069556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3E56E634" w14:textId="77777777" w:rsidR="0069556D" w:rsidRDefault="00C96C9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u w:val="single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è </w:t>
      </w:r>
      <w:r w:rsidR="00FC587E">
        <w:rPr>
          <w:rFonts w:eastAsia="Calibri" w:cstheme="minorHAnsi"/>
          <w:color w:val="000000"/>
          <w:sz w:val="24"/>
          <w:szCs w:val="24"/>
          <w:lang w:eastAsia="it-IT"/>
        </w:rPr>
        <w:t>un “medicinale generico ibrido”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</w:p>
    <w:p w14:paraId="26CA2744" w14:textId="77777777" w:rsidR="0069556D" w:rsidRDefault="00C96C9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Esso conti</w:t>
      </w:r>
      <w:r w:rsidR="00FC587E">
        <w:rPr>
          <w:rFonts w:eastAsia="Calibri" w:cstheme="minorHAnsi"/>
          <w:color w:val="000000"/>
          <w:sz w:val="24"/>
          <w:szCs w:val="24"/>
          <w:lang w:eastAsia="it-IT"/>
        </w:rPr>
        <w:t xml:space="preserve">ene lo stesso principio attivo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del riferimento DEXAMONO.</w:t>
      </w:r>
    </w:p>
    <w:p w14:paraId="34513565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A7A276E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i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eastAsia="Calibri" w:cstheme="minorHAnsi"/>
          <w:sz w:val="24"/>
          <w:szCs w:val="24"/>
          <w:lang w:eastAsia="it-IT"/>
        </w:rPr>
        <w:t xml:space="preserve">si usa per il </w:t>
      </w:r>
      <w:r>
        <w:rPr>
          <w:spacing w:val="-2"/>
          <w:sz w:val="24"/>
          <w:szCs w:val="24"/>
        </w:rPr>
        <w:t>trattamento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di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stati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infiammatori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del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segmento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anteriore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dell’occhio,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causati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infezione</w:t>
      </w:r>
    </w:p>
    <w:p w14:paraId="2B47623B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6C903EE8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74CA4370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lastRenderedPageBreak/>
        <w:t xml:space="preserve">2) COME </w:t>
      </w:r>
      <w:proofErr w:type="gramStart"/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E’</w:t>
      </w:r>
      <w:proofErr w:type="gramEnd"/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&lt;DECADRON OFTALMICO&gt;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0E8A14F4" w14:textId="77777777" w:rsidR="0069556D" w:rsidRDefault="00C96C90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DECADRON OFTALMICO può essere ottenuto solo su prescrizione da parte del medico (ricetta ripetibile).</w:t>
      </w:r>
    </w:p>
    <w:p w14:paraId="62529274" w14:textId="77777777" w:rsidR="0069556D" w:rsidRDefault="00C96C9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spacing w:val="-1"/>
          <w:sz w:val="24"/>
          <w:szCs w:val="24"/>
        </w:rPr>
        <w:t>La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posologia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abituale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è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una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goccia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volte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al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giorno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nell’occhio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interessato.</w:t>
      </w:r>
    </w:p>
    <w:p w14:paraId="14C966BA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>
        <w:rPr>
          <w:rFonts w:eastAsia="Calibri" w:cstheme="minorHAnsi"/>
          <w:iCs/>
          <w:sz w:val="24"/>
          <w:szCs w:val="24"/>
        </w:rPr>
        <w:t>Questo medicinale non è raccomandato nella popolazione pediatrica in quanto non sono disponibili dati sull’uso in questa fascia di età.</w:t>
      </w:r>
    </w:p>
    <w:p w14:paraId="0D76A758" w14:textId="77777777" w:rsidR="0069556D" w:rsidRDefault="00C96C90">
      <w:pPr>
        <w:pStyle w:val="Corpotesto"/>
        <w:spacing w:before="119"/>
        <w:ind w:left="0" w:right="115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La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soluzione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di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un</w:t>
      </w:r>
      <w:r>
        <w:rPr>
          <w:rFonts w:asciiTheme="minorHAnsi" w:hAnsiTheme="minorHAnsi" w:cstheme="minorHAnsi"/>
          <w:spacing w:val="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singolo</w:t>
      </w:r>
      <w:r>
        <w:rPr>
          <w:rFonts w:asciiTheme="minorHAnsi" w:hAnsiTheme="minorHAnsi" w:cstheme="minorHAnsi"/>
          <w:spacing w:val="4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contenitore</w:t>
      </w:r>
      <w:r>
        <w:rPr>
          <w:rFonts w:asciiTheme="minorHAnsi" w:hAnsiTheme="minorHAnsi" w:cstheme="minorHAnsi"/>
          <w:spacing w:val="7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monodose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deve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essere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usata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immediatamente</w:t>
      </w:r>
      <w:r>
        <w:rPr>
          <w:rFonts w:asciiTheme="minorHAnsi" w:hAnsiTheme="minorHAnsi" w:cstheme="minorHAnsi"/>
          <w:spacing w:val="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dopo</w:t>
      </w:r>
      <w:r>
        <w:rPr>
          <w:rFonts w:asciiTheme="minorHAnsi" w:hAnsiTheme="minorHAnsi" w:cstheme="minorHAnsi"/>
          <w:spacing w:val="4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l’apertura</w:t>
      </w:r>
      <w:r>
        <w:rPr>
          <w:rFonts w:asciiTheme="minorHAnsi" w:hAnsiTheme="minorHAnsi" w:cstheme="minorHAnsi"/>
          <w:spacing w:val="61"/>
          <w:w w:val="9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per</w:t>
      </w:r>
      <w:r>
        <w:rPr>
          <w:rFonts w:asciiTheme="minorHAnsi" w:hAnsiTheme="minorHAnsi" w:cstheme="minorHAnsi"/>
          <w:spacing w:val="5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la</w:t>
      </w:r>
      <w:r>
        <w:rPr>
          <w:rFonts w:asciiTheme="minorHAnsi" w:hAnsiTheme="minorHAnsi" w:cstheme="minorHAnsi"/>
          <w:spacing w:val="5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somministrazione</w:t>
      </w:r>
      <w:r>
        <w:rPr>
          <w:rFonts w:asciiTheme="minorHAnsi" w:hAnsiTheme="minorHAnsi" w:cstheme="minorHAnsi"/>
          <w:spacing w:val="5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nell’occhio(i)</w:t>
      </w:r>
      <w:r>
        <w:rPr>
          <w:rFonts w:asciiTheme="minorHAnsi" w:hAnsiTheme="minorHAnsi" w:cstheme="minorHAnsi"/>
          <w:spacing w:val="53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2"/>
          <w:sz w:val="24"/>
          <w:szCs w:val="24"/>
          <w:lang w:val="it-IT"/>
        </w:rPr>
        <w:t>affetto(i).</w:t>
      </w:r>
      <w:r>
        <w:rPr>
          <w:rFonts w:asciiTheme="minorHAnsi" w:hAnsiTheme="minorHAnsi" w:cstheme="minorHAnsi"/>
          <w:spacing w:val="54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Da</w:t>
      </w:r>
      <w:r>
        <w:rPr>
          <w:rFonts w:asciiTheme="minorHAnsi" w:hAnsiTheme="minorHAnsi" w:cstheme="minorHAnsi"/>
          <w:spacing w:val="5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utilizzare</w:t>
      </w:r>
      <w:r>
        <w:rPr>
          <w:rFonts w:asciiTheme="minorHAnsi" w:hAnsiTheme="minorHAnsi" w:cstheme="minorHAnsi"/>
          <w:spacing w:val="5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solo</w:t>
      </w:r>
      <w:r>
        <w:rPr>
          <w:rFonts w:asciiTheme="minorHAnsi" w:hAnsiTheme="minorHAnsi" w:cstheme="minorHAnsi"/>
          <w:spacing w:val="54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per</w:t>
      </w:r>
      <w:r>
        <w:rPr>
          <w:rFonts w:asciiTheme="minorHAnsi" w:hAnsiTheme="minorHAnsi" w:cstheme="minorHAnsi"/>
          <w:spacing w:val="50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una</w:t>
      </w:r>
      <w:r>
        <w:rPr>
          <w:rFonts w:asciiTheme="minorHAnsi" w:hAnsiTheme="minorHAnsi" w:cstheme="minorHAnsi"/>
          <w:spacing w:val="5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singola</w:t>
      </w:r>
      <w:r>
        <w:rPr>
          <w:rFonts w:asciiTheme="minorHAnsi" w:hAnsiTheme="minorHAnsi" w:cstheme="minorHAnsi"/>
          <w:spacing w:val="77"/>
          <w:w w:val="9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somministrazione:</w:t>
      </w:r>
      <w:r>
        <w:rPr>
          <w:rFonts w:asciiTheme="minorHAnsi" w:hAnsiTheme="minorHAnsi" w:cstheme="minorHAnsi"/>
          <w:spacing w:val="4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poiché</w:t>
      </w:r>
      <w:r>
        <w:rPr>
          <w:rFonts w:asciiTheme="minorHAnsi" w:hAnsiTheme="minorHAnsi" w:cstheme="minorHAnsi"/>
          <w:spacing w:val="4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la</w:t>
      </w:r>
      <w:r>
        <w:rPr>
          <w:rFonts w:asciiTheme="minorHAnsi" w:hAnsiTheme="minorHAnsi" w:cstheme="minorHAnsi"/>
          <w:spacing w:val="47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sterilità</w:t>
      </w:r>
      <w:r>
        <w:rPr>
          <w:rFonts w:asciiTheme="minorHAnsi" w:hAnsiTheme="minorHAnsi" w:cstheme="minorHAnsi"/>
          <w:spacing w:val="4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non</w:t>
      </w:r>
      <w:r>
        <w:rPr>
          <w:rFonts w:asciiTheme="minorHAnsi" w:hAnsiTheme="minorHAnsi" w:cstheme="minorHAnsi"/>
          <w:spacing w:val="46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può</w:t>
      </w:r>
      <w:r>
        <w:rPr>
          <w:rFonts w:asciiTheme="minorHAnsi" w:hAnsiTheme="minorHAnsi" w:cstheme="minorHAnsi"/>
          <w:spacing w:val="46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essere</w:t>
      </w:r>
      <w:r>
        <w:rPr>
          <w:rFonts w:asciiTheme="minorHAnsi" w:hAnsiTheme="minorHAnsi" w:cstheme="minorHAnsi"/>
          <w:spacing w:val="4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mantenuta</w:t>
      </w:r>
      <w:r>
        <w:rPr>
          <w:rFonts w:asciiTheme="minorHAnsi" w:hAnsiTheme="minorHAnsi" w:cstheme="minorHAnsi"/>
          <w:spacing w:val="4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dopo</w:t>
      </w:r>
      <w:r>
        <w:rPr>
          <w:rFonts w:asciiTheme="minorHAnsi" w:hAnsiTheme="minorHAnsi" w:cstheme="minorHAnsi"/>
          <w:spacing w:val="46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che</w:t>
      </w:r>
      <w:r>
        <w:rPr>
          <w:rFonts w:asciiTheme="minorHAnsi" w:hAnsiTheme="minorHAnsi" w:cstheme="minorHAnsi"/>
          <w:spacing w:val="47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il</w:t>
      </w:r>
      <w:r>
        <w:rPr>
          <w:rFonts w:asciiTheme="minorHAnsi" w:hAnsiTheme="minorHAnsi" w:cstheme="minorHAnsi"/>
          <w:spacing w:val="4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singolo</w:t>
      </w:r>
      <w:r>
        <w:rPr>
          <w:rFonts w:asciiTheme="minorHAnsi" w:hAnsiTheme="minorHAnsi" w:cstheme="minorHAnsi"/>
          <w:spacing w:val="4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contenitore</w:t>
      </w:r>
      <w:r>
        <w:rPr>
          <w:rFonts w:asciiTheme="minorHAnsi" w:hAnsiTheme="minorHAnsi" w:cstheme="minorHAnsi"/>
          <w:spacing w:val="53"/>
          <w:w w:val="9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monodose</w:t>
      </w:r>
      <w:r>
        <w:rPr>
          <w:rFonts w:asciiTheme="minorHAnsi" w:hAnsiTheme="minorHAnsi" w:cstheme="minorHAnsi"/>
          <w:spacing w:val="2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è</w:t>
      </w:r>
      <w:r>
        <w:rPr>
          <w:rFonts w:asciiTheme="minorHAnsi" w:hAnsiTheme="minorHAnsi" w:cstheme="minorHAnsi"/>
          <w:spacing w:val="30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stato</w:t>
      </w:r>
      <w:r>
        <w:rPr>
          <w:rFonts w:asciiTheme="minorHAnsi" w:hAnsiTheme="minorHAnsi" w:cstheme="minorHAnsi"/>
          <w:spacing w:val="34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aperto,</w:t>
      </w:r>
      <w:r>
        <w:rPr>
          <w:rFonts w:asciiTheme="minorHAnsi" w:hAnsiTheme="minorHAnsi" w:cstheme="minorHAnsi"/>
          <w:spacing w:val="33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la</w:t>
      </w:r>
      <w:r>
        <w:rPr>
          <w:rFonts w:asciiTheme="minorHAnsi" w:hAnsiTheme="minorHAnsi" w:cstheme="minorHAnsi"/>
          <w:spacing w:val="30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soluzione</w:t>
      </w:r>
      <w:r>
        <w:rPr>
          <w:rFonts w:asciiTheme="minorHAnsi" w:hAnsiTheme="minorHAnsi" w:cstheme="minorHAnsi"/>
          <w:spacing w:val="2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non</w:t>
      </w:r>
      <w:r>
        <w:rPr>
          <w:rFonts w:asciiTheme="minorHAnsi" w:hAnsiTheme="minorHAnsi" w:cstheme="minorHAnsi"/>
          <w:spacing w:val="3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utilizzata</w:t>
      </w:r>
      <w:r>
        <w:rPr>
          <w:rFonts w:asciiTheme="minorHAnsi" w:hAnsiTheme="minorHAnsi" w:cstheme="minorHAnsi"/>
          <w:spacing w:val="3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deve</w:t>
      </w:r>
      <w:r>
        <w:rPr>
          <w:rFonts w:asciiTheme="minorHAnsi" w:hAnsiTheme="minorHAnsi" w:cstheme="minorHAnsi"/>
          <w:spacing w:val="3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essere</w:t>
      </w:r>
      <w:r>
        <w:rPr>
          <w:rFonts w:asciiTheme="minorHAnsi" w:hAnsiTheme="minorHAnsi" w:cstheme="minorHAnsi"/>
          <w:spacing w:val="3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immediatamente</w:t>
      </w:r>
      <w:r>
        <w:rPr>
          <w:rFonts w:asciiTheme="minorHAnsi" w:hAnsiTheme="minorHAnsi" w:cstheme="minorHAnsi"/>
          <w:spacing w:val="3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eliminata</w:t>
      </w:r>
      <w:r>
        <w:rPr>
          <w:rFonts w:asciiTheme="minorHAnsi" w:hAnsiTheme="minorHAnsi" w:cstheme="minorHAnsi"/>
          <w:spacing w:val="3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dopo</w:t>
      </w:r>
      <w:r>
        <w:rPr>
          <w:rFonts w:asciiTheme="minorHAnsi" w:hAnsiTheme="minorHAnsi" w:cstheme="minorHAnsi"/>
          <w:spacing w:val="4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somministrazione.</w:t>
      </w:r>
    </w:p>
    <w:p w14:paraId="1BFE902C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0FED9A1D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93E11DE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&lt;DECADRON OFTALMICO&gt;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4D40487D" w14:textId="77777777" w:rsidR="0069556D" w:rsidRPr="00A57AA4" w:rsidRDefault="00C96C90">
      <w:pPr>
        <w:pStyle w:val="Corpotesto"/>
        <w:ind w:left="0" w:right="117"/>
        <w:jc w:val="both"/>
        <w:rPr>
          <w:rFonts w:asciiTheme="minorHAnsi" w:eastAsia="DejaVuSans" w:hAnsiTheme="minorHAnsi" w:cstheme="minorHAnsi"/>
          <w:sz w:val="24"/>
          <w:szCs w:val="24"/>
          <w:lang w:val="it-IT"/>
        </w:rPr>
      </w:pPr>
      <w:r w:rsidRPr="00A57AA4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>DECADRON OFTALMICO</w:t>
      </w:r>
      <w:r w:rsidRPr="00A57AA4">
        <w:rPr>
          <w:rFonts w:asciiTheme="minorHAnsi" w:eastAsia="Calibri" w:hAnsiTheme="minorHAnsi" w:cstheme="minorHAnsi"/>
          <w:bCs/>
          <w:color w:val="000000"/>
          <w:sz w:val="24"/>
          <w:szCs w:val="24"/>
          <w:lang w:val="it-IT" w:eastAsia="it-IT"/>
        </w:rPr>
        <w:t xml:space="preserve">, il cui codice ATC è </w:t>
      </w:r>
      <w:r w:rsidRPr="00A57AA4">
        <w:rPr>
          <w:rFonts w:asciiTheme="minorHAnsi" w:hAnsiTheme="minorHAnsi" w:cstheme="minorHAnsi"/>
          <w:spacing w:val="-1"/>
          <w:sz w:val="24"/>
          <w:szCs w:val="24"/>
          <w:lang w:val="it-IT"/>
        </w:rPr>
        <w:t>S01BA01</w:t>
      </w:r>
      <w:r w:rsidRPr="00A57AA4">
        <w:rPr>
          <w:rFonts w:asciiTheme="minorHAnsi" w:eastAsia="DejaVuSans" w:hAnsiTheme="minorHAnsi" w:cstheme="minorHAnsi"/>
          <w:sz w:val="24"/>
          <w:szCs w:val="24"/>
          <w:lang w:val="it-IT"/>
        </w:rPr>
        <w:t xml:space="preserve"> </w:t>
      </w:r>
      <w:r w:rsidRPr="00A57AA4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 xml:space="preserve">contiene il principio attivo </w:t>
      </w:r>
      <w:proofErr w:type="spellStart"/>
      <w:r w:rsidRPr="00A57AA4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>desametasone</w:t>
      </w:r>
      <w:proofErr w:type="spellEnd"/>
      <w:r w:rsidRPr="00A57AA4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 xml:space="preserve"> fosfato (come </w:t>
      </w:r>
      <w:proofErr w:type="spellStart"/>
      <w:r w:rsidRPr="00A57AA4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>desametasone</w:t>
      </w:r>
      <w:proofErr w:type="spellEnd"/>
      <w:r w:rsidRPr="00A57AA4">
        <w:rPr>
          <w:rFonts w:asciiTheme="minorHAnsi" w:eastAsia="Calibri" w:hAnsiTheme="minorHAnsi" w:cstheme="minorHAnsi"/>
          <w:color w:val="000000"/>
          <w:sz w:val="24"/>
          <w:szCs w:val="24"/>
          <w:lang w:val="it-IT" w:eastAsia="it-IT"/>
        </w:rPr>
        <w:t xml:space="preserve"> sodio fosfato).</w:t>
      </w:r>
    </w:p>
    <w:p w14:paraId="3629D142" w14:textId="77777777" w:rsidR="0069556D" w:rsidRDefault="00C96C90">
      <w:pPr>
        <w:pStyle w:val="Corpotesto"/>
        <w:ind w:left="0" w:right="117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A57AA4">
        <w:rPr>
          <w:rFonts w:asciiTheme="minorHAnsi" w:eastAsia="DejaVuSans" w:hAnsiTheme="minorHAnsi" w:cstheme="minorHAnsi"/>
          <w:sz w:val="24"/>
          <w:szCs w:val="24"/>
          <w:lang w:val="it-IT"/>
        </w:rPr>
        <w:t xml:space="preserve">Il </w:t>
      </w:r>
      <w:proofErr w:type="spellStart"/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desametasone</w:t>
      </w:r>
      <w:proofErr w:type="spellEnd"/>
      <w:r>
        <w:rPr>
          <w:rFonts w:asciiTheme="minorHAnsi" w:hAnsiTheme="minorHAnsi" w:cstheme="minorHAnsi"/>
          <w:spacing w:val="33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sodio</w:t>
      </w:r>
      <w:r>
        <w:rPr>
          <w:rFonts w:asciiTheme="minorHAnsi" w:hAnsiTheme="minorHAnsi" w:cstheme="minorHAnsi"/>
          <w:spacing w:val="3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fosfato</w:t>
      </w:r>
      <w:r>
        <w:rPr>
          <w:rFonts w:asciiTheme="minorHAnsi" w:hAnsiTheme="minorHAnsi" w:cstheme="minorHAnsi"/>
          <w:spacing w:val="34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è</w:t>
      </w:r>
      <w:r>
        <w:rPr>
          <w:rFonts w:asciiTheme="minorHAnsi" w:hAnsiTheme="minorHAnsi" w:cstheme="minorHAnsi"/>
          <w:spacing w:val="3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un</w:t>
      </w:r>
      <w:r>
        <w:rPr>
          <w:rFonts w:asciiTheme="minorHAnsi" w:hAnsiTheme="minorHAnsi" w:cstheme="minorHAnsi"/>
          <w:spacing w:val="4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corticosteroide</w:t>
      </w:r>
      <w:r>
        <w:rPr>
          <w:rFonts w:asciiTheme="minorHAnsi" w:hAnsiTheme="minorHAnsi" w:cstheme="minorHAnsi"/>
          <w:spacing w:val="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di</w:t>
      </w:r>
      <w:r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sintesi</w:t>
      </w:r>
      <w:r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con</w:t>
      </w:r>
      <w:r>
        <w:rPr>
          <w:rFonts w:asciiTheme="minorHAnsi" w:hAnsiTheme="minorHAnsi" w:cstheme="minorHAnsi"/>
          <w:spacing w:val="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un’attività</w:t>
      </w:r>
      <w:r>
        <w:rPr>
          <w:rFonts w:asciiTheme="minorHAnsi" w:hAnsiTheme="minorHAnsi" w:cstheme="minorHAnsi"/>
          <w:spacing w:val="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antinfiammatoria</w:t>
      </w:r>
      <w:r>
        <w:rPr>
          <w:rFonts w:asciiTheme="minorHAnsi" w:hAnsiTheme="minorHAnsi" w:cstheme="minorHAnsi"/>
          <w:spacing w:val="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ed</w:t>
      </w:r>
      <w:r>
        <w:rPr>
          <w:rFonts w:asciiTheme="minorHAnsi" w:hAnsiTheme="minorHAnsi" w:cstheme="minorHAnsi"/>
          <w:spacing w:val="10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antiallergica.</w:t>
      </w:r>
      <w:r>
        <w:rPr>
          <w:rFonts w:asciiTheme="minorHAnsi" w:hAnsiTheme="minorHAnsi" w:cstheme="minorHAnsi"/>
          <w:spacing w:val="7"/>
          <w:sz w:val="24"/>
          <w:szCs w:val="24"/>
          <w:lang w:val="it-IT"/>
        </w:rPr>
        <w:t xml:space="preserve"> </w:t>
      </w:r>
    </w:p>
    <w:p w14:paraId="7D4D8F63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</w:pPr>
    </w:p>
    <w:p w14:paraId="2382D4EF" w14:textId="77777777" w:rsidR="0069556D" w:rsidRPr="00FC587E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&lt;DECADRON OFTALMICO&gt;</w:t>
      </w: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6D2F93FD" w14:textId="77777777" w:rsidR="0069556D" w:rsidRDefault="00C96C9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DECADRON OFTALMICO è un “medicinale ibrido” ed è considerato terapeuticamente equivalente al medicinale di riferimento DEXAMONO, quindi con lo stesso rapporto rischio/beneficio.</w:t>
      </w:r>
    </w:p>
    <w:p w14:paraId="554D2F78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D22F16D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094AC7B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&lt;DECADRON OFTALMICO&gt;</w:t>
      </w:r>
      <w:r>
        <w:rPr>
          <w:rFonts w:eastAsia="Calibri" w:cstheme="minorHAnsi"/>
          <w:b/>
          <w:sz w:val="24"/>
          <w:szCs w:val="24"/>
          <w:lang w:eastAsia="it-IT"/>
        </w:rPr>
        <w:t>?</w:t>
      </w:r>
      <w:r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32A9A1E8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DECADRON OFTALMICO</w:t>
      </w:r>
      <w:r>
        <w:rPr>
          <w:rFonts w:cstheme="minorHAnsi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  <w:lang w:eastAsia="it-IT"/>
        </w:rPr>
        <w:t xml:space="preserve">è un medicinale ibrido ed è </w:t>
      </w:r>
      <w:proofErr w:type="spellStart"/>
      <w:r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14:paraId="30B5161A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2E1DAE9A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&lt;DECADRON OFTALMICO&gt; </w:t>
      </w:r>
      <w:proofErr w:type="gramStart"/>
      <w:r>
        <w:rPr>
          <w:rFonts w:eastAsia="Calibri" w:cstheme="minorHAnsi"/>
          <w:b/>
          <w:bCs/>
          <w:sz w:val="24"/>
          <w:szCs w:val="24"/>
          <w:lang w:eastAsia="it-IT"/>
        </w:rPr>
        <w:t>E’</w:t>
      </w:r>
      <w:proofErr w:type="gramEnd"/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14:paraId="43C0048A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A seguito dell’istruttoria condotta dall’AIFA, conformemente ai requisiti della normativa vigente, come nel caso del medicinale di riferimento DEXAMONO, i benefici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</w:t>
      </w:r>
      <w:proofErr w:type="gramStart"/>
      <w:r>
        <w:rPr>
          <w:rFonts w:eastAsia="Calibri" w:cstheme="minorHAnsi"/>
          <w:color w:val="000000"/>
          <w:sz w:val="24"/>
          <w:szCs w:val="24"/>
          <w:lang w:eastAsia="it-IT"/>
        </w:rPr>
        <w:t>OFTALMICO</w:t>
      </w:r>
      <w:r>
        <w:rPr>
          <w:rFonts w:cstheme="minorHAnsi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  <w:lang w:eastAsia="it-IT"/>
        </w:rPr>
        <w:t xml:space="preserve"> sono</w:t>
      </w:r>
      <w:proofErr w:type="gramEnd"/>
      <w:r>
        <w:rPr>
          <w:rFonts w:eastAsia="Calibri" w:cstheme="minorHAnsi"/>
          <w:sz w:val="24"/>
          <w:szCs w:val="24"/>
          <w:lang w:eastAsia="it-IT"/>
        </w:rPr>
        <w:t xml:space="preserve"> superiori ai rischi individuati.</w:t>
      </w:r>
      <w:r w:rsidR="00D708EE">
        <w:rPr>
          <w:rFonts w:eastAsia="Calibri" w:cstheme="minorHAnsi"/>
          <w:sz w:val="24"/>
          <w:szCs w:val="24"/>
          <w:lang w:eastAsia="it-IT"/>
        </w:rPr>
        <w:t xml:space="preserve"> AIFA ha inoltre definito</w:t>
      </w:r>
      <w:r>
        <w:rPr>
          <w:rFonts w:eastAsia="Calibri" w:cstheme="minorHAnsi"/>
          <w:sz w:val="24"/>
          <w:szCs w:val="24"/>
          <w:lang w:eastAsia="it-IT"/>
        </w:rPr>
        <w:t xml:space="preserve"> le modalità di prescrizione di cui al punto 2) di questo Riassunto e la classe di rimborsabilità del medicinale (C).</w:t>
      </w:r>
    </w:p>
    <w:p w14:paraId="387AFD9F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61608E48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DECADRON OFTALMICO</w:t>
      </w: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03F51F9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DECADRON OFTALMICO</w:t>
      </w:r>
      <w:r>
        <w:rPr>
          <w:rFonts w:eastAsia="Calibri" w:cstheme="minorHAnsi"/>
          <w:sz w:val="24"/>
          <w:szCs w:val="24"/>
          <w:lang w:eastAsia="it-IT"/>
        </w:rPr>
        <w:t>.</w:t>
      </w:r>
    </w:p>
    <w:p w14:paraId="283893ED" w14:textId="77777777" w:rsidR="00FC587E" w:rsidRDefault="00FC58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D8FB61A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>
        <w:rPr>
          <w:rFonts w:eastAsia="Calibri" w:cstheme="minorHAnsi"/>
          <w:b/>
          <w:color w:val="000000"/>
          <w:sz w:val="24"/>
          <w:szCs w:val="24"/>
          <w:lang w:eastAsia="it-IT"/>
        </w:rPr>
        <w:t>DECADRON OFTALMICO</w:t>
      </w:r>
    </w:p>
    <w:p w14:paraId="2D49D678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>
        <w:rPr>
          <w:rFonts w:eastAsia="Calibri" w:cstheme="minorHAnsi"/>
          <w:bCs/>
          <w:iCs/>
          <w:sz w:val="24"/>
          <w:szCs w:val="24"/>
          <w:lang w:eastAsia="it-IT"/>
        </w:rPr>
        <w:t xml:space="preserve">Il 04 febbraio 2025 l’AIFA ha rilasciato l’autorizzazione all’immissione in commercio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DECADRON OFTALMICO</w:t>
      </w:r>
      <w:r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04B576F7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0A18C24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108A1394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eastAsia="Calibri" w:cstheme="minorHAnsi"/>
          <w:sz w:val="24"/>
          <w:szCs w:val="24"/>
          <w:lang w:eastAsia="it-IT"/>
        </w:rPr>
        <w:t>si può leggere il foglio illustrativo (</w:t>
      </w:r>
      <w:hyperlink r:id="rId10" w:tgtFrame="_blank" w:tooltip="https://medicinali.aifa.gov.it" w:history="1">
        <w:r w:rsidR="00D708EE">
          <w:rPr>
            <w:rStyle w:val="Collegamentoipertestuale"/>
            <w:rFonts w:ascii="Arial" w:hAnsi="Arial" w:cs="Arial"/>
            <w:color w:val="467886"/>
            <w:bdr w:val="none" w:sz="0" w:space="0" w:color="auto" w:frame="1"/>
            <w:shd w:val="clear" w:color="auto" w:fill="FFFFFF"/>
          </w:rPr>
          <w:t>https://medicinali.aifa.gov.it</w:t>
        </w:r>
      </w:hyperlink>
      <w:r>
        <w:rPr>
          <w:rFonts w:eastAsia="Calibri" w:cstheme="minorHAnsi"/>
          <w:sz w:val="24"/>
          <w:szCs w:val="24"/>
          <w:lang w:eastAsia="it-IT"/>
        </w:rPr>
        <w:t xml:space="preserve">) o contattare il medico o il farmacista. </w:t>
      </w:r>
    </w:p>
    <w:p w14:paraId="1C1DC7B8" w14:textId="77777777" w:rsidR="0069556D" w:rsidRDefault="0069556D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3D83A51A" w14:textId="77777777" w:rsidR="0069556D" w:rsidRDefault="00C96C90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proofErr w:type="gramStart"/>
      <w:r>
        <w:rPr>
          <w:rFonts w:eastAsia="Calibri" w:cstheme="minorHAnsi"/>
          <w:sz w:val="24"/>
          <w:szCs w:val="24"/>
          <w:lang w:eastAsia="it-IT"/>
        </w:rPr>
        <w:t xml:space="preserve">data  </w:t>
      </w:r>
      <w:r w:rsidR="00FC587E" w:rsidRPr="00304C2F">
        <w:rPr>
          <w:rFonts w:eastAsia="Calibri" w:cstheme="minorHAnsi"/>
          <w:sz w:val="24"/>
          <w:szCs w:val="24"/>
          <w:lang w:eastAsia="it-IT"/>
        </w:rPr>
        <w:t>24</w:t>
      </w:r>
      <w:proofErr w:type="gramEnd"/>
      <w:r w:rsidRPr="00304C2F">
        <w:rPr>
          <w:rFonts w:eastAsia="Calibri" w:cstheme="minorHAnsi"/>
          <w:sz w:val="24"/>
          <w:szCs w:val="24"/>
          <w:lang w:eastAsia="it-IT"/>
        </w:rPr>
        <w:t>/06/2025.</w:t>
      </w:r>
    </w:p>
    <w:p w14:paraId="7E61A651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366365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88FD7CE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156E9EF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E59361D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7DCA87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7CF8EA2" w14:textId="77777777" w:rsidR="0069556D" w:rsidRDefault="0069556D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09FC4C6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C4CDDBC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E34E3C" w14:textId="77777777" w:rsidR="0069556D" w:rsidRDefault="00C96C9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0A3D44F1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8A8FD0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DBC1C98" w14:textId="77777777" w:rsidR="0069556D" w:rsidRDefault="00C96C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RELAZIONE PUBBLICA DI VALUTAZIONE</w:t>
      </w:r>
    </w:p>
    <w:p w14:paraId="74A1BAC6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8729AC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B56B37C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830433D" w14:textId="77777777" w:rsidR="0069556D" w:rsidRDefault="0069556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E902E90" w14:textId="77777777" w:rsidR="0069556D" w:rsidRDefault="00C96C9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INDICE</w:t>
      </w:r>
    </w:p>
    <w:p w14:paraId="4C571504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CE17F7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7A2C94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E0D1F67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INTRODUZIONE</w:t>
      </w:r>
    </w:p>
    <w:p w14:paraId="087A9301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664615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DI QUALITA’</w:t>
      </w:r>
    </w:p>
    <w:p w14:paraId="2B9B80BA" w14:textId="77777777" w:rsidR="0069556D" w:rsidRDefault="0069556D">
      <w:pPr>
        <w:pStyle w:val="Paragrafoelenco"/>
        <w:rPr>
          <w:rFonts w:cstheme="minorHAnsi"/>
          <w:b/>
          <w:sz w:val="24"/>
          <w:szCs w:val="24"/>
        </w:rPr>
      </w:pPr>
    </w:p>
    <w:p w14:paraId="07A62508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NON CLINICI</w:t>
      </w:r>
    </w:p>
    <w:p w14:paraId="0BE765FF" w14:textId="77777777" w:rsidR="0069556D" w:rsidRDefault="0069556D">
      <w:pPr>
        <w:pStyle w:val="Paragrafoelenco"/>
        <w:rPr>
          <w:rFonts w:cstheme="minorHAnsi"/>
          <w:b/>
          <w:sz w:val="24"/>
          <w:szCs w:val="24"/>
        </w:rPr>
      </w:pPr>
    </w:p>
    <w:p w14:paraId="4740A30E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CLINICI</w:t>
      </w:r>
    </w:p>
    <w:p w14:paraId="15BC2B80" w14:textId="77777777" w:rsidR="0069556D" w:rsidRDefault="0069556D">
      <w:pPr>
        <w:pStyle w:val="Paragrafoelenco"/>
        <w:rPr>
          <w:rFonts w:cstheme="minorHAnsi"/>
          <w:b/>
          <w:sz w:val="24"/>
          <w:szCs w:val="24"/>
        </w:rPr>
      </w:pPr>
    </w:p>
    <w:p w14:paraId="6EDD980D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CONSULTAZIONE SUL FOGLIO ILLUSTRATIVO</w:t>
      </w:r>
    </w:p>
    <w:p w14:paraId="461F20A9" w14:textId="77777777" w:rsidR="0069556D" w:rsidRDefault="0069556D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3334C9A3" w14:textId="77777777" w:rsidR="0069556D" w:rsidRDefault="00C96C9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0B284EAE" w14:textId="77777777" w:rsidR="0069556D" w:rsidRDefault="0069556D">
      <w:pPr>
        <w:rPr>
          <w:rFonts w:cstheme="minorHAnsi"/>
          <w:sz w:val="24"/>
          <w:szCs w:val="24"/>
        </w:rPr>
      </w:pPr>
    </w:p>
    <w:p w14:paraId="245F223C" w14:textId="77777777" w:rsidR="0069556D" w:rsidRDefault="0069556D">
      <w:pPr>
        <w:rPr>
          <w:rFonts w:cstheme="minorHAnsi"/>
          <w:sz w:val="24"/>
          <w:szCs w:val="24"/>
        </w:rPr>
      </w:pPr>
    </w:p>
    <w:p w14:paraId="70B11409" w14:textId="77777777" w:rsidR="0069556D" w:rsidRDefault="0069556D">
      <w:pPr>
        <w:rPr>
          <w:rFonts w:cstheme="minorHAnsi"/>
          <w:sz w:val="24"/>
          <w:szCs w:val="24"/>
        </w:rPr>
      </w:pPr>
    </w:p>
    <w:p w14:paraId="545A9EF8" w14:textId="77777777" w:rsidR="0069556D" w:rsidRDefault="0069556D">
      <w:pPr>
        <w:rPr>
          <w:rFonts w:cstheme="minorHAnsi"/>
          <w:sz w:val="24"/>
          <w:szCs w:val="24"/>
        </w:rPr>
      </w:pPr>
    </w:p>
    <w:p w14:paraId="33917A1E" w14:textId="77777777" w:rsidR="0069556D" w:rsidRDefault="0069556D">
      <w:pPr>
        <w:rPr>
          <w:rFonts w:cstheme="minorHAnsi"/>
          <w:sz w:val="24"/>
          <w:szCs w:val="24"/>
        </w:rPr>
      </w:pPr>
    </w:p>
    <w:p w14:paraId="6F06AB8F" w14:textId="77777777" w:rsidR="0069556D" w:rsidRDefault="0069556D">
      <w:pPr>
        <w:rPr>
          <w:rFonts w:cstheme="minorHAnsi"/>
          <w:sz w:val="24"/>
          <w:szCs w:val="24"/>
        </w:rPr>
      </w:pPr>
    </w:p>
    <w:p w14:paraId="6DF084E8" w14:textId="77777777" w:rsidR="0069556D" w:rsidRDefault="0069556D">
      <w:pPr>
        <w:rPr>
          <w:rFonts w:cstheme="minorHAnsi"/>
          <w:sz w:val="24"/>
          <w:szCs w:val="24"/>
        </w:rPr>
      </w:pPr>
    </w:p>
    <w:p w14:paraId="3F27B124" w14:textId="77777777" w:rsidR="0069556D" w:rsidRDefault="0069556D">
      <w:pPr>
        <w:rPr>
          <w:rFonts w:cstheme="minorHAnsi"/>
          <w:sz w:val="24"/>
          <w:szCs w:val="24"/>
        </w:rPr>
      </w:pPr>
    </w:p>
    <w:p w14:paraId="70C38B77" w14:textId="77777777" w:rsidR="0069556D" w:rsidRDefault="0069556D">
      <w:pPr>
        <w:rPr>
          <w:rFonts w:cstheme="minorHAnsi"/>
          <w:sz w:val="24"/>
          <w:szCs w:val="24"/>
        </w:rPr>
      </w:pPr>
    </w:p>
    <w:p w14:paraId="18CA48D2" w14:textId="77777777" w:rsidR="0069556D" w:rsidRDefault="0069556D">
      <w:pPr>
        <w:rPr>
          <w:rFonts w:cstheme="minorHAnsi"/>
          <w:sz w:val="24"/>
          <w:szCs w:val="24"/>
        </w:rPr>
      </w:pPr>
    </w:p>
    <w:p w14:paraId="23586C0B" w14:textId="77777777" w:rsidR="0069556D" w:rsidRDefault="0069556D">
      <w:pPr>
        <w:rPr>
          <w:rFonts w:cstheme="minorHAnsi"/>
          <w:sz w:val="24"/>
          <w:szCs w:val="24"/>
        </w:rPr>
      </w:pPr>
    </w:p>
    <w:p w14:paraId="1235ADFA" w14:textId="77777777" w:rsidR="0069556D" w:rsidRDefault="0069556D">
      <w:pPr>
        <w:rPr>
          <w:rFonts w:cstheme="minorHAnsi"/>
          <w:sz w:val="24"/>
          <w:szCs w:val="24"/>
        </w:rPr>
      </w:pPr>
    </w:p>
    <w:p w14:paraId="30600A57" w14:textId="77777777" w:rsidR="0069556D" w:rsidRDefault="00C96C90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INTRODUZIONE</w:t>
      </w:r>
    </w:p>
    <w:p w14:paraId="6F79801F" w14:textId="77777777" w:rsidR="00FC587E" w:rsidRDefault="00FC587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3352145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Sulla base dei dati di qualità, sicurezza ed efficacia, l’AIFA ha rilasciato a I.B.N. Savio S.r.l.</w:t>
      </w:r>
      <w:proofErr w:type="gramStart"/>
      <w:r>
        <w:rPr>
          <w:rFonts w:cstheme="minorHAnsi"/>
          <w:sz w:val="24"/>
          <w:szCs w:val="24"/>
        </w:rPr>
        <w:t>,  l’autorizzazione</w:t>
      </w:r>
      <w:proofErr w:type="gramEnd"/>
      <w:r>
        <w:rPr>
          <w:rFonts w:cstheme="minorHAnsi"/>
          <w:sz w:val="24"/>
          <w:szCs w:val="24"/>
        </w:rPr>
        <w:t xml:space="preserve"> all’immissione in commercio (AIC) per il medicinale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DECADRON OFTALMICO</w:t>
      </w:r>
      <w:r>
        <w:rPr>
          <w:rFonts w:eastAsia="Calibri" w:cstheme="minorHAnsi"/>
          <w:bCs/>
          <w:iCs/>
          <w:sz w:val="24"/>
          <w:szCs w:val="24"/>
          <w:lang w:eastAsia="it-IT"/>
        </w:rPr>
        <w:t xml:space="preserve"> in data 04 febbraio 2025.</w:t>
      </w:r>
    </w:p>
    <w:p w14:paraId="484A1F38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9C884D" w14:textId="77777777" w:rsidR="0069556D" w:rsidRDefault="00C96C9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</w:t>
      </w:r>
      <w:proofErr w:type="gramStart"/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OFTALMICO </w:t>
      </w:r>
      <w:r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può</w:t>
      </w:r>
      <w:proofErr w:type="gramEnd"/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essere ottenuto solo su prescrizione medica ripetibile.</w:t>
      </w:r>
    </w:p>
    <w:p w14:paraId="3625CD76" w14:textId="77777777" w:rsidR="0069556D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347F963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Questa procedura è stata presentata ai sensi dell’art. 10(3) della Direttiva 2001/83/EU </w:t>
      </w:r>
      <w:proofErr w:type="spellStart"/>
      <w:r>
        <w:rPr>
          <w:rFonts w:cstheme="minorHAnsi"/>
          <w:sz w:val="24"/>
          <w:szCs w:val="24"/>
        </w:rPr>
        <w:t>s.m.i</w:t>
      </w:r>
      <w:proofErr w:type="spellEnd"/>
      <w:r w:rsidR="00FC587E">
        <w:rPr>
          <w:rFonts w:cstheme="minorHAnsi"/>
          <w:sz w:val="24"/>
          <w:szCs w:val="24"/>
        </w:rPr>
        <w:t xml:space="preserve"> (</w:t>
      </w:r>
      <w:proofErr w:type="spellStart"/>
      <w:r w:rsidR="00FC587E">
        <w:rPr>
          <w:rFonts w:cstheme="minorHAnsi"/>
          <w:sz w:val="24"/>
          <w:szCs w:val="24"/>
        </w:rPr>
        <w:t>hybrid</w:t>
      </w:r>
      <w:proofErr w:type="spellEnd"/>
      <w:r w:rsidR="00FC587E">
        <w:rPr>
          <w:rFonts w:cstheme="minorHAnsi"/>
          <w:sz w:val="24"/>
          <w:szCs w:val="24"/>
        </w:rPr>
        <w:t xml:space="preserve"> </w:t>
      </w:r>
      <w:proofErr w:type="spellStart"/>
      <w:r w:rsidR="00FC587E">
        <w:rPr>
          <w:rFonts w:cstheme="minorHAnsi"/>
          <w:sz w:val="24"/>
          <w:szCs w:val="24"/>
        </w:rPr>
        <w:t>application</w:t>
      </w:r>
      <w:proofErr w:type="spellEnd"/>
      <w:r w:rsidR="00FC587E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. </w:t>
      </w:r>
    </w:p>
    <w:p w14:paraId="5B373CC8" w14:textId="77777777" w:rsidR="0069556D" w:rsidRDefault="0069556D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71239B1F" w14:textId="77777777" w:rsidR="0069556D" w:rsidRDefault="00C96C90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eastAsia="Calibri" w:cstheme="minorHAnsi"/>
          <w:sz w:val="24"/>
          <w:szCs w:val="24"/>
          <w:lang w:eastAsia="it-IT"/>
        </w:rPr>
        <w:t xml:space="preserve">è un medicinale contenente un principio attivo, </w:t>
      </w:r>
      <w:proofErr w:type="spellStart"/>
      <w:r>
        <w:rPr>
          <w:rFonts w:eastAsia="Calibri" w:cstheme="minorHAnsi"/>
          <w:sz w:val="24"/>
          <w:szCs w:val="24"/>
          <w:lang w:eastAsia="it-IT"/>
        </w:rPr>
        <w:t>desametasone</w:t>
      </w:r>
      <w:proofErr w:type="spellEnd"/>
      <w:r>
        <w:rPr>
          <w:rFonts w:eastAsia="Calibri" w:cstheme="minorHAnsi"/>
          <w:sz w:val="24"/>
          <w:szCs w:val="24"/>
          <w:lang w:eastAsia="it-IT"/>
        </w:rPr>
        <w:t xml:space="preserve"> sodio </w:t>
      </w:r>
      <w:proofErr w:type="gramStart"/>
      <w:r>
        <w:rPr>
          <w:rFonts w:eastAsia="Calibri" w:cstheme="minorHAnsi"/>
          <w:sz w:val="24"/>
          <w:szCs w:val="24"/>
          <w:lang w:eastAsia="it-IT"/>
        </w:rPr>
        <w:t>fosfato,  noto</w:t>
      </w:r>
      <w:proofErr w:type="gramEnd"/>
      <w:r>
        <w:rPr>
          <w:rFonts w:eastAsia="Calibri" w:cstheme="minorHAnsi"/>
          <w:sz w:val="24"/>
          <w:szCs w:val="24"/>
          <w:lang w:eastAsia="it-IT"/>
        </w:rPr>
        <w:t xml:space="preserve"> e presente/i nel medicinale di riferimento DEXAMONO autorizzato in Italia da più di 8 anni.</w:t>
      </w:r>
    </w:p>
    <w:p w14:paraId="7E02E5A0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50302495" w14:textId="77777777" w:rsidR="0069556D" w:rsidRDefault="00C96C9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bCs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DECADRON OFTALMICO</w:t>
      </w:r>
      <w:r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>
        <w:rPr>
          <w:rFonts w:cstheme="minorHAnsi"/>
          <w:sz w:val="24"/>
          <w:szCs w:val="24"/>
        </w:rPr>
        <w:t>il cui c</w:t>
      </w:r>
      <w:r>
        <w:rPr>
          <w:rFonts w:cstheme="minorHAnsi"/>
          <w:iCs/>
          <w:sz w:val="24"/>
          <w:szCs w:val="24"/>
        </w:rPr>
        <w:t xml:space="preserve">odice ATC </w:t>
      </w:r>
      <w:r w:rsidRPr="00FC587E">
        <w:rPr>
          <w:rFonts w:cstheme="minorHAnsi"/>
          <w:iCs/>
          <w:sz w:val="24"/>
          <w:szCs w:val="24"/>
        </w:rPr>
        <w:t>è</w:t>
      </w:r>
      <w:r w:rsidRPr="00FC587E">
        <w:rPr>
          <w:rFonts w:cstheme="minorHAnsi"/>
          <w:sz w:val="24"/>
          <w:szCs w:val="24"/>
        </w:rPr>
        <w:t xml:space="preserve"> </w:t>
      </w:r>
      <w:r w:rsidRPr="00FC587E">
        <w:rPr>
          <w:spacing w:val="-1"/>
          <w:sz w:val="24"/>
          <w:szCs w:val="24"/>
        </w:rPr>
        <w:t>S01BA01</w:t>
      </w:r>
      <w:r w:rsidRPr="00FC587E">
        <w:rPr>
          <w:rFonts w:eastAsia="DejaVuSans" w:cstheme="minorHAnsi"/>
          <w:sz w:val="24"/>
          <w:szCs w:val="24"/>
        </w:rPr>
        <w:t>,</w:t>
      </w:r>
      <w:r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sz w:val="24"/>
          <w:szCs w:val="24"/>
          <w:lang w:eastAsia="it-IT"/>
        </w:rPr>
        <w:t xml:space="preserve">contiene il principio attivo </w:t>
      </w:r>
      <w:proofErr w:type="spellStart"/>
      <w:r>
        <w:rPr>
          <w:rFonts w:eastAsia="Calibri" w:cstheme="minorHAnsi"/>
          <w:sz w:val="24"/>
          <w:szCs w:val="24"/>
          <w:lang w:eastAsia="it-IT"/>
        </w:rPr>
        <w:t>desametasone</w:t>
      </w:r>
      <w:proofErr w:type="spellEnd"/>
      <w:r>
        <w:rPr>
          <w:rFonts w:eastAsia="Calibri" w:cstheme="minorHAnsi"/>
          <w:sz w:val="24"/>
          <w:szCs w:val="24"/>
          <w:lang w:eastAsia="it-IT"/>
        </w:rPr>
        <w:t xml:space="preserve"> fosfato (come </w:t>
      </w:r>
      <w:proofErr w:type="spellStart"/>
      <w:r>
        <w:rPr>
          <w:rFonts w:eastAsia="Calibri" w:cstheme="minorHAnsi"/>
          <w:sz w:val="24"/>
          <w:szCs w:val="24"/>
          <w:lang w:eastAsia="it-IT"/>
        </w:rPr>
        <w:t>desametasone</w:t>
      </w:r>
      <w:proofErr w:type="spellEnd"/>
      <w:r>
        <w:rPr>
          <w:rFonts w:eastAsia="Calibri" w:cstheme="minorHAnsi"/>
          <w:sz w:val="24"/>
          <w:szCs w:val="24"/>
          <w:lang w:eastAsia="it-IT"/>
        </w:rPr>
        <w:t xml:space="preserve"> sodio fosfato).</w:t>
      </w:r>
    </w:p>
    <w:p w14:paraId="61F852E6" w14:textId="77777777" w:rsidR="0069556D" w:rsidRPr="00FC587E" w:rsidRDefault="00C96C90" w:rsidP="00FC587E">
      <w:pPr>
        <w:pStyle w:val="Corpotesto"/>
        <w:ind w:left="0" w:right="117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Il</w:t>
      </w:r>
      <w:r>
        <w:rPr>
          <w:rFonts w:asciiTheme="minorHAnsi" w:hAnsiTheme="minorHAnsi" w:cstheme="minorHAnsi"/>
          <w:spacing w:val="30"/>
          <w:sz w:val="24"/>
          <w:szCs w:val="24"/>
          <w:lang w:val="it-IT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desametasone</w:t>
      </w:r>
      <w:proofErr w:type="spellEnd"/>
      <w:r>
        <w:rPr>
          <w:rFonts w:asciiTheme="minorHAnsi" w:hAnsiTheme="minorHAnsi" w:cstheme="minorHAnsi"/>
          <w:spacing w:val="33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sodio</w:t>
      </w:r>
      <w:r>
        <w:rPr>
          <w:rFonts w:asciiTheme="minorHAnsi" w:hAnsiTheme="minorHAnsi" w:cstheme="minorHAnsi"/>
          <w:spacing w:val="3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fosfato</w:t>
      </w:r>
      <w:r>
        <w:rPr>
          <w:rFonts w:asciiTheme="minorHAnsi" w:hAnsiTheme="minorHAnsi" w:cstheme="minorHAnsi"/>
          <w:spacing w:val="34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è</w:t>
      </w:r>
      <w:r>
        <w:rPr>
          <w:rFonts w:asciiTheme="minorHAnsi" w:hAnsiTheme="minorHAnsi" w:cstheme="minorHAnsi"/>
          <w:spacing w:val="3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un</w:t>
      </w:r>
      <w:r w:rsidR="00FC587E">
        <w:rPr>
          <w:rFonts w:asciiTheme="minorHAnsi" w:hAnsiTheme="minorHAnsi" w:cstheme="minorHAnsi"/>
          <w:spacing w:val="32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estere</w:t>
      </w:r>
      <w:r>
        <w:rPr>
          <w:rFonts w:asciiTheme="minorHAnsi" w:hAnsiTheme="minorHAnsi" w:cstheme="minorHAnsi"/>
          <w:spacing w:val="3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inorganico</w:t>
      </w:r>
      <w:r>
        <w:rPr>
          <w:rFonts w:asciiTheme="minorHAnsi" w:hAnsiTheme="minorHAnsi" w:cstheme="minorHAnsi"/>
          <w:spacing w:val="3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idrosolubile</w:t>
      </w:r>
      <w:r>
        <w:rPr>
          <w:rFonts w:asciiTheme="minorHAnsi" w:hAnsiTheme="minorHAnsi" w:cstheme="minorHAnsi"/>
          <w:spacing w:val="33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del</w:t>
      </w:r>
      <w:r>
        <w:rPr>
          <w:rFonts w:asciiTheme="minorHAnsi" w:hAnsiTheme="minorHAnsi" w:cstheme="minorHAnsi"/>
          <w:spacing w:val="34"/>
          <w:sz w:val="24"/>
          <w:szCs w:val="24"/>
          <w:lang w:val="it-IT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desametasone</w:t>
      </w:r>
      <w:proofErr w:type="spellEnd"/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.</w:t>
      </w:r>
      <w:r>
        <w:rPr>
          <w:rFonts w:asciiTheme="minorHAnsi" w:hAnsiTheme="minorHAnsi" w:cstheme="minorHAnsi"/>
          <w:spacing w:val="3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È</w:t>
      </w:r>
      <w:r>
        <w:rPr>
          <w:rFonts w:asciiTheme="minorHAnsi" w:hAnsiTheme="minorHAnsi" w:cstheme="minorHAnsi"/>
          <w:spacing w:val="3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un</w:t>
      </w:r>
      <w:r>
        <w:rPr>
          <w:rFonts w:asciiTheme="minorHAnsi" w:hAnsiTheme="minorHAnsi" w:cstheme="minorHAnsi"/>
          <w:spacing w:val="4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corticosteroide</w:t>
      </w:r>
      <w:r>
        <w:rPr>
          <w:rFonts w:asciiTheme="minorHAnsi" w:hAnsiTheme="minorHAnsi" w:cstheme="minorHAnsi"/>
          <w:spacing w:val="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di</w:t>
      </w:r>
      <w:r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sintesi</w:t>
      </w:r>
      <w:r>
        <w:rPr>
          <w:rFonts w:asciiTheme="minorHAnsi" w:hAnsiTheme="minorHAnsi" w:cstheme="minorHAnsi"/>
          <w:spacing w:val="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con</w:t>
      </w:r>
      <w:r>
        <w:rPr>
          <w:rFonts w:asciiTheme="minorHAnsi" w:hAnsiTheme="minorHAnsi" w:cstheme="minorHAnsi"/>
          <w:spacing w:val="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un’attività</w:t>
      </w:r>
      <w:r>
        <w:rPr>
          <w:rFonts w:asciiTheme="minorHAnsi" w:hAnsiTheme="minorHAnsi" w:cstheme="minorHAnsi"/>
          <w:spacing w:val="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antinfiammatoria</w:t>
      </w:r>
      <w:r>
        <w:rPr>
          <w:rFonts w:asciiTheme="minorHAnsi" w:hAnsiTheme="minorHAnsi" w:cstheme="minorHAnsi"/>
          <w:spacing w:val="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ed</w:t>
      </w:r>
      <w:r>
        <w:rPr>
          <w:rFonts w:asciiTheme="minorHAnsi" w:hAnsiTheme="minorHAnsi" w:cstheme="minorHAnsi"/>
          <w:spacing w:val="10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antiallergica.</w:t>
      </w:r>
      <w:r>
        <w:rPr>
          <w:rFonts w:asciiTheme="minorHAnsi" w:hAnsiTheme="minorHAnsi" w:cstheme="minorHAnsi"/>
          <w:spacing w:val="7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Il</w:t>
      </w:r>
      <w:r>
        <w:rPr>
          <w:rFonts w:asciiTheme="minorHAnsi" w:hAnsiTheme="minorHAnsi" w:cstheme="minorHAnsi"/>
          <w:spacing w:val="7"/>
          <w:sz w:val="24"/>
          <w:szCs w:val="24"/>
          <w:lang w:val="it-IT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desametasone</w:t>
      </w:r>
      <w:proofErr w:type="spellEnd"/>
      <w:r>
        <w:rPr>
          <w:rFonts w:asciiTheme="minorHAnsi" w:hAnsiTheme="minorHAnsi" w:cstheme="minorHAnsi"/>
          <w:spacing w:val="8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ha</w:t>
      </w:r>
      <w:r>
        <w:rPr>
          <w:rFonts w:asciiTheme="minorHAnsi" w:hAnsiTheme="minorHAnsi" w:cstheme="minorHAnsi"/>
          <w:spacing w:val="53"/>
          <w:w w:val="9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un’azione</w:t>
      </w:r>
      <w:r>
        <w:rPr>
          <w:rFonts w:asciiTheme="minorHAnsi" w:hAnsiTheme="minorHAnsi" w:cstheme="minorHAnsi"/>
          <w:spacing w:val="23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ant</w:t>
      </w:r>
      <w:del w:id="1" w:author="Pelonara Alessia" w:date="2025-06-27T09:25:00Z">
        <w:r w:rsidDel="00A57AA4">
          <w:rPr>
            <w:rFonts w:asciiTheme="minorHAnsi" w:hAnsiTheme="minorHAnsi" w:cstheme="minorHAnsi"/>
            <w:spacing w:val="-1"/>
            <w:sz w:val="24"/>
            <w:szCs w:val="24"/>
            <w:lang w:val="it-IT"/>
          </w:rPr>
          <w:delText>i</w:delText>
        </w:r>
      </w:del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infiammatoria</w:t>
      </w:r>
      <w:r>
        <w:rPr>
          <w:rFonts w:asciiTheme="minorHAnsi" w:hAnsiTheme="minorHAnsi" w:cstheme="minorHAnsi"/>
          <w:spacing w:val="2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più</w:t>
      </w:r>
      <w:r>
        <w:rPr>
          <w:rFonts w:asciiTheme="minorHAnsi" w:hAnsiTheme="minorHAnsi" w:cstheme="minorHAnsi"/>
          <w:spacing w:val="23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potente</w:t>
      </w:r>
      <w:r>
        <w:rPr>
          <w:rFonts w:asciiTheme="minorHAnsi" w:hAnsiTheme="minorHAnsi" w:cstheme="minorHAnsi"/>
          <w:spacing w:val="27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2"/>
          <w:sz w:val="24"/>
          <w:szCs w:val="24"/>
          <w:lang w:val="it-IT"/>
        </w:rPr>
        <w:t>rispetto</w:t>
      </w:r>
      <w:r>
        <w:rPr>
          <w:rFonts w:asciiTheme="minorHAnsi" w:hAnsiTheme="minorHAnsi" w:cstheme="minorHAnsi"/>
          <w:spacing w:val="27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all’idrocortisone</w:t>
      </w:r>
      <w:r>
        <w:rPr>
          <w:rFonts w:asciiTheme="minorHAnsi" w:hAnsiTheme="minorHAnsi" w:cstheme="minorHAnsi"/>
          <w:spacing w:val="2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(approssimativamente</w:t>
      </w:r>
      <w:r>
        <w:rPr>
          <w:rFonts w:asciiTheme="minorHAnsi" w:hAnsiTheme="minorHAnsi" w:cstheme="minorHAnsi"/>
          <w:spacing w:val="2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25:1)</w:t>
      </w:r>
      <w:r>
        <w:rPr>
          <w:rFonts w:asciiTheme="minorHAnsi" w:hAnsiTheme="minorHAnsi" w:cstheme="minorHAnsi"/>
          <w:spacing w:val="26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e</w:t>
      </w:r>
      <w:r>
        <w:rPr>
          <w:rFonts w:asciiTheme="minorHAnsi" w:hAnsiTheme="minorHAnsi" w:cstheme="minorHAnsi"/>
          <w:spacing w:val="25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it-IT"/>
        </w:rPr>
        <w:t>al</w:t>
      </w:r>
      <w:r>
        <w:rPr>
          <w:rFonts w:asciiTheme="minorHAnsi" w:hAnsiTheme="minorHAnsi" w:cstheme="minorHAnsi"/>
          <w:spacing w:val="89"/>
          <w:w w:val="99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prednisolone</w:t>
      </w:r>
      <w:r>
        <w:rPr>
          <w:rFonts w:asciiTheme="minorHAnsi" w:hAnsiTheme="minorHAnsi" w:cstheme="minorHAnsi"/>
          <w:spacing w:val="-1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(approssimativamente</w:t>
      </w:r>
      <w:r>
        <w:rPr>
          <w:rFonts w:asciiTheme="minorHAnsi" w:hAnsiTheme="minorHAnsi" w:cstheme="minorHAnsi"/>
          <w:spacing w:val="-11"/>
          <w:sz w:val="24"/>
          <w:szCs w:val="24"/>
          <w:lang w:val="it-IT"/>
        </w:rPr>
        <w:t xml:space="preserve"> </w:t>
      </w:r>
      <w:r>
        <w:rPr>
          <w:rFonts w:asciiTheme="minorHAnsi" w:hAnsiTheme="minorHAnsi" w:cstheme="minorHAnsi"/>
          <w:spacing w:val="-1"/>
          <w:sz w:val="24"/>
          <w:szCs w:val="24"/>
          <w:lang w:val="it-IT"/>
        </w:rPr>
        <w:t>5:1).</w:t>
      </w:r>
    </w:p>
    <w:p w14:paraId="0E913B8B" w14:textId="77777777" w:rsidR="0069556D" w:rsidRDefault="0069556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74A5EBE1" w14:textId="77777777" w:rsidR="0069556D" w:rsidRDefault="00C96C9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 xml:space="preserve">è utilizzato per il </w:t>
      </w:r>
      <w:r>
        <w:rPr>
          <w:spacing w:val="-2"/>
          <w:sz w:val="24"/>
          <w:szCs w:val="24"/>
        </w:rPr>
        <w:t>trattamento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di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stati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infiammatori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del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segmento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anteriore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dell’occhio,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causati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infezione.</w:t>
      </w:r>
    </w:p>
    <w:p w14:paraId="1C571346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8B13B5" w14:textId="77777777" w:rsidR="0069556D" w:rsidRDefault="00C96C9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è </w:t>
      </w:r>
      <w:r w:rsidR="00FC587E">
        <w:rPr>
          <w:rFonts w:eastAsia="Calibri" w:cstheme="minorHAnsi"/>
          <w:color w:val="000000"/>
          <w:sz w:val="24"/>
          <w:szCs w:val="24"/>
          <w:lang w:eastAsia="it-IT"/>
        </w:rPr>
        <w:t xml:space="preserve">un “medicinale generico </w:t>
      </w:r>
      <w:proofErr w:type="spellStart"/>
      <w:proofErr w:type="gramStart"/>
      <w:r w:rsidR="00FC587E">
        <w:rPr>
          <w:rFonts w:eastAsia="Calibri" w:cstheme="minorHAnsi"/>
          <w:color w:val="000000"/>
          <w:sz w:val="24"/>
          <w:szCs w:val="24"/>
          <w:lang w:eastAsia="it-IT"/>
        </w:rPr>
        <w:t>ibrido”</w:t>
      </w:r>
      <w:r>
        <w:rPr>
          <w:rFonts w:eastAsia="Calibri" w:cstheme="minorHAnsi"/>
          <w:color w:val="000000"/>
          <w:sz w:val="24"/>
          <w:szCs w:val="24"/>
          <w:lang w:eastAsia="it-IT"/>
        </w:rPr>
        <w:t>ed</w:t>
      </w:r>
      <w:proofErr w:type="spellEnd"/>
      <w:proofErr w:type="gramEnd"/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è considerato terapeuticamente equivalente al medicinale di riferimento DEXAMONO, quindi con lo stesso rapporto rischio/ beneficio.</w:t>
      </w:r>
    </w:p>
    <w:p w14:paraId="197FF833" w14:textId="77777777" w:rsidR="0069556D" w:rsidRPr="00A57AA4" w:rsidRDefault="0069556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5D617027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r>
        <w:rPr>
          <w:rFonts w:cstheme="minorHAnsi"/>
          <w:i/>
          <w:sz w:val="24"/>
          <w:szCs w:val="24"/>
        </w:rPr>
        <w:t>Good Manufacturing Practice</w:t>
      </w:r>
      <w:r>
        <w:rPr>
          <w:rFonts w:cstheme="minorHAnsi"/>
          <w:sz w:val="24"/>
          <w:szCs w:val="24"/>
        </w:rPr>
        <w:t xml:space="preserve"> - GMP). </w:t>
      </w:r>
    </w:p>
    <w:p w14:paraId="7E1867C6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09520E72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proofErr w:type="gramStart"/>
      <w:r>
        <w:rPr>
          <w:rFonts w:cstheme="minorHAnsi"/>
          <w:sz w:val="24"/>
          <w:szCs w:val="24"/>
        </w:rPr>
        <w:t>E’</w:t>
      </w:r>
      <w:proofErr w:type="gramEnd"/>
      <w:r>
        <w:rPr>
          <w:rFonts w:cstheme="minorHAnsi"/>
          <w:sz w:val="24"/>
          <w:szCs w:val="24"/>
        </w:rPr>
        <w:t xml:space="preserve"> stato presentato un Piano di gestione del rischio (</w:t>
      </w:r>
      <w:r>
        <w:rPr>
          <w:rFonts w:cstheme="minorHAnsi"/>
          <w:i/>
          <w:sz w:val="24"/>
          <w:szCs w:val="24"/>
        </w:rPr>
        <w:t>Risk Management Plan</w:t>
      </w:r>
      <w:r>
        <w:rPr>
          <w:rFonts w:cstheme="minorHAnsi"/>
          <w:sz w:val="24"/>
          <w:szCs w:val="24"/>
        </w:rPr>
        <w:t xml:space="preserve"> – RMP) accettabile. </w:t>
      </w:r>
    </w:p>
    <w:p w14:paraId="2C00D41A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14:paraId="36D5B520" w14:textId="19122A5C" w:rsidR="008D4E53" w:rsidRDefault="008D4E53">
      <w:pPr>
        <w:spacing w:after="0" w:line="240" w:lineRule="auto"/>
        <w:rPr>
          <w:ins w:id="2" w:author="cecchettol" w:date="2025-06-27T12:44:00Z"/>
          <w:rFonts w:cstheme="minorHAnsi"/>
          <w:sz w:val="24"/>
          <w:szCs w:val="24"/>
        </w:rPr>
      </w:pPr>
      <w:ins w:id="3" w:author="cecchettol" w:date="2025-06-27T12:44:00Z">
        <w:r>
          <w:rPr>
            <w:rFonts w:cstheme="minorHAnsi"/>
            <w:sz w:val="24"/>
            <w:szCs w:val="24"/>
          </w:rPr>
          <w:br w:type="page"/>
        </w:r>
      </w:ins>
    </w:p>
    <w:p w14:paraId="68EFBA40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F9251A2" w14:textId="77777777" w:rsidR="0069556D" w:rsidRDefault="00C96C9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DI QUALITA’</w:t>
      </w:r>
    </w:p>
    <w:p w14:paraId="6B5298DA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II.1 PRINCIPIO ATTIVO DESAMETASONE SODIO FOSFATO</w:t>
      </w:r>
    </w:p>
    <w:p w14:paraId="5ABEDDB4" w14:textId="77777777" w:rsidR="0069556D" w:rsidRDefault="00C96C90">
      <w:pPr>
        <w:autoSpaceDE w:val="0"/>
        <w:autoSpaceDN w:val="0"/>
        <w:adjustRightInd w:val="0"/>
        <w:spacing w:after="0" w:line="240" w:lineRule="auto"/>
        <w:rPr>
          <w:rFonts w:cstheme="minorHAnsi"/>
          <w:color w:val="001D35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u w:val="single"/>
        </w:rPr>
        <w:t xml:space="preserve">Denominazione </w:t>
      </w:r>
      <w:proofErr w:type="gramStart"/>
      <w:r>
        <w:rPr>
          <w:rFonts w:cstheme="minorHAnsi"/>
          <w:sz w:val="24"/>
          <w:szCs w:val="24"/>
          <w:u w:val="single"/>
        </w:rPr>
        <w:t>chimica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:</w:t>
      </w:r>
      <w:proofErr w:type="gramEnd"/>
      <w:r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cstheme="minorHAnsi"/>
          <w:color w:val="001D35"/>
          <w:sz w:val="24"/>
          <w:szCs w:val="24"/>
          <w:shd w:val="clear" w:color="auto" w:fill="FFFFFF"/>
        </w:rPr>
        <w:t xml:space="preserve">9-fluoro-11β,17-diidrossi-16α-metil-3,20-diossopregna-1,4-dien-21-il </w:t>
      </w:r>
      <w:proofErr w:type="spellStart"/>
      <w:r>
        <w:rPr>
          <w:rFonts w:cstheme="minorHAnsi"/>
          <w:color w:val="001D35"/>
          <w:sz w:val="24"/>
          <w:szCs w:val="24"/>
          <w:shd w:val="clear" w:color="auto" w:fill="FFFFFF"/>
        </w:rPr>
        <w:t>disodio</w:t>
      </w:r>
      <w:proofErr w:type="spellEnd"/>
      <w:r>
        <w:rPr>
          <w:rFonts w:cstheme="minorHAnsi"/>
          <w:color w:val="001D35"/>
          <w:sz w:val="24"/>
          <w:szCs w:val="24"/>
          <w:shd w:val="clear" w:color="auto" w:fill="FFFFFF"/>
        </w:rPr>
        <w:t xml:space="preserve"> fosfato.</w:t>
      </w:r>
    </w:p>
    <w:p w14:paraId="674C1BA1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6DCCD623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Struttura</w:t>
      </w:r>
      <w:r>
        <w:rPr>
          <w:rFonts w:cstheme="minorHAnsi"/>
          <w:sz w:val="24"/>
          <w:szCs w:val="24"/>
        </w:rPr>
        <w:t>:</w:t>
      </w:r>
    </w:p>
    <w:p w14:paraId="663FF712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EF65F35" w14:textId="77777777" w:rsidR="0069556D" w:rsidRDefault="00C96C90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noProof/>
          <w:sz w:val="24"/>
          <w:szCs w:val="24"/>
          <w:highlight w:val="yellow"/>
          <w:lang w:eastAsia="it-IT"/>
        </w:rPr>
        <w:drawing>
          <wp:inline distT="0" distB="0" distL="0" distR="0" wp14:anchorId="3A59257C" wp14:editId="08FFD420">
            <wp:extent cx="1855470" cy="10515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8181" cy="105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F3CCA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Formula molecolare</w:t>
      </w:r>
      <w:r>
        <w:rPr>
          <w:rFonts w:cstheme="minorHAnsi"/>
          <w:sz w:val="24"/>
          <w:szCs w:val="24"/>
        </w:rPr>
        <w:t>:</w:t>
      </w:r>
      <w:r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16"/>
          <w:szCs w:val="16"/>
        </w:rPr>
        <w:t>22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16"/>
          <w:szCs w:val="16"/>
        </w:rPr>
        <w:t>28</w:t>
      </w:r>
      <w:r>
        <w:rPr>
          <w:rFonts w:ascii="Times New Roman" w:hAnsi="Times New Roman" w:cs="Times New Roman"/>
          <w:sz w:val="24"/>
          <w:szCs w:val="24"/>
        </w:rPr>
        <w:t>FNa</w:t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16"/>
          <w:szCs w:val="16"/>
        </w:rPr>
        <w:t>8</w:t>
      </w:r>
      <w:r>
        <w:rPr>
          <w:rFonts w:ascii="Times New Roman" w:hAnsi="Times New Roman" w:cs="Times New Roman"/>
          <w:sz w:val="24"/>
          <w:szCs w:val="24"/>
        </w:rPr>
        <w:t>P</w:t>
      </w:r>
    </w:p>
    <w:p w14:paraId="39BBBE44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Peso molecolare</w:t>
      </w:r>
      <w:r>
        <w:rPr>
          <w:rFonts w:cstheme="minorHAnsi"/>
          <w:sz w:val="24"/>
          <w:szCs w:val="24"/>
        </w:rPr>
        <w:t>:</w:t>
      </w:r>
      <w:r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516.4</w:t>
      </w:r>
      <w:r>
        <w:rPr>
          <w:rFonts w:cstheme="minorHAnsi"/>
          <w:sz w:val="24"/>
          <w:szCs w:val="24"/>
        </w:rPr>
        <w:t xml:space="preserve"> </w:t>
      </w:r>
      <w:r>
        <w:rPr>
          <w:rStyle w:val="s1"/>
          <w:rFonts w:asciiTheme="minorHAnsi" w:hAnsiTheme="minorHAnsi" w:cstheme="minorHAnsi"/>
          <w:sz w:val="24"/>
          <w:szCs w:val="24"/>
        </w:rPr>
        <w:t>g/mol</w:t>
      </w:r>
    </w:p>
    <w:p w14:paraId="727F08F9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CAS</w:t>
      </w:r>
      <w:r>
        <w:rPr>
          <w:rFonts w:cstheme="minorHAnsi"/>
          <w:sz w:val="24"/>
          <w:szCs w:val="24"/>
        </w:rPr>
        <w:t>: 2392-39-4</w:t>
      </w:r>
    </w:p>
    <w:p w14:paraId="0E88233C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Aspetto</w:t>
      </w:r>
      <w:r>
        <w:rPr>
          <w:rFonts w:cstheme="minorHAnsi"/>
          <w:sz w:val="24"/>
          <w:szCs w:val="24"/>
        </w:rPr>
        <w:t>: polvere bianca o quasi bianca, igroscopica</w:t>
      </w:r>
    </w:p>
    <w:p w14:paraId="17BC6222" w14:textId="77777777" w:rsidR="0069556D" w:rsidRDefault="00C96C90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Solubilità</w:t>
      </w:r>
      <w:r>
        <w:rPr>
          <w:rFonts w:cstheme="minorHAnsi"/>
          <w:sz w:val="24"/>
          <w:szCs w:val="24"/>
        </w:rPr>
        <w:t>: Facilmente solubile in acqua, leggermente solubile in etanolo, praticamente insolubile in cloruro di metilene</w:t>
      </w:r>
    </w:p>
    <w:p w14:paraId="310D61B5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96A2ECC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principio attivo è presente in Farmacopea Europea e il Direttorato Europeo per la Qualità dei Medicinali (</w:t>
      </w:r>
      <w:proofErr w:type="spellStart"/>
      <w:r>
        <w:rPr>
          <w:rFonts w:cstheme="minorHAnsi"/>
          <w:sz w:val="24"/>
          <w:szCs w:val="24"/>
        </w:rPr>
        <w:t>European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Directorate</w:t>
      </w:r>
      <w:proofErr w:type="spellEnd"/>
      <w:r>
        <w:rPr>
          <w:rFonts w:cstheme="minorHAnsi"/>
          <w:sz w:val="24"/>
          <w:szCs w:val="24"/>
        </w:rPr>
        <w:t xml:space="preserve"> for the </w:t>
      </w:r>
      <w:proofErr w:type="spellStart"/>
      <w:r>
        <w:rPr>
          <w:rFonts w:cstheme="minorHAnsi"/>
          <w:sz w:val="24"/>
          <w:szCs w:val="24"/>
        </w:rPr>
        <w:t>Quality</w:t>
      </w:r>
      <w:proofErr w:type="spellEnd"/>
      <w:r>
        <w:rPr>
          <w:rFonts w:cstheme="minorHAnsi"/>
          <w:sz w:val="24"/>
          <w:szCs w:val="24"/>
        </w:rPr>
        <w:t xml:space="preserve"> of </w:t>
      </w:r>
      <w:proofErr w:type="spellStart"/>
      <w:r>
        <w:rPr>
          <w:rFonts w:cstheme="minorHAnsi"/>
          <w:sz w:val="24"/>
          <w:szCs w:val="24"/>
        </w:rPr>
        <w:t>Medicines</w:t>
      </w:r>
      <w:proofErr w:type="spellEnd"/>
      <w:r>
        <w:rPr>
          <w:rFonts w:cstheme="minorHAnsi"/>
          <w:sz w:val="24"/>
          <w:szCs w:val="24"/>
        </w:rPr>
        <w:t xml:space="preserve"> – EDQM) ha rilasciato al produttore il certificato di conformità alla Farmacopea Europea (CEP).</w:t>
      </w:r>
    </w:p>
    <w:p w14:paraId="29924458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Tutti gli aspetti di produzione e controllo, ad eccezione &lt;della stabilità&gt; e &lt;del confezionamento&gt;, sono coperti dal certificato di conformità alla Farmacopea Europea. </w:t>
      </w:r>
    </w:p>
    <w:p w14:paraId="6B549D96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Sono stati forniti adeguati studi di stabilità per il principio attivo conservato a +2/+8°C in buste doppie in LDPE dentro fusti di HDPE sigillati e contenenti un essiccante. Sulla base di questi dati, è stato approvato </w:t>
      </w:r>
      <w:r w:rsidR="00FC587E">
        <w:rPr>
          <w:rFonts w:cstheme="minorHAnsi"/>
          <w:sz w:val="24"/>
          <w:szCs w:val="24"/>
        </w:rPr>
        <w:t xml:space="preserve">un periodo di </w:t>
      </w:r>
      <w:proofErr w:type="spellStart"/>
      <w:r w:rsidR="00FC587E">
        <w:rPr>
          <w:rFonts w:cstheme="minorHAnsi"/>
          <w:sz w:val="24"/>
          <w:szCs w:val="24"/>
        </w:rPr>
        <w:t>retest</w:t>
      </w:r>
      <w:proofErr w:type="spellEnd"/>
      <w:r w:rsidR="00FC587E">
        <w:rPr>
          <w:rFonts w:cstheme="minorHAnsi"/>
          <w:sz w:val="24"/>
          <w:szCs w:val="24"/>
        </w:rPr>
        <w:t xml:space="preserve"> di 24 Mesi per il principio attivo conservato nel confezionamento previsto.</w:t>
      </w:r>
    </w:p>
    <w:p w14:paraId="282E777C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9AA8A6B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II.2 PRODOTTO FINITO</w:t>
      </w:r>
    </w:p>
    <w:p w14:paraId="3E8CF174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Descrizione e composizione</w:t>
      </w:r>
    </w:p>
    <w:p w14:paraId="4017CD07" w14:textId="77777777" w:rsidR="0069556D" w:rsidRDefault="00C96C90">
      <w:pPr>
        <w:widowControl w:val="0"/>
        <w:spacing w:line="240" w:lineRule="auto"/>
        <w:rPr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1mg/ml </w:t>
      </w:r>
      <w:r>
        <w:rPr>
          <w:spacing w:val="-1"/>
          <w:sz w:val="24"/>
          <w:szCs w:val="24"/>
        </w:rPr>
        <w:t>collirio,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soluzione</w:t>
      </w:r>
      <w:r>
        <w:rPr>
          <w:spacing w:val="-6"/>
          <w:sz w:val="24"/>
          <w:szCs w:val="24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è disponibile in </w:t>
      </w:r>
      <w:r>
        <w:rPr>
          <w:spacing w:val="-1"/>
          <w:sz w:val="24"/>
          <w:szCs w:val="24"/>
        </w:rPr>
        <w:t>contenitori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monodose.</w:t>
      </w:r>
    </w:p>
    <w:p w14:paraId="6C214FDF" w14:textId="685CFC6F" w:rsidR="0069556D" w:rsidRDefault="00C96C90">
      <w:pPr>
        <w:spacing w:line="240" w:lineRule="auto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 Gli eccipienti sono: </w:t>
      </w:r>
      <w:bookmarkStart w:id="4" w:name="_Hlk108692155"/>
      <w:proofErr w:type="spellStart"/>
      <w:r>
        <w:rPr>
          <w:sz w:val="24"/>
          <w:szCs w:val="24"/>
        </w:rPr>
        <w:t>edetato</w:t>
      </w:r>
      <w:proofErr w:type="spellEnd"/>
      <w:r>
        <w:rPr>
          <w:sz w:val="24"/>
          <w:szCs w:val="24"/>
        </w:rPr>
        <w:t xml:space="preserve"> disodico, </w:t>
      </w:r>
      <w:proofErr w:type="spellStart"/>
      <w:r>
        <w:rPr>
          <w:sz w:val="24"/>
          <w:szCs w:val="24"/>
        </w:rPr>
        <w:t>disodio</w:t>
      </w:r>
      <w:proofErr w:type="spellEnd"/>
      <w:r>
        <w:rPr>
          <w:sz w:val="24"/>
          <w:szCs w:val="24"/>
        </w:rPr>
        <w:t xml:space="preserve"> fosfato dodecaidrato, cloruro di sodio, acido cloridrico /</w:t>
      </w:r>
      <w:bookmarkStart w:id="5" w:name="_GoBack"/>
      <w:bookmarkEnd w:id="5"/>
      <w:del w:id="6" w:author="cecchettol" w:date="2025-06-27T12:44:00Z">
        <w:r w:rsidDel="008D4E53">
          <w:rPr>
            <w:sz w:val="24"/>
            <w:szCs w:val="24"/>
          </w:rPr>
          <w:delText xml:space="preserve"> </w:delText>
        </w:r>
      </w:del>
      <w:r>
        <w:rPr>
          <w:sz w:val="24"/>
          <w:szCs w:val="24"/>
        </w:rPr>
        <w:t>idrossido di sodio (per l’aggiustamento del pH), acqua per preparazioni iniettabili</w:t>
      </w:r>
      <w:bookmarkEnd w:id="4"/>
      <w:r>
        <w:rPr>
          <w:sz w:val="24"/>
          <w:szCs w:val="24"/>
        </w:rPr>
        <w:t>.</w:t>
      </w:r>
    </w:p>
    <w:p w14:paraId="5501FF0B" w14:textId="77777777" w:rsidR="0069556D" w:rsidRDefault="00C96C90">
      <w:pPr>
        <w:spacing w:after="0" w:line="240" w:lineRule="auto"/>
        <w:ind w:right="1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Tutti gli eccipienti sono conformi alla relativa monografia di Farmacopea Europea.</w:t>
      </w:r>
    </w:p>
    <w:p w14:paraId="48A22B87" w14:textId="77777777" w:rsidR="0069556D" w:rsidRDefault="0069556D">
      <w:pPr>
        <w:spacing w:after="0" w:line="240" w:lineRule="auto"/>
        <w:ind w:right="13"/>
        <w:jc w:val="both"/>
        <w:rPr>
          <w:rFonts w:cstheme="minorHAnsi"/>
          <w:sz w:val="24"/>
          <w:szCs w:val="24"/>
          <w:highlight w:val="yellow"/>
        </w:rPr>
      </w:pPr>
    </w:p>
    <w:p w14:paraId="106CAE6A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</w:p>
    <w:p w14:paraId="346BE037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985714D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Sviluppo farmaceutico</w:t>
      </w:r>
    </w:p>
    <w:p w14:paraId="7F587035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7ED5AE44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Sono stati forniti dati comparativi relativi al profilo di impurezze rispetto al medicinale di riferimento</w:t>
      </w:r>
      <w:r>
        <w:rPr>
          <w:rFonts w:eastAsia="Calibri" w:cstheme="minorHAnsi"/>
          <w:sz w:val="24"/>
          <w:szCs w:val="24"/>
          <w:lang w:eastAsia="it-IT"/>
        </w:rPr>
        <w:t xml:space="preserve"> DEXAMONO</w:t>
      </w:r>
      <w:r>
        <w:rPr>
          <w:rFonts w:cstheme="minorHAnsi"/>
          <w:sz w:val="24"/>
          <w:szCs w:val="24"/>
        </w:rPr>
        <w:t>. I dati sono soddisfacenti.</w:t>
      </w:r>
    </w:p>
    <w:p w14:paraId="668B6135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C1D2DDC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Produzione </w:t>
      </w:r>
    </w:p>
    <w:p w14:paraId="56751136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6422189C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B170A44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DF19445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Specifiche del prodotto finito</w:t>
      </w:r>
    </w:p>
    <w:p w14:paraId="07D1CC13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Sono state fornite adeguate specifiche di controllo per il prodotto finito al rilascio e alla fine della validità. I metodi analitici sono stati descritti e adeguatamente convalidati. Sono stati forniti, inoltre, dati analitici per il prodotto finito, questi dati dimostrano che i lotti prodotti sono in accordo alle specifiche proposte. Sono stati forniti, infine, certificati analitici per gli standard di riferimento utilizzati.</w:t>
      </w:r>
    </w:p>
    <w:p w14:paraId="168EA070" w14:textId="77777777" w:rsidR="0069556D" w:rsidRDefault="0069556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8ADB09E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Contenitore</w:t>
      </w:r>
    </w:p>
    <w:p w14:paraId="3A5D85A0" w14:textId="77777777" w:rsidR="0069556D" w:rsidRDefault="00C96C90">
      <w:pPr>
        <w:spacing w:after="120" w:line="240" w:lineRule="auto"/>
        <w:rPr>
          <w:b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 xml:space="preserve">è confezionato in </w:t>
      </w:r>
      <w:r w:rsidR="00FC587E">
        <w:rPr>
          <w:sz w:val="24"/>
          <w:szCs w:val="24"/>
        </w:rPr>
        <w:t>c</w:t>
      </w:r>
      <w:r>
        <w:rPr>
          <w:sz w:val="24"/>
          <w:szCs w:val="24"/>
        </w:rPr>
        <w:t xml:space="preserve">ontenitori monodose in polietilene a bassa densità contenenti 0,3 ml di soluzione. </w:t>
      </w:r>
      <w:proofErr w:type="gramStart"/>
      <w:r>
        <w:rPr>
          <w:sz w:val="24"/>
          <w:szCs w:val="24"/>
        </w:rPr>
        <w:t xml:space="preserve">La  </w:t>
      </w:r>
      <w:r w:rsidR="00FC587E">
        <w:rPr>
          <w:sz w:val="24"/>
          <w:szCs w:val="24"/>
        </w:rPr>
        <w:t>c</w:t>
      </w:r>
      <w:r>
        <w:rPr>
          <w:sz w:val="24"/>
          <w:szCs w:val="24"/>
        </w:rPr>
        <w:t>onfezione</w:t>
      </w:r>
      <w:proofErr w:type="gramEnd"/>
      <w:r>
        <w:rPr>
          <w:sz w:val="24"/>
          <w:szCs w:val="24"/>
        </w:rPr>
        <w:t xml:space="preserve"> contiene 20 contenitori monodose, ripartiti in strip da 5 contenitori all’interno di buste PET/Al/PE.</w:t>
      </w:r>
    </w:p>
    <w:p w14:paraId="30DC1814" w14:textId="77777777" w:rsidR="0069556D" w:rsidRDefault="00C96C90">
      <w:pPr>
        <w:spacing w:after="120" w:line="240" w:lineRule="auto"/>
        <w:rPr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Sono state fornite specifiche e certificati analitici per tutti i componenti del confezionamento primario, che è adeguato per il medicinale.</w:t>
      </w:r>
    </w:p>
    <w:p w14:paraId="06947FA6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F1C89E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AA098D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Stabilità</w:t>
      </w:r>
    </w:p>
    <w:p w14:paraId="653D29E2" w14:textId="77777777" w:rsidR="0069556D" w:rsidRPr="00FC587E" w:rsidRDefault="00C96C90" w:rsidP="00FC587E">
      <w:pPr>
        <w:spacing w:line="240" w:lineRule="auto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30 </w:t>
      </w:r>
      <w:proofErr w:type="gramStart"/>
      <w:r>
        <w:rPr>
          <w:rFonts w:cstheme="minorHAnsi"/>
          <w:sz w:val="24"/>
          <w:szCs w:val="24"/>
        </w:rPr>
        <w:t>mesi .</w:t>
      </w:r>
      <w:proofErr w:type="gramEnd"/>
      <w:r>
        <w:rPr>
          <w:rFonts w:cstheme="minorHAnsi"/>
          <w:sz w:val="24"/>
          <w:szCs w:val="24"/>
        </w:rPr>
        <w:t xml:space="preserve"> </w:t>
      </w:r>
      <w:r>
        <w:rPr>
          <w:sz w:val="24"/>
          <w:szCs w:val="24"/>
        </w:rPr>
        <w:t>Il medicinale deve essere conservato a temperatura inferiore ai 30°C. I contenitori monodose devono essere conservati all’interno della busta per tenerli al riparo dalla luce.</w:t>
      </w:r>
      <w:r w:rsidR="00FC587E">
        <w:rPr>
          <w:sz w:val="24"/>
          <w:szCs w:val="24"/>
        </w:rPr>
        <w:t xml:space="preserve"> </w:t>
      </w:r>
    </w:p>
    <w:p w14:paraId="767C9DC3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BD39CD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II.3 Discussione sugli aspetti di qualità</w:t>
      </w:r>
    </w:p>
    <w:p w14:paraId="675F3FF7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Tutte le criticità evidenziate nel corso della valutazione sono state risolte e la qualità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>è considerata adeguata. Pertanto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 xml:space="preserve">dal punto di vista chimico-farmaceutico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 xml:space="preserve">è stato considerato accettabile per l’autorizzazione all’immissione in commercio. </w:t>
      </w:r>
    </w:p>
    <w:p w14:paraId="4C25E668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051166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E796C4B" w14:textId="77777777" w:rsidR="0069556D" w:rsidRDefault="00C96C9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NON CLINICI</w:t>
      </w:r>
    </w:p>
    <w:p w14:paraId="633C44D9" w14:textId="77777777" w:rsidR="0069556D" w:rsidRDefault="0069556D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1A2A1D3D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Non sono stati presentati nuovi studi non clinici, in quanto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 xml:space="preserve">contiene un principio attivo noto presente nel medicinale di riferimento: questo approccio è accettabile poiché il medicinale di </w:t>
      </w:r>
      <w:proofErr w:type="gramStart"/>
      <w:r>
        <w:rPr>
          <w:rFonts w:cstheme="minorHAnsi"/>
          <w:sz w:val="24"/>
          <w:szCs w:val="24"/>
        </w:rPr>
        <w:t xml:space="preserve">riferimento </w:t>
      </w:r>
      <w:r>
        <w:rPr>
          <w:rFonts w:eastAsia="Calibri" w:cstheme="minorHAnsi"/>
          <w:sz w:val="24"/>
          <w:szCs w:val="24"/>
          <w:lang w:eastAsia="it-IT"/>
        </w:rPr>
        <w:t xml:space="preserve"> DEXAMONO</w:t>
      </w:r>
      <w:proofErr w:type="gramEnd"/>
      <w:r>
        <w:rPr>
          <w:rFonts w:eastAsia="Calibri" w:cstheme="minorHAnsi"/>
          <w:sz w:val="24"/>
          <w:szCs w:val="24"/>
          <w:lang w:eastAsia="it-IT"/>
        </w:rPr>
        <w:t xml:space="preserve"> </w:t>
      </w:r>
      <w:r>
        <w:rPr>
          <w:rFonts w:cstheme="minorHAnsi"/>
          <w:sz w:val="24"/>
          <w:szCs w:val="24"/>
        </w:rPr>
        <w:t>è autorizzato in Italia da oltre 10 anni.</w:t>
      </w:r>
    </w:p>
    <w:p w14:paraId="5CB06FEB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C28480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62258C" w14:textId="77777777" w:rsidR="0069556D" w:rsidRDefault="00C96C9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ASPETTI CLINICI</w:t>
      </w:r>
    </w:p>
    <w:p w14:paraId="5C476039" w14:textId="77777777" w:rsidR="0069556D" w:rsidRDefault="00C96C90">
      <w:pPr>
        <w:spacing w:line="240" w:lineRule="auto"/>
        <w:rPr>
          <w:spacing w:val="-1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 xml:space="preserve">è utilizzato per il </w:t>
      </w:r>
      <w:r>
        <w:rPr>
          <w:spacing w:val="-2"/>
        </w:rPr>
        <w:t>trattamento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stati</w:t>
      </w:r>
      <w:r>
        <w:rPr>
          <w:spacing w:val="-4"/>
        </w:rPr>
        <w:t xml:space="preserve"> </w:t>
      </w:r>
      <w:r>
        <w:rPr>
          <w:spacing w:val="-1"/>
        </w:rPr>
        <w:t>infiammatori</w:t>
      </w:r>
      <w:r>
        <w:rPr>
          <w:spacing w:val="-2"/>
        </w:rPr>
        <w:t xml:space="preserve"> </w:t>
      </w:r>
      <w:r>
        <w:rPr>
          <w:spacing w:val="-1"/>
        </w:rPr>
        <w:t>del</w:t>
      </w:r>
      <w:r>
        <w:rPr>
          <w:spacing w:val="-6"/>
        </w:rPr>
        <w:t xml:space="preserve"> </w:t>
      </w:r>
      <w:r>
        <w:rPr>
          <w:spacing w:val="-1"/>
        </w:rPr>
        <w:t>segmento</w:t>
      </w:r>
      <w:r>
        <w:rPr>
          <w:spacing w:val="-3"/>
        </w:rPr>
        <w:t xml:space="preserve"> </w:t>
      </w:r>
      <w:r>
        <w:rPr>
          <w:spacing w:val="-1"/>
        </w:rPr>
        <w:t>anteriore</w:t>
      </w:r>
      <w:r>
        <w:rPr>
          <w:spacing w:val="-4"/>
        </w:rPr>
        <w:t xml:space="preserve"> </w:t>
      </w:r>
      <w:r>
        <w:rPr>
          <w:spacing w:val="-1"/>
        </w:rPr>
        <w:t>dell’occhio,</w:t>
      </w:r>
      <w:r>
        <w:rPr>
          <w:spacing w:val="-3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rPr>
          <w:spacing w:val="-1"/>
        </w:rPr>
        <w:t>causati</w:t>
      </w:r>
      <w:r>
        <w:rPr>
          <w:spacing w:val="-4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rPr>
          <w:spacing w:val="-1"/>
        </w:rPr>
        <w:t>infezione.</w:t>
      </w:r>
    </w:p>
    <w:p w14:paraId="394347FE" w14:textId="77777777" w:rsidR="0069556D" w:rsidRDefault="00C96C90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Posologia e modalità di somministrazione</w:t>
      </w:r>
    </w:p>
    <w:p w14:paraId="652DBA95" w14:textId="77777777" w:rsidR="0069556D" w:rsidRDefault="00C96C90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>
        <w:rPr>
          <w:rFonts w:eastAsia="Calibri" w:cstheme="minorHAnsi"/>
          <w:sz w:val="24"/>
          <w:szCs w:val="24"/>
          <w:lang w:eastAsia="it-IT"/>
        </w:rPr>
        <w:t>(</w:t>
      </w:r>
      <w:r>
        <w:rPr>
          <w:rFonts w:cstheme="minorHAnsi"/>
          <w:sz w:val="24"/>
          <w:szCs w:val="24"/>
        </w:rPr>
        <w:t>https://farmaci.agenziafarmaco.gov.it/bancadatifarmaci/home</w:t>
      </w:r>
      <w:r>
        <w:rPr>
          <w:rFonts w:eastAsia="Calibri" w:cstheme="minorHAnsi"/>
          <w:sz w:val="24"/>
          <w:szCs w:val="24"/>
          <w:lang w:eastAsia="it-IT"/>
        </w:rPr>
        <w:t>).</w:t>
      </w:r>
    </w:p>
    <w:p w14:paraId="265BC1C5" w14:textId="77777777" w:rsidR="0069556D" w:rsidRDefault="0069556D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29255BAA" w14:textId="77777777" w:rsidR="0069556D" w:rsidRDefault="00C96C90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Farmacologia clinica</w:t>
      </w:r>
    </w:p>
    <w:p w14:paraId="193A4BF9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eastAsia="Calibri" w:cstheme="minorHAnsi"/>
          <w:sz w:val="24"/>
          <w:szCs w:val="24"/>
          <w:lang w:eastAsia="it-IT"/>
        </w:rPr>
        <w:t>è ben conosciuta.</w:t>
      </w:r>
      <w:r>
        <w:rPr>
          <w:rFonts w:cstheme="minorHAnsi"/>
          <w:sz w:val="24"/>
          <w:szCs w:val="24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>contiene un principio attivo noto e presente nel medicinale di riferimento DEXAMONO autorizzato in Italia da più di 8 anni. Non sono stati condotti nuovi studi clinici di farmacodinamica e farmacocinetica.</w:t>
      </w:r>
    </w:p>
    <w:p w14:paraId="6C81404F" w14:textId="77777777" w:rsidR="0069556D" w:rsidRDefault="0069556D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358D0106" w14:textId="77777777" w:rsidR="0069556D" w:rsidRDefault="00C96C90">
      <w:pPr>
        <w:jc w:val="both"/>
        <w:textAlignment w:val="baseline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iCs/>
          <w:color w:val="000000"/>
          <w:sz w:val="24"/>
          <w:szCs w:val="24"/>
        </w:rPr>
        <w:t>Sulla base di quanto previsto dalla CPMP/EWP/QWP/1401/98 Rev.1/</w:t>
      </w:r>
      <w:proofErr w:type="spellStart"/>
      <w:r>
        <w:rPr>
          <w:rFonts w:ascii="Calibri" w:hAnsi="Calibri" w:cs="Calibri"/>
          <w:iCs/>
          <w:color w:val="000000"/>
          <w:sz w:val="24"/>
          <w:szCs w:val="24"/>
        </w:rPr>
        <w:t>Corr</w:t>
      </w:r>
      <w:proofErr w:type="spellEnd"/>
      <w:r>
        <w:rPr>
          <w:rFonts w:ascii="Calibri" w:hAnsi="Calibri" w:cs="Calibri"/>
          <w:iCs/>
          <w:color w:val="000000"/>
          <w:sz w:val="24"/>
          <w:szCs w:val="24"/>
        </w:rPr>
        <w:t xml:space="preserve">** per il medicinale in domanda è stato applicato il </w:t>
      </w:r>
      <w:proofErr w:type="spellStart"/>
      <w:r>
        <w:rPr>
          <w:rFonts w:ascii="Calibri" w:hAnsi="Calibri" w:cs="Calibri"/>
          <w:b/>
          <w:iCs/>
          <w:color w:val="000000"/>
          <w:sz w:val="24"/>
          <w:szCs w:val="24"/>
        </w:rPr>
        <w:t>biowaver</w:t>
      </w:r>
      <w:proofErr w:type="spellEnd"/>
      <w:r>
        <w:rPr>
          <w:rFonts w:ascii="Calibri" w:hAnsi="Calibri" w:cs="Calibri"/>
          <w:iCs/>
          <w:color w:val="000000"/>
          <w:sz w:val="24"/>
          <w:szCs w:val="24"/>
        </w:rPr>
        <w:t>, in quanto trattasi di collirio, soluzione, contenente la stessa concentrazione della stessa sostanza attiva del medicinale di riferimento</w:t>
      </w:r>
      <w:r>
        <w:rPr>
          <w:rFonts w:ascii="Calibri" w:hAnsi="Calibri" w:cs="Calibri"/>
          <w:color w:val="000000"/>
          <w:sz w:val="24"/>
          <w:szCs w:val="24"/>
        </w:rPr>
        <w:t xml:space="preserve">. 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Sono stati effettuati studi comparabilità in-vitro rispetto al riferimento.</w:t>
      </w:r>
      <w:r>
        <w:rPr>
          <w:rFonts w:cstheme="minorHAnsi"/>
          <w:sz w:val="24"/>
          <w:szCs w:val="24"/>
          <w:highlight w:val="yellow"/>
        </w:rPr>
        <w:t xml:space="preserve"> </w:t>
      </w:r>
    </w:p>
    <w:p w14:paraId="7D6D136D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8F2B0A" w14:textId="77777777" w:rsidR="0069556D" w:rsidRDefault="00C96C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Efficacia e sicurezza clinica</w:t>
      </w:r>
    </w:p>
    <w:p w14:paraId="7B7314F1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Non sono stati presentati nuovi dati di efficacia e sicurezza clinica: il profilo di sicurezza e l’efficacia del principio attivo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 xml:space="preserve">è ben conosciuto. </w:t>
      </w:r>
    </w:p>
    <w:p w14:paraId="08F75A7D" w14:textId="77777777" w:rsidR="0069556D" w:rsidRDefault="0069556D">
      <w:pPr>
        <w:spacing w:after="0" w:line="240" w:lineRule="auto"/>
        <w:ind w:right="6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1457277C" w14:textId="77777777" w:rsidR="0069556D" w:rsidRDefault="00C96C90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DECADRON OFTALMICO è un “medicinale generico ibrido” ad azione locale ed è considerato essere terapeuticamente equivalente al medicinale di riferimento DEXAMONO, quindi con lo stesso rapporto rischio/ beneficio.</w:t>
      </w:r>
    </w:p>
    <w:p w14:paraId="6E926AC1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02165C7D" w14:textId="77777777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Piano di Valutazione del Rischio (</w:t>
      </w:r>
      <w:r>
        <w:rPr>
          <w:rFonts w:cstheme="minorHAnsi"/>
          <w:b/>
          <w:i/>
          <w:sz w:val="24"/>
          <w:szCs w:val="24"/>
        </w:rPr>
        <w:t>Risk Management Plan</w:t>
      </w:r>
      <w:r>
        <w:rPr>
          <w:rFonts w:cstheme="minorHAnsi"/>
          <w:b/>
          <w:sz w:val="24"/>
          <w:szCs w:val="24"/>
        </w:rPr>
        <w:t xml:space="preserve"> - RMP)</w:t>
      </w:r>
    </w:p>
    <w:p w14:paraId="2EE6C9F4" w14:textId="77777777" w:rsidR="0069556D" w:rsidRDefault="00C96C90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gramStart"/>
      <w:r>
        <w:rPr>
          <w:rFonts w:eastAsia="Calibri" w:cstheme="minorHAnsi"/>
          <w:color w:val="000000"/>
          <w:sz w:val="24"/>
          <w:szCs w:val="24"/>
          <w:lang w:eastAsia="it-IT"/>
        </w:rPr>
        <w:t>E’</w:t>
      </w:r>
      <w:proofErr w:type="gramEnd"/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DECADRON OFTALMICO.</w:t>
      </w:r>
    </w:p>
    <w:p w14:paraId="66DE655D" w14:textId="77777777" w:rsidR="0069556D" w:rsidRDefault="00C96C90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7CE39BD0" w14:textId="77777777" w:rsidR="0069556D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2"/>
        <w:gridCol w:w="6024"/>
      </w:tblGrid>
      <w:tr w:rsidR="0069556D" w14:paraId="455D4A6C" w14:textId="77777777">
        <w:trPr>
          <w:jc w:val="center"/>
        </w:trPr>
        <w:tc>
          <w:tcPr>
            <w:tcW w:w="1560" w:type="pct"/>
            <w:shd w:val="clear" w:color="auto" w:fill="auto"/>
          </w:tcPr>
          <w:p w14:paraId="42DD8481" w14:textId="77777777" w:rsidR="0069556D" w:rsidRPr="00FC587E" w:rsidRDefault="00C96C90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47313223" w14:textId="77777777" w:rsidR="0069556D" w:rsidRPr="00FC587E" w:rsidRDefault="00FC587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C587E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69556D" w14:paraId="6A555DA9" w14:textId="77777777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FCE5AE" w14:textId="77777777" w:rsidR="0069556D" w:rsidRPr="00FC587E" w:rsidRDefault="00C96C90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0412E3" w14:textId="77777777" w:rsidR="0069556D" w:rsidRPr="00FC587E" w:rsidRDefault="00FC587E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FC587E">
              <w:rPr>
                <w:rFonts w:cstheme="minorHAnsi"/>
                <w:sz w:val="24"/>
                <w:szCs w:val="24"/>
                <w:lang w:eastAsia="en-GB"/>
              </w:rPr>
              <w:t>Nessuno</w:t>
            </w:r>
          </w:p>
        </w:tc>
      </w:tr>
      <w:tr w:rsidR="0069556D" w14:paraId="6F4AB854" w14:textId="77777777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7F71C5F" w14:textId="77777777" w:rsidR="0069556D" w:rsidRPr="00FC587E" w:rsidRDefault="00C96C90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C587E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4BA5" w14:textId="77777777" w:rsidR="0069556D" w:rsidRPr="00FC587E" w:rsidRDefault="00FC587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C587E">
              <w:rPr>
                <w:rFonts w:cstheme="minorHAnsi"/>
                <w:sz w:val="24"/>
                <w:szCs w:val="24"/>
              </w:rPr>
              <w:t>Nessuna</w:t>
            </w:r>
          </w:p>
        </w:tc>
      </w:tr>
    </w:tbl>
    <w:p w14:paraId="208E61FB" w14:textId="77777777" w:rsidR="0069556D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151B094" w14:textId="77777777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05EFE1CE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Oltre le misure previste nel Riassunto delle caratteristiche del prodotto non sono previste attività addizionali di minimizzazione del rischio. </w:t>
      </w:r>
    </w:p>
    <w:p w14:paraId="5EB64C9D" w14:textId="77777777" w:rsidR="0069556D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2A60665" w14:textId="77777777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 maggiori dettagli circa le attività di farmacovigilanza previste per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DECADRON OFTALMICO si può consultare il</w:t>
      </w:r>
      <w:r>
        <w:rPr>
          <w:rFonts w:cstheme="minorHAnsi"/>
          <w:sz w:val="24"/>
          <w:szCs w:val="24"/>
        </w:rPr>
        <w:t xml:space="preserve"> “</w:t>
      </w:r>
      <w:proofErr w:type="spellStart"/>
      <w:r>
        <w:rPr>
          <w:rFonts w:cstheme="minorHAnsi"/>
          <w:sz w:val="24"/>
          <w:szCs w:val="24"/>
        </w:rPr>
        <w:t>Summary</w:t>
      </w:r>
      <w:proofErr w:type="spellEnd"/>
      <w:r>
        <w:rPr>
          <w:rFonts w:cstheme="minorHAnsi"/>
          <w:sz w:val="24"/>
          <w:szCs w:val="24"/>
        </w:rPr>
        <w:t xml:space="preserve"> RMP” allegato.</w:t>
      </w:r>
    </w:p>
    <w:p w14:paraId="064FFEA0" w14:textId="77777777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45E800DD" w14:textId="77777777" w:rsidR="0069556D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075F5B9" w14:textId="77777777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Conclusioni</w:t>
      </w:r>
    </w:p>
    <w:p w14:paraId="7860B96F" w14:textId="77777777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Per la richiesta di AIC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>sono state presentate sufficienti informazioni cliniche.</w:t>
      </w:r>
    </w:p>
    <w:p w14:paraId="31B6C1A6" w14:textId="77777777" w:rsidR="0069556D" w:rsidRDefault="00C96C90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rapporto beneficio/rischio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>è considerato favorevole dal punto di vista clinico.</w:t>
      </w:r>
    </w:p>
    <w:p w14:paraId="4B2FCD8D" w14:textId="77777777" w:rsidR="0069556D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03ED88AC" w14:textId="77777777" w:rsidR="0069556D" w:rsidRDefault="0069556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4AA0D7EB" w14:textId="77777777" w:rsidR="0069556D" w:rsidRPr="00812796" w:rsidRDefault="00C96C9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12796">
        <w:rPr>
          <w:rFonts w:cstheme="minorHAnsi"/>
          <w:b/>
          <w:sz w:val="24"/>
          <w:szCs w:val="24"/>
        </w:rPr>
        <w:t>CONSULTAZIONE SUL FOGLIO ILLUSTRATIVO</w:t>
      </w:r>
    </w:p>
    <w:p w14:paraId="17883D5F" w14:textId="77777777" w:rsidR="0069556D" w:rsidRPr="00812796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12796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812796">
        <w:rPr>
          <w:rFonts w:cstheme="minorHAnsi"/>
          <w:sz w:val="24"/>
          <w:szCs w:val="24"/>
        </w:rPr>
        <w:t>s.m.i.</w:t>
      </w:r>
      <w:proofErr w:type="spellEnd"/>
      <w:r w:rsidRPr="00812796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60A727AC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A9DA3D" w14:textId="77777777" w:rsidR="0069556D" w:rsidRDefault="00C96C9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1A260717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qualità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3FEAC849" w14:textId="77777777" w:rsidR="0069556D" w:rsidRDefault="0069556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126493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rapporto beneficio/rischio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DECADRON OFTALMICO </w:t>
      </w:r>
      <w:r>
        <w:rPr>
          <w:rFonts w:cstheme="minorHAnsi"/>
          <w:sz w:val="24"/>
          <w:szCs w:val="24"/>
        </w:rPr>
        <w:t>è considerato favorevole per l’autorizzazione all’immissione in commercio.</w:t>
      </w:r>
    </w:p>
    <w:p w14:paraId="35A91CE4" w14:textId="77777777" w:rsidR="0069556D" w:rsidRDefault="00C96C90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vigenti linee guida e raccomandazioni italiane ed europee. </w:t>
      </w:r>
    </w:p>
    <w:p w14:paraId="33C6273A" w14:textId="77777777" w:rsidR="0069556D" w:rsidRDefault="00C96C90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cstheme="minorHAnsi"/>
          <w:sz w:val="24"/>
          <w:szCs w:val="24"/>
        </w:rPr>
        <w:t xml:space="preserve">Questi documenti possono essere consultati sul sito istituzionale di AIFA </w:t>
      </w:r>
      <w:r>
        <w:rPr>
          <w:rFonts w:eastAsia="Calibri" w:cstheme="minorHAnsi"/>
          <w:sz w:val="24"/>
          <w:szCs w:val="24"/>
          <w:lang w:eastAsia="it-IT"/>
        </w:rPr>
        <w:t>(</w:t>
      </w:r>
      <w:r w:rsidR="00D708EE">
        <w:rPr>
          <w:rFonts w:eastAsia="Calibri" w:cstheme="minorHAnsi"/>
          <w:sz w:val="24"/>
          <w:szCs w:val="24"/>
          <w:lang w:eastAsia="it-IT"/>
        </w:rPr>
        <w:t>(</w:t>
      </w:r>
      <w:hyperlink r:id="rId12" w:tgtFrame="_blank" w:tooltip="https://medicinali.aifa.gov.it" w:history="1">
        <w:r w:rsidR="00D708EE">
          <w:rPr>
            <w:rStyle w:val="Collegamentoipertestuale"/>
            <w:rFonts w:ascii="Arial" w:hAnsi="Arial" w:cs="Arial"/>
            <w:color w:val="467886"/>
            <w:bdr w:val="none" w:sz="0" w:space="0" w:color="auto" w:frame="1"/>
            <w:shd w:val="clear" w:color="auto" w:fill="FFFFFF"/>
          </w:rPr>
          <w:t>https://medicinali.aifa.gov.it</w:t>
        </w:r>
      </w:hyperlink>
      <w:r>
        <w:rPr>
          <w:rFonts w:eastAsia="Calibri" w:cstheme="minorHAnsi"/>
          <w:sz w:val="24"/>
          <w:szCs w:val="24"/>
          <w:lang w:eastAsia="it-IT"/>
        </w:rPr>
        <w:t>).</w:t>
      </w:r>
    </w:p>
    <w:p w14:paraId="53DBB216" w14:textId="77777777" w:rsidR="0069556D" w:rsidRDefault="0069556D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9556D">
      <w:footerReference w:type="default" r:id="rId13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1AE22" w14:textId="77777777" w:rsidR="00157AFE" w:rsidRDefault="00157AFE">
      <w:pPr>
        <w:spacing w:line="240" w:lineRule="auto"/>
      </w:pPr>
      <w:r>
        <w:separator/>
      </w:r>
    </w:p>
  </w:endnote>
  <w:endnote w:type="continuationSeparator" w:id="0">
    <w:p w14:paraId="59B1C513" w14:textId="77777777" w:rsidR="00157AFE" w:rsidRDefault="00157A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DejaVuSans">
    <w:altName w:val="Yu Gothic"/>
    <w:charset w:val="80"/>
    <w:family w:val="auto"/>
    <w:pitch w:val="default"/>
    <w:sig w:usb0="00000000" w:usb1="0000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5FE69" w14:textId="77777777" w:rsidR="0069556D" w:rsidRDefault="00C96C90">
    <w:pPr>
      <w:pStyle w:val="Pidipagina"/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60288" behindDoc="0" locked="0" layoutInCell="1" allowOverlap="1" wp14:anchorId="0C456ECA" wp14:editId="5EB7F6F3">
          <wp:simplePos x="0" y="0"/>
          <wp:positionH relativeFrom="column">
            <wp:posOffset>-681990</wp:posOffset>
          </wp:positionH>
          <wp:positionV relativeFrom="paragraph">
            <wp:posOffset>-744855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3DF6D" w14:textId="77777777" w:rsidR="00157AFE" w:rsidRDefault="00157AFE">
      <w:pPr>
        <w:spacing w:after="0"/>
      </w:pPr>
      <w:r>
        <w:separator/>
      </w:r>
    </w:p>
  </w:footnote>
  <w:footnote w:type="continuationSeparator" w:id="0">
    <w:p w14:paraId="7384CA90" w14:textId="77777777" w:rsidR="00157AFE" w:rsidRDefault="00157AF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multilevel"/>
    <w:tmpl w:val="243011A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91CF4"/>
    <w:multiLevelType w:val="multilevel"/>
    <w:tmpl w:val="4A891CF4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lonara Alessia">
    <w15:presenceInfo w15:providerId="AD" w15:userId="S-1-5-21-515967899-1644491937-725345543-11318"/>
  </w15:person>
  <w15:person w15:author="cecchettol">
    <w15:presenceInfo w15:providerId="None" w15:userId="cecchetto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84C68"/>
    <w:rsid w:val="000A4BA1"/>
    <w:rsid w:val="000B7AC8"/>
    <w:rsid w:val="000C1389"/>
    <w:rsid w:val="000E1F86"/>
    <w:rsid w:val="000E4494"/>
    <w:rsid w:val="000E4A73"/>
    <w:rsid w:val="000F658F"/>
    <w:rsid w:val="00111E9E"/>
    <w:rsid w:val="00112B76"/>
    <w:rsid w:val="00126BC8"/>
    <w:rsid w:val="001334B1"/>
    <w:rsid w:val="001460CA"/>
    <w:rsid w:val="00157AFE"/>
    <w:rsid w:val="00172AED"/>
    <w:rsid w:val="001A516D"/>
    <w:rsid w:val="001B2799"/>
    <w:rsid w:val="001B599D"/>
    <w:rsid w:val="001C15DF"/>
    <w:rsid w:val="001C4323"/>
    <w:rsid w:val="001C64BC"/>
    <w:rsid w:val="001F0D20"/>
    <w:rsid w:val="001F5E2F"/>
    <w:rsid w:val="001F6663"/>
    <w:rsid w:val="0021736D"/>
    <w:rsid w:val="00217604"/>
    <w:rsid w:val="00217B71"/>
    <w:rsid w:val="00245B04"/>
    <w:rsid w:val="00252FE8"/>
    <w:rsid w:val="002554FE"/>
    <w:rsid w:val="002575B8"/>
    <w:rsid w:val="00265B61"/>
    <w:rsid w:val="00277A0E"/>
    <w:rsid w:val="00286EBE"/>
    <w:rsid w:val="00295EEA"/>
    <w:rsid w:val="00297F10"/>
    <w:rsid w:val="002A07B1"/>
    <w:rsid w:val="002A1800"/>
    <w:rsid w:val="002B662A"/>
    <w:rsid w:val="002C2324"/>
    <w:rsid w:val="002C2D9F"/>
    <w:rsid w:val="002E114C"/>
    <w:rsid w:val="002F2543"/>
    <w:rsid w:val="002F4000"/>
    <w:rsid w:val="00300BEA"/>
    <w:rsid w:val="00304C2F"/>
    <w:rsid w:val="00305B55"/>
    <w:rsid w:val="003061E0"/>
    <w:rsid w:val="00323648"/>
    <w:rsid w:val="003238CF"/>
    <w:rsid w:val="00330DFA"/>
    <w:rsid w:val="00340DC4"/>
    <w:rsid w:val="003460E9"/>
    <w:rsid w:val="003544C6"/>
    <w:rsid w:val="00367CE0"/>
    <w:rsid w:val="00387CA8"/>
    <w:rsid w:val="003949F9"/>
    <w:rsid w:val="003B0421"/>
    <w:rsid w:val="003B5FBC"/>
    <w:rsid w:val="003B68D5"/>
    <w:rsid w:val="003C054E"/>
    <w:rsid w:val="003E1E83"/>
    <w:rsid w:val="0041387F"/>
    <w:rsid w:val="004214DB"/>
    <w:rsid w:val="0042214D"/>
    <w:rsid w:val="00423A97"/>
    <w:rsid w:val="004241AC"/>
    <w:rsid w:val="00442A9D"/>
    <w:rsid w:val="00445DB2"/>
    <w:rsid w:val="004509BC"/>
    <w:rsid w:val="004532E2"/>
    <w:rsid w:val="004609F8"/>
    <w:rsid w:val="00461D93"/>
    <w:rsid w:val="004631F3"/>
    <w:rsid w:val="00474997"/>
    <w:rsid w:val="00482C32"/>
    <w:rsid w:val="004907F6"/>
    <w:rsid w:val="004B20A8"/>
    <w:rsid w:val="004B2A25"/>
    <w:rsid w:val="004B5B15"/>
    <w:rsid w:val="004E28E5"/>
    <w:rsid w:val="004E5A39"/>
    <w:rsid w:val="004E70F5"/>
    <w:rsid w:val="004F343B"/>
    <w:rsid w:val="00500ACA"/>
    <w:rsid w:val="005049A1"/>
    <w:rsid w:val="00504FC1"/>
    <w:rsid w:val="005250B6"/>
    <w:rsid w:val="005256F6"/>
    <w:rsid w:val="0056372C"/>
    <w:rsid w:val="00567615"/>
    <w:rsid w:val="005744D4"/>
    <w:rsid w:val="00577746"/>
    <w:rsid w:val="00577DAC"/>
    <w:rsid w:val="005826A6"/>
    <w:rsid w:val="005950D6"/>
    <w:rsid w:val="005A466E"/>
    <w:rsid w:val="005A4BBD"/>
    <w:rsid w:val="005B4C97"/>
    <w:rsid w:val="005C2427"/>
    <w:rsid w:val="005C45B7"/>
    <w:rsid w:val="005D18E5"/>
    <w:rsid w:val="005F54B1"/>
    <w:rsid w:val="00610BAB"/>
    <w:rsid w:val="00621AE2"/>
    <w:rsid w:val="006222F7"/>
    <w:rsid w:val="006231AC"/>
    <w:rsid w:val="00642D6A"/>
    <w:rsid w:val="0064646C"/>
    <w:rsid w:val="006529CF"/>
    <w:rsid w:val="00652AE5"/>
    <w:rsid w:val="00654D9E"/>
    <w:rsid w:val="00663BCD"/>
    <w:rsid w:val="00664931"/>
    <w:rsid w:val="006727BD"/>
    <w:rsid w:val="0069556D"/>
    <w:rsid w:val="006A3A37"/>
    <w:rsid w:val="006B311C"/>
    <w:rsid w:val="006B3E12"/>
    <w:rsid w:val="006C0722"/>
    <w:rsid w:val="006C08B4"/>
    <w:rsid w:val="006C5811"/>
    <w:rsid w:val="006D7B8C"/>
    <w:rsid w:val="006F44C7"/>
    <w:rsid w:val="00712DB3"/>
    <w:rsid w:val="00716DF5"/>
    <w:rsid w:val="007170D7"/>
    <w:rsid w:val="007221B6"/>
    <w:rsid w:val="00745609"/>
    <w:rsid w:val="00747E46"/>
    <w:rsid w:val="00766E26"/>
    <w:rsid w:val="0078608F"/>
    <w:rsid w:val="0078680B"/>
    <w:rsid w:val="00797416"/>
    <w:rsid w:val="007A1C0E"/>
    <w:rsid w:val="007C0622"/>
    <w:rsid w:val="007D2539"/>
    <w:rsid w:val="007D374F"/>
    <w:rsid w:val="007E4E98"/>
    <w:rsid w:val="00811B01"/>
    <w:rsid w:val="00812796"/>
    <w:rsid w:val="00817744"/>
    <w:rsid w:val="00823F4C"/>
    <w:rsid w:val="008375CF"/>
    <w:rsid w:val="00853EC6"/>
    <w:rsid w:val="008547B3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F9"/>
    <w:rsid w:val="008D1529"/>
    <w:rsid w:val="008D4E53"/>
    <w:rsid w:val="008E3D9E"/>
    <w:rsid w:val="008F117D"/>
    <w:rsid w:val="009232AA"/>
    <w:rsid w:val="009254CC"/>
    <w:rsid w:val="00943785"/>
    <w:rsid w:val="009565BA"/>
    <w:rsid w:val="009568D6"/>
    <w:rsid w:val="00957832"/>
    <w:rsid w:val="0098470E"/>
    <w:rsid w:val="00990207"/>
    <w:rsid w:val="0099120C"/>
    <w:rsid w:val="00997646"/>
    <w:rsid w:val="00997F05"/>
    <w:rsid w:val="009A23DE"/>
    <w:rsid w:val="009A260F"/>
    <w:rsid w:val="009B03DB"/>
    <w:rsid w:val="009B1E44"/>
    <w:rsid w:val="009C3E8B"/>
    <w:rsid w:val="009D3446"/>
    <w:rsid w:val="009E0140"/>
    <w:rsid w:val="009E2BC0"/>
    <w:rsid w:val="009F3867"/>
    <w:rsid w:val="009F395B"/>
    <w:rsid w:val="009F5439"/>
    <w:rsid w:val="009F584E"/>
    <w:rsid w:val="00A008AE"/>
    <w:rsid w:val="00A01AB1"/>
    <w:rsid w:val="00A03645"/>
    <w:rsid w:val="00A046AC"/>
    <w:rsid w:val="00A11FD6"/>
    <w:rsid w:val="00A247C5"/>
    <w:rsid w:val="00A31CC1"/>
    <w:rsid w:val="00A40FF3"/>
    <w:rsid w:val="00A45C72"/>
    <w:rsid w:val="00A47604"/>
    <w:rsid w:val="00A57AA4"/>
    <w:rsid w:val="00A62D55"/>
    <w:rsid w:val="00A7413F"/>
    <w:rsid w:val="00A83AB4"/>
    <w:rsid w:val="00A84362"/>
    <w:rsid w:val="00A86F5A"/>
    <w:rsid w:val="00A908B9"/>
    <w:rsid w:val="00A966D1"/>
    <w:rsid w:val="00AA516E"/>
    <w:rsid w:val="00AC3E39"/>
    <w:rsid w:val="00AC586B"/>
    <w:rsid w:val="00AD051C"/>
    <w:rsid w:val="00AD4BE6"/>
    <w:rsid w:val="00AF52E2"/>
    <w:rsid w:val="00B023E9"/>
    <w:rsid w:val="00B03E01"/>
    <w:rsid w:val="00B1186F"/>
    <w:rsid w:val="00B15135"/>
    <w:rsid w:val="00B30431"/>
    <w:rsid w:val="00B51571"/>
    <w:rsid w:val="00B862CA"/>
    <w:rsid w:val="00BA0ACD"/>
    <w:rsid w:val="00BB2AF8"/>
    <w:rsid w:val="00BB7B54"/>
    <w:rsid w:val="00BC561B"/>
    <w:rsid w:val="00BC5A09"/>
    <w:rsid w:val="00BC74C2"/>
    <w:rsid w:val="00BD39EB"/>
    <w:rsid w:val="00BE7CDB"/>
    <w:rsid w:val="00BF55B9"/>
    <w:rsid w:val="00BF7A42"/>
    <w:rsid w:val="00C02E64"/>
    <w:rsid w:val="00C058E1"/>
    <w:rsid w:val="00C07183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6597"/>
    <w:rsid w:val="00C74500"/>
    <w:rsid w:val="00C8635E"/>
    <w:rsid w:val="00C96C90"/>
    <w:rsid w:val="00CC1489"/>
    <w:rsid w:val="00CC52A3"/>
    <w:rsid w:val="00CC7AFF"/>
    <w:rsid w:val="00CE62A1"/>
    <w:rsid w:val="00CF08A6"/>
    <w:rsid w:val="00D20170"/>
    <w:rsid w:val="00D212AA"/>
    <w:rsid w:val="00D36F9A"/>
    <w:rsid w:val="00D60600"/>
    <w:rsid w:val="00D6711E"/>
    <w:rsid w:val="00D708EE"/>
    <w:rsid w:val="00DB021E"/>
    <w:rsid w:val="00DB2733"/>
    <w:rsid w:val="00DB359A"/>
    <w:rsid w:val="00DC187E"/>
    <w:rsid w:val="00E10D6C"/>
    <w:rsid w:val="00E207B1"/>
    <w:rsid w:val="00E20E87"/>
    <w:rsid w:val="00E25D34"/>
    <w:rsid w:val="00E26828"/>
    <w:rsid w:val="00E3562A"/>
    <w:rsid w:val="00E42578"/>
    <w:rsid w:val="00E43089"/>
    <w:rsid w:val="00E83F8D"/>
    <w:rsid w:val="00E8749D"/>
    <w:rsid w:val="00EB4398"/>
    <w:rsid w:val="00EC3589"/>
    <w:rsid w:val="00ED19E3"/>
    <w:rsid w:val="00ED72E4"/>
    <w:rsid w:val="00EF062E"/>
    <w:rsid w:val="00EF6711"/>
    <w:rsid w:val="00EF7D98"/>
    <w:rsid w:val="00F1246A"/>
    <w:rsid w:val="00F27C7F"/>
    <w:rsid w:val="00F27F74"/>
    <w:rsid w:val="00F35F38"/>
    <w:rsid w:val="00F66767"/>
    <w:rsid w:val="00F67DFC"/>
    <w:rsid w:val="00F70FE8"/>
    <w:rsid w:val="00F76F77"/>
    <w:rsid w:val="00F85989"/>
    <w:rsid w:val="00F90F1F"/>
    <w:rsid w:val="00F96473"/>
    <w:rsid w:val="00F964BE"/>
    <w:rsid w:val="00FA2702"/>
    <w:rsid w:val="00FA271D"/>
    <w:rsid w:val="00FB3BF5"/>
    <w:rsid w:val="00FB4181"/>
    <w:rsid w:val="00FC0183"/>
    <w:rsid w:val="00FC587E"/>
    <w:rsid w:val="00FD415D"/>
    <w:rsid w:val="00FF2DE3"/>
    <w:rsid w:val="7721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1B9E0A5"/>
  <w15:docId w15:val="{79320813-5174-4064-8642-791C9505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qFormat/>
    <w:rPr>
      <w:color w:val="0000FF" w:themeColor="hyperlink"/>
      <w:u w:val="single"/>
    </w:rPr>
  </w:style>
  <w:style w:type="character" w:styleId="Enfasigrassetto">
    <w:name w:val="Strong"/>
    <w:uiPriority w:val="22"/>
    <w:qFormat/>
    <w:rPr>
      <w:b/>
      <w:bCs/>
    </w:rPr>
  </w:style>
  <w:style w:type="paragraph" w:styleId="Didascalia">
    <w:name w:val="caption"/>
    <w:basedOn w:val="Normale"/>
    <w:next w:val="Normale"/>
    <w:qFormat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  <w:spacing w:after="0" w:line="240" w:lineRule="auto"/>
    </w:pPr>
  </w:style>
  <w:style w:type="paragraph" w:styleId="PreformattatoHTML">
    <w:name w:val="HTML Preformatted"/>
    <w:basedOn w:val="Normale"/>
    <w:link w:val="PreformattatoHTMLCarattere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  <w:spacing w:after="0" w:line="240" w:lineRule="auto"/>
    </w:pPr>
  </w:style>
  <w:style w:type="paragraph" w:styleId="Corpotesto">
    <w:name w:val="Body Text"/>
    <w:basedOn w:val="Normale"/>
    <w:link w:val="CorpotestoCarattere"/>
    <w:uiPriority w:val="1"/>
    <w:unhideWhenUsed/>
    <w:qFormat/>
    <w:pPr>
      <w:widowControl w:val="0"/>
      <w:spacing w:after="0" w:line="240" w:lineRule="auto"/>
      <w:ind w:left="836"/>
    </w:pPr>
    <w:rPr>
      <w:rFonts w:ascii="Times New Roman" w:eastAsia="Times New Roman" w:hAnsi="Times New Roman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s1">
    <w:name w:val="s1"/>
    <w:basedOn w:val="Carpredefinitoparagrafo"/>
    <w:qFormat/>
    <w:rPr>
      <w:rFonts w:ascii="Arial" w:hAnsi="Arial" w:cs="Arial" w:hint="defaul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qFormat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Pr>
      <w:b/>
      <w:bCs/>
      <w:sz w:val="20"/>
      <w:szCs w:val="20"/>
    </w:rPr>
  </w:style>
  <w:style w:type="paragraph" w:customStyle="1" w:styleId="Revisione1">
    <w:name w:val="Revisione1"/>
    <w:hidden/>
    <w:uiPriority w:val="99"/>
    <w:semiHidden/>
    <w:qFormat/>
    <w:rPr>
      <w:sz w:val="22"/>
      <w:szCs w:val="22"/>
      <w:lang w:eastAsia="en-US"/>
    </w:rPr>
  </w:style>
  <w:style w:type="paragraph" w:customStyle="1" w:styleId="BodytextAgency">
    <w:name w:val="Body text (Agency)"/>
    <w:basedOn w:val="Normale"/>
    <w:uiPriority w:val="99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character" w:customStyle="1" w:styleId="CorpotestoCarattere">
    <w:name w:val="Corpo testo Carattere"/>
    <w:basedOn w:val="Carpredefinitoparagrafo"/>
    <w:link w:val="Corpotesto"/>
    <w:uiPriority w:val="1"/>
    <w:qFormat/>
    <w:rPr>
      <w:rFonts w:ascii="Times New Roman" w:eastAsia="Times New Roman" w:hAnsi="Times New Roman"/>
      <w:lang w:val="en-US"/>
    </w:rPr>
  </w:style>
  <w:style w:type="paragraph" w:styleId="Revisione">
    <w:name w:val="Revision"/>
    <w:hidden/>
    <w:uiPriority w:val="99"/>
    <w:semiHidden/>
    <w:rsid w:val="00A57A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medicinali.aifa.gov.it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s://medicinali.aifa.gov.it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9D5EF1-F06F-4DED-8B96-AC3C1E6F7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cecchettol</cp:lastModifiedBy>
  <cp:revision>2</cp:revision>
  <dcterms:created xsi:type="dcterms:W3CDTF">2025-06-27T10:45:00Z</dcterms:created>
  <dcterms:modified xsi:type="dcterms:W3CDTF">2025-06-27T10:45:00Z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3082-12.2.0.21546</vt:lpwstr>
  </property>
  <property fmtid="{D5CDD505-2E9C-101B-9397-08002B2CF9AE}" pid="3" name="ICV">
    <vt:lpwstr>476C40011543421D865AED7CE71C3372_12</vt:lpwstr>
  </property>
</Properties>
</file>