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22" w:rsidRDefault="003D65C5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976755" cy="735330"/>
            <wp:effectExtent l="0" t="0" r="0" b="0"/>
            <wp:docPr id="1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22" w:rsidRDefault="000B7622">
      <w:pPr>
        <w:spacing w:after="0" w:line="240" w:lineRule="auto"/>
        <w:jc w:val="center"/>
        <w:rPr>
          <w:b/>
        </w:rPr>
      </w:pPr>
    </w:p>
    <w:p w:rsidR="000B7622" w:rsidRDefault="003D65C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B7622" w:rsidRDefault="000B7622">
      <w:pPr>
        <w:spacing w:after="0" w:line="240" w:lineRule="auto"/>
        <w:jc w:val="center"/>
        <w:rPr>
          <w:b/>
          <w:highlight w:val="yellow"/>
        </w:rPr>
      </w:pPr>
    </w:p>
    <w:p w:rsidR="000B7622" w:rsidRDefault="000B7622">
      <w:pPr>
        <w:spacing w:after="0" w:line="240" w:lineRule="auto"/>
        <w:jc w:val="center"/>
        <w:rPr>
          <w:b/>
          <w:highlight w:val="yellow"/>
        </w:rPr>
      </w:pPr>
    </w:p>
    <w:p w:rsidR="000B7622" w:rsidRDefault="000B7622">
      <w:pPr>
        <w:spacing w:after="0" w:line="240" w:lineRule="auto"/>
        <w:jc w:val="center"/>
        <w:rPr>
          <w:b/>
          <w:highlight w:val="yellow"/>
        </w:rPr>
      </w:pPr>
    </w:p>
    <w:p w:rsidR="000B7622" w:rsidRDefault="003D65C5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RILISCAL</w:t>
      </w:r>
    </w:p>
    <w:p w:rsidR="000B7622" w:rsidRDefault="000B7622">
      <w:pPr>
        <w:widowControl w:val="0"/>
        <w:spacing w:after="0" w:line="240" w:lineRule="auto"/>
        <w:jc w:val="center"/>
      </w:pPr>
    </w:p>
    <w:p w:rsidR="000B7622" w:rsidRDefault="003D65C5">
      <w:pPr>
        <w:widowControl w:val="0"/>
        <w:spacing w:after="0" w:line="240" w:lineRule="auto"/>
        <w:jc w:val="center"/>
      </w:pPr>
      <w:r>
        <w:t xml:space="preserve"> (calcio carbonato e </w:t>
      </w:r>
      <w:proofErr w:type="spellStart"/>
      <w:r>
        <w:t>colecalciferolo</w:t>
      </w:r>
      <w:proofErr w:type="spellEnd"/>
      <w:r>
        <w:t>)</w:t>
      </w:r>
    </w:p>
    <w:p w:rsidR="000B7622" w:rsidRDefault="000B7622">
      <w:pPr>
        <w:spacing w:after="0" w:line="240" w:lineRule="auto"/>
        <w:jc w:val="center"/>
        <w:rPr>
          <w:b/>
        </w:rPr>
      </w:pPr>
    </w:p>
    <w:p w:rsidR="000B7622" w:rsidRDefault="003D65C5">
      <w:pPr>
        <w:spacing w:after="0" w:line="240" w:lineRule="auto"/>
        <w:jc w:val="center"/>
        <w:rPr>
          <w:b/>
        </w:rPr>
      </w:pPr>
      <w:r>
        <w:rPr>
          <w:b/>
        </w:rPr>
        <w:t>Numero di AIC: 041524</w:t>
      </w:r>
    </w:p>
    <w:p w:rsidR="000B7622" w:rsidRDefault="000B7622">
      <w:pPr>
        <w:spacing w:after="0" w:line="240" w:lineRule="auto"/>
        <w:jc w:val="center"/>
        <w:rPr>
          <w:b/>
        </w:rPr>
      </w:pPr>
    </w:p>
    <w:p w:rsidR="000B7622" w:rsidRDefault="003D65C5">
      <w:pPr>
        <w:spacing w:after="0" w:line="240" w:lineRule="auto"/>
        <w:rPr>
          <w:b/>
        </w:rPr>
      </w:pPr>
      <w:r>
        <w:rPr>
          <w:b/>
        </w:rPr>
        <w:t xml:space="preserve">                     </w:t>
      </w:r>
      <w:r w:rsidR="00E939ED">
        <w:rPr>
          <w:b/>
        </w:rPr>
        <w:t xml:space="preserve">                         NUMERO</w:t>
      </w:r>
      <w:r>
        <w:rPr>
          <w:b/>
        </w:rPr>
        <w:t xml:space="preserve"> DI  EUROPEA PROCEDURA:  IT/H/0288/002/DC</w:t>
      </w:r>
      <w:bookmarkStart w:id="1" w:name="Text15"/>
      <w:bookmarkEnd w:id="1"/>
    </w:p>
    <w:p w:rsidR="000B7622" w:rsidRDefault="000B7622" w:rsidP="00E939ED">
      <w:pPr>
        <w:spacing w:after="0" w:line="240" w:lineRule="auto"/>
        <w:rPr>
          <w:rFonts w:eastAsia="Calibri" w:cs="Calibri"/>
          <w:b/>
          <w:color w:val="000000"/>
        </w:rPr>
      </w:pPr>
    </w:p>
    <w:p w:rsidR="000B7622" w:rsidRDefault="003D65C5">
      <w:pPr>
        <w:spacing w:after="0" w:line="240" w:lineRule="auto"/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>RIASSUNTO DELLA RELAZIONE PUBBLICA DI VALUTAZIONE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3D65C5" w:rsidP="00D13C2B">
      <w:pPr>
        <w:rPr>
          <w:rFonts w:eastAsia="Calibri" w:cs="Calibri"/>
          <w:bCs/>
          <w:color w:val="000000"/>
        </w:rPr>
      </w:pPr>
      <w:r>
        <w:rPr>
          <w:rFonts w:eastAsia="Calibri" w:cs="Calibri"/>
          <w:color w:val="000000"/>
        </w:rPr>
        <w:t xml:space="preserve">Questa è la sintesi del </w:t>
      </w:r>
      <w:r>
        <w:rPr>
          <w:rFonts w:eastAsia="Calibri" w:cs="Calibri"/>
          <w:i/>
          <w:color w:val="000000"/>
        </w:rPr>
        <w:t xml:space="preserve">Public </w:t>
      </w:r>
      <w:proofErr w:type="spellStart"/>
      <w:r>
        <w:rPr>
          <w:rFonts w:eastAsia="Calibri" w:cs="Calibri"/>
          <w:i/>
          <w:color w:val="000000"/>
        </w:rPr>
        <w:t>Assessment</w:t>
      </w:r>
      <w:proofErr w:type="spellEnd"/>
      <w:r>
        <w:rPr>
          <w:rFonts w:eastAsia="Calibri" w:cs="Calibri"/>
          <w:i/>
          <w:color w:val="000000"/>
        </w:rPr>
        <w:t xml:space="preserve"> Report</w:t>
      </w:r>
      <w:r w:rsidR="00E939ED">
        <w:rPr>
          <w:rFonts w:eastAsia="Calibri" w:cs="Calibri"/>
          <w:color w:val="000000"/>
        </w:rPr>
        <w:t xml:space="preserve"> (PAR) relativo alla </w:t>
      </w:r>
      <w:proofErr w:type="spellStart"/>
      <w:r w:rsidR="00E939ED">
        <w:rPr>
          <w:rFonts w:eastAsia="Calibri" w:cs="Calibri"/>
          <w:color w:val="000000"/>
        </w:rPr>
        <w:t>l</w:t>
      </w:r>
      <w:r w:rsidR="00D13C2B" w:rsidRPr="00D13C2B">
        <w:rPr>
          <w:rFonts w:eastAsia="Calibri" w:cs="Calibri"/>
          <w:bCs/>
          <w:color w:val="000000"/>
        </w:rPr>
        <w:t>ine</w:t>
      </w:r>
      <w:proofErr w:type="spellEnd"/>
      <w:r w:rsidR="00D13C2B" w:rsidRPr="00D13C2B">
        <w:rPr>
          <w:rFonts w:eastAsia="Calibri" w:cs="Calibri"/>
          <w:bCs/>
          <w:color w:val="000000"/>
        </w:rPr>
        <w:t xml:space="preserve"> </w:t>
      </w:r>
      <w:proofErr w:type="spellStart"/>
      <w:r w:rsidR="00D13C2B" w:rsidRPr="00D13C2B">
        <w:rPr>
          <w:rFonts w:eastAsia="Calibri" w:cs="Calibri"/>
          <w:bCs/>
          <w:color w:val="000000"/>
        </w:rPr>
        <w:t>extension</w:t>
      </w:r>
      <w:proofErr w:type="spellEnd"/>
      <w:r w:rsidR="00D13C2B" w:rsidRPr="00D13C2B">
        <w:rPr>
          <w:rFonts w:eastAsia="Calibri" w:cs="Calibri"/>
          <w:bCs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RILISCAL 600 mg/2000 U.I. </w:t>
      </w:r>
      <w:r>
        <w:rPr>
          <w:rFonts w:eastAsia="Calibri" w:cs="Calibri"/>
          <w:bCs/>
          <w:color w:val="000000"/>
        </w:rPr>
        <w:t xml:space="preserve">compresse </w:t>
      </w:r>
      <w:proofErr w:type="spellStart"/>
      <w:r>
        <w:rPr>
          <w:rFonts w:eastAsia="Calibri" w:cs="Calibri"/>
          <w:bCs/>
          <w:color w:val="000000"/>
        </w:rPr>
        <w:t>orodispersibili</w:t>
      </w:r>
      <w:proofErr w:type="spellEnd"/>
      <w:r w:rsidR="00D13C2B">
        <w:rPr>
          <w:rFonts w:eastAsia="Calibri" w:cs="Calibri"/>
          <w:color w:val="000000"/>
        </w:rPr>
        <w:t>,</w:t>
      </w:r>
      <w:r w:rsidR="00E939ED">
        <w:rPr>
          <w:rFonts w:eastAsia="Calibri" w:cs="Calibri"/>
          <w:color w:val="000000"/>
        </w:rPr>
        <w:t xml:space="preserve"> medicinale già esistente come </w:t>
      </w:r>
      <w:r w:rsidR="00E939ED">
        <w:rPr>
          <w:rFonts w:cs="Calibri"/>
          <w:color w:val="000000"/>
        </w:rPr>
        <w:t xml:space="preserve">compresse </w:t>
      </w:r>
      <w:proofErr w:type="spellStart"/>
      <w:r w:rsidR="00E939ED">
        <w:rPr>
          <w:rFonts w:cs="Calibri"/>
          <w:color w:val="000000"/>
        </w:rPr>
        <w:t>orodispersibili</w:t>
      </w:r>
      <w:proofErr w:type="spellEnd"/>
      <w:r w:rsidR="00E939ED">
        <w:rPr>
          <w:rFonts w:cs="Calibri"/>
          <w:color w:val="000000"/>
        </w:rPr>
        <w:t xml:space="preserve"> </w:t>
      </w:r>
      <w:r w:rsidR="00E939ED">
        <w:rPr>
          <w:rFonts w:eastAsia="TimesNewRoman" w:cs="Calibri"/>
          <w:color w:val="000000"/>
        </w:rPr>
        <w:t xml:space="preserve">nel dosaggio da </w:t>
      </w:r>
      <w:r w:rsidR="00E939ED">
        <w:rPr>
          <w:rFonts w:eastAsia="Calibri" w:cs="Calibri"/>
          <w:color w:val="000000"/>
        </w:rPr>
        <w:t xml:space="preserve">600 mg/1000 U.I. di calcio e </w:t>
      </w:r>
      <w:proofErr w:type="spellStart"/>
      <w:r w:rsidR="00E939ED">
        <w:rPr>
          <w:rFonts w:eastAsia="Calibri" w:cs="Calibri"/>
          <w:color w:val="000000"/>
        </w:rPr>
        <w:t>colecalciferolo</w:t>
      </w:r>
      <w:proofErr w:type="spellEnd"/>
      <w:r w:rsidR="00E939ED">
        <w:rPr>
          <w:rFonts w:eastAsia="TimesNewRoman" w:cs="Calibri"/>
          <w:color w:val="000000"/>
        </w:rPr>
        <w:t>.</w:t>
      </w:r>
      <w:r>
        <w:rPr>
          <w:rFonts w:eastAsia="Calibri" w:cs="Calibri"/>
          <w:bCs/>
          <w:color w:val="000000"/>
        </w:rPr>
        <w:t xml:space="preserve"> </w:t>
      </w:r>
      <w:r>
        <w:rPr>
          <w:rFonts w:eastAsia="Calibri" w:cs="Calibri"/>
          <w:color w:val="000000"/>
        </w:rPr>
        <w:t>Esso spiega come RILISCAL</w:t>
      </w:r>
      <w:r w:rsidR="00E939ED">
        <w:rPr>
          <w:rFonts w:eastAsia="Calibri" w:cs="Calibri"/>
          <w:color w:val="000000"/>
        </w:rPr>
        <w:t xml:space="preserve"> 600 mg/2000 U.I.</w:t>
      </w:r>
      <w:r>
        <w:rPr>
          <w:rFonts w:eastAsia="Calibri" w:cs="Calibri"/>
          <w:color w:val="000000"/>
        </w:rPr>
        <w:t xml:space="preserve"> è stato valutato dalla Commissione Tecnico-Scientifica (CTS) e le sue condizioni di impiego. Non intende fornire consigli pratici su come utilizzare RILISCAL</w:t>
      </w:r>
      <w:r w:rsidR="00E939ED">
        <w:rPr>
          <w:rFonts w:eastAsia="Calibri" w:cs="Calibri"/>
          <w:color w:val="000000"/>
        </w:rPr>
        <w:t xml:space="preserve"> 600 mg/2000 U.I.</w:t>
      </w:r>
      <w:r>
        <w:rPr>
          <w:rFonts w:eastAsia="Calibri" w:cs="Calibri"/>
          <w:color w:val="000000"/>
        </w:rPr>
        <w:t>.</w:t>
      </w: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Per informazioni pratiche sull'utilizzo di</w:t>
      </w:r>
      <w:r>
        <w:rPr>
          <w:rFonts w:eastAsia="Calibri" w:cs="Calibri"/>
          <w:bCs/>
          <w:color w:val="000000"/>
        </w:rPr>
        <w:t xml:space="preserve"> RILISCAL</w:t>
      </w:r>
      <w:r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b/>
          <w:color w:val="000000"/>
        </w:rPr>
      </w:pPr>
    </w:p>
    <w:p w:rsidR="000B7622" w:rsidRDefault="003D65C5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  <w:color w:val="000000"/>
        </w:rPr>
        <w:t>1) CHE COS’È RILISCAL</w:t>
      </w:r>
      <w:r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 w:rsidR="00E939ED" w:rsidRPr="00E939ED">
        <w:rPr>
          <w:rFonts w:eastAsia="Calibri" w:cs="Calibri"/>
          <w:b/>
          <w:color w:val="000000"/>
        </w:rPr>
        <w:t xml:space="preserve"> </w:t>
      </w:r>
      <w:r>
        <w:rPr>
          <w:rFonts w:eastAsia="Calibri" w:cs="Calibri"/>
          <w:b/>
          <w:bCs/>
          <w:color w:val="000000"/>
        </w:rPr>
        <w:t xml:space="preserve">E A COSA SERVE? </w:t>
      </w:r>
    </w:p>
    <w:p w:rsidR="000B7622" w:rsidRDefault="003D65C5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eastAsia="Calibri" w:cs="Calibri"/>
          <w:color w:val="000000"/>
        </w:rPr>
        <w:t xml:space="preserve">RILISCAL </w:t>
      </w:r>
      <w:r w:rsidR="00E939ED">
        <w:rPr>
          <w:rFonts w:eastAsia="Calibri" w:cs="Calibri"/>
          <w:color w:val="000000"/>
        </w:rPr>
        <w:t xml:space="preserve">600 mg/2000 U.I. </w:t>
      </w:r>
      <w:r>
        <w:rPr>
          <w:rFonts w:eastAsia="Calibri" w:cs="Calibri"/>
          <w:color w:val="000000"/>
        </w:rPr>
        <w:t xml:space="preserve">è un medicinale che contiene due sostanze attive chiamate calcio  e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(Vitamina D3)</w:t>
      </w:r>
      <w:r w:rsidR="0007751E">
        <w:rPr>
          <w:rFonts w:eastAsia="Calibri" w:cs="Calibri"/>
          <w:color w:val="000000"/>
        </w:rPr>
        <w:t xml:space="preserve">. </w:t>
      </w:r>
      <w:r w:rsidR="0007751E" w:rsidRPr="0007751E">
        <w:rPr>
          <w:rFonts w:eastAsia="Calibri" w:cs="Calibri"/>
          <w:color w:val="000000"/>
        </w:rPr>
        <w:t xml:space="preserve">RILISCAL 600 mg/2000 U.I. </w:t>
      </w:r>
      <w:r w:rsidR="0007751E">
        <w:rPr>
          <w:rFonts w:eastAsia="Calibri" w:cs="Calibri"/>
          <w:color w:val="000000"/>
        </w:rPr>
        <w:t>contiene 600 mg di calcio pari a 1500 mg di calcio carbonato.</w:t>
      </w:r>
      <w:r>
        <w:rPr>
          <w:rFonts w:cs="Calibri"/>
          <w:color w:val="000000"/>
        </w:rPr>
        <w:t xml:space="preserve"> </w:t>
      </w:r>
      <w:r w:rsidR="0007751E">
        <w:rPr>
          <w:rFonts w:cs="Calibri"/>
          <w:color w:val="000000"/>
        </w:rPr>
        <w:t xml:space="preserve">E’ </w:t>
      </w:r>
      <w:r>
        <w:rPr>
          <w:rFonts w:cs="Calibri"/>
          <w:color w:val="000000"/>
        </w:rPr>
        <w:t>disponibile come:</w:t>
      </w:r>
    </w:p>
    <w:p w:rsidR="000B7622" w:rsidRDefault="003D65C5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- compresse </w:t>
      </w:r>
      <w:proofErr w:type="spellStart"/>
      <w:r>
        <w:rPr>
          <w:rFonts w:cs="Calibri"/>
          <w:color w:val="000000"/>
        </w:rPr>
        <w:t>orodispersibili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eastAsia="TimesNewRoman"/>
        </w:rPr>
        <w:t xml:space="preserve">nel dosaggio da </w:t>
      </w:r>
      <w:r>
        <w:rPr>
          <w:rFonts w:eastAsia="Calibri" w:cs="Calibri"/>
          <w:color w:val="000000"/>
        </w:rPr>
        <w:t xml:space="preserve">600 mg/2000 U.I di calcio  e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TimesNewRoman"/>
        </w:rPr>
        <w:t>.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RILISCAL 600 mg/2000 U.I</w:t>
      </w:r>
      <w:r w:rsidR="00E939ED">
        <w:rPr>
          <w:rFonts w:eastAsia="Calibri" w:cs="Calibri"/>
          <w:color w:val="000000"/>
        </w:rPr>
        <w:t>.</w:t>
      </w:r>
      <w:r>
        <w:rPr>
          <w:rFonts w:eastAsia="Calibri" w:cs="Calibri"/>
          <w:color w:val="000000"/>
        </w:rPr>
        <w:t xml:space="preserve"> di calcio e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 compresse </w:t>
      </w:r>
      <w:proofErr w:type="spellStart"/>
      <w:r>
        <w:rPr>
          <w:rFonts w:eastAsia="Calibri" w:cs="Calibri"/>
          <w:color w:val="000000"/>
        </w:rPr>
        <w:t>orodispersibili</w:t>
      </w:r>
      <w:proofErr w:type="spellEnd"/>
      <w:r>
        <w:rPr>
          <w:rFonts w:eastAsia="Calibri" w:cs="Calibri"/>
          <w:color w:val="000000"/>
        </w:rPr>
        <w:t xml:space="preserve"> è indicato negli adulti per il trattamento della carenza di calcio e vitamina D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2) COM’È PRESCRITTO/USATO </w:t>
      </w:r>
      <w:r>
        <w:rPr>
          <w:rFonts w:eastAsia="Calibri" w:cs="Calibri"/>
          <w:b/>
          <w:color w:val="000000"/>
        </w:rPr>
        <w:t>RILISCAL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>
        <w:rPr>
          <w:rFonts w:eastAsia="Calibri" w:cs="Calibri"/>
          <w:b/>
          <w:bCs/>
          <w:color w:val="000000"/>
        </w:rPr>
        <w:t>?</w:t>
      </w:r>
    </w:p>
    <w:p w:rsidR="000B7622" w:rsidRDefault="003D65C5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RILISCAL </w:t>
      </w:r>
      <w:r w:rsidR="00E939ED" w:rsidRPr="00E939ED">
        <w:rPr>
          <w:rFonts w:asciiTheme="minorHAnsi" w:eastAsia="Calibri" w:hAnsiTheme="minorHAnsi" w:cs="Calibri"/>
          <w:color w:val="000000"/>
          <w:sz w:val="22"/>
          <w:szCs w:val="22"/>
        </w:rPr>
        <w:t>600 mg/2000 U.I</w:t>
      </w:r>
      <w:r w:rsidR="00E939ED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E939ED" w:rsidRPr="00E939ED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solo su prescrizione da parte del medico (ricetta ripetibile).  </w:t>
      </w:r>
    </w:p>
    <w:p w:rsidR="000B7622" w:rsidRDefault="003D65C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Il dosaggio è stabilito individualmente dal medico. La dose raccomandata è di una compressa al giorno.</w:t>
      </w:r>
    </w:p>
    <w:p w:rsidR="000B7622" w:rsidRDefault="003D65C5">
      <w:pPr>
        <w:spacing w:after="0"/>
      </w:pPr>
      <w:r>
        <w:t>Le compresse possono essere succhiate e non devono essere ingerite intere.</w:t>
      </w:r>
      <w:r>
        <w:br/>
        <w:t>Le compresse devono essere assunte preferibilmente dopo i pasti.</w:t>
      </w:r>
      <w:r>
        <w:br/>
      </w:r>
      <w:r>
        <w:br/>
        <w:t>La quantità di calcio in RILISCAL</w:t>
      </w:r>
      <w:r w:rsidR="00E939ED">
        <w:t xml:space="preserve"> </w:t>
      </w:r>
      <w:r w:rsidR="00E939ED">
        <w:rPr>
          <w:rFonts w:eastAsia="Calibri" w:cs="Calibri"/>
          <w:color w:val="000000"/>
        </w:rPr>
        <w:t>600 mg/2000 U.I.</w:t>
      </w:r>
      <w:r>
        <w:t xml:space="preserve"> è inferiore alla dose giornaliera raccomandata. </w:t>
      </w:r>
    </w:p>
    <w:p w:rsidR="000B7622" w:rsidRDefault="003D65C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RILISCAL</w:t>
      </w:r>
      <w:r w:rsidR="00E939ED">
        <w:rPr>
          <w:rFonts w:cs="Calibri"/>
          <w:color w:val="000000"/>
        </w:rPr>
        <w:t xml:space="preserve"> </w:t>
      </w:r>
      <w:r w:rsidR="00E939ED">
        <w:rPr>
          <w:rFonts w:eastAsia="Calibri" w:cs="Calibri"/>
          <w:color w:val="000000"/>
        </w:rPr>
        <w:t>600 mg/2000 U.I.</w:t>
      </w:r>
      <w:r>
        <w:rPr>
          <w:rFonts w:cs="Calibri"/>
          <w:color w:val="000000"/>
        </w:rPr>
        <w:t>, pertanto, deve essere utilizzato principalmente da pazienti che necessitano di un apporto di vitamina D, ma che assumono con la dieta una quantità di calcio compresa tra 500 mg e 1000 mg al giorno. La quantità di calcio assunta con la dieta deve essere valutata dal medico.</w:t>
      </w:r>
    </w:p>
    <w:p w:rsidR="000B7622" w:rsidRDefault="003D65C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Per la posologia del medicinale devono essere seguite le istruzioni riportate nell’apposita sezione del foglio illustrativo.</w:t>
      </w:r>
    </w:p>
    <w:p w:rsidR="000B7622" w:rsidRDefault="003D65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</w:rPr>
      </w:pPr>
      <w:r>
        <w:t xml:space="preserve"> </w:t>
      </w: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bCs/>
          <w:color w:val="000000"/>
        </w:rPr>
        <w:lastRenderedPageBreak/>
        <w:t xml:space="preserve">3) COME FUNZIONA </w:t>
      </w:r>
      <w:r>
        <w:rPr>
          <w:rFonts w:eastAsia="Calibri" w:cs="Calibri"/>
          <w:b/>
          <w:color w:val="000000"/>
        </w:rPr>
        <w:t>RILISCAL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>
        <w:rPr>
          <w:rFonts w:eastAsia="Calibri" w:cs="Calibri"/>
          <w:b/>
          <w:bCs/>
          <w:color w:val="000000"/>
        </w:rPr>
        <w:t xml:space="preserve">? </w:t>
      </w:r>
    </w:p>
    <w:p w:rsidR="000B7622" w:rsidRDefault="003D65C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RILISCAL</w:t>
      </w:r>
      <w:r w:rsidR="00E939ED">
        <w:rPr>
          <w:rFonts w:cs="Calibri"/>
          <w:color w:val="000000"/>
        </w:rPr>
        <w:t xml:space="preserve"> </w:t>
      </w:r>
      <w:r w:rsidR="00E939ED">
        <w:rPr>
          <w:rFonts w:eastAsia="Calibri" w:cs="Calibri"/>
          <w:color w:val="000000"/>
        </w:rPr>
        <w:t>600 mg/2000 U.I.</w:t>
      </w:r>
      <w:r>
        <w:rPr>
          <w:rFonts w:cs="Calibri"/>
          <w:color w:val="000000"/>
        </w:rPr>
        <w:t xml:space="preserve">, il cui codice ATC è </w:t>
      </w:r>
      <w:r>
        <w:t>A12AX</w:t>
      </w:r>
      <w:r>
        <w:rPr>
          <w:rFonts w:cs="Calibri"/>
          <w:color w:val="000000"/>
        </w:rPr>
        <w:t xml:space="preserve">, contiene i principi attivi calcio  </w:t>
      </w:r>
      <w:r w:rsidR="007A2AFA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e </w:t>
      </w:r>
      <w:proofErr w:type="spellStart"/>
      <w:r>
        <w:rPr>
          <w:rFonts w:cs="Calibri"/>
          <w:color w:val="000000"/>
        </w:rPr>
        <w:t>colecalciferolo</w:t>
      </w:r>
      <w:proofErr w:type="spellEnd"/>
      <w:r>
        <w:rPr>
          <w:rFonts w:cs="Calibri"/>
          <w:color w:val="000000"/>
        </w:rPr>
        <w:t xml:space="preserve"> (Vitamina D3). La vitamina D3 è coinvolta nel metabolismo calcio/fosforo. Permette l’assorbimento attivo di calcio e fosforo dall’intestino e il loro assorbimento da parte dell’osso. L’integrazione con calcio e vitamina D3 corregge la carenza di Vitamina D e calcio.</w:t>
      </w:r>
    </w:p>
    <w:p w:rsidR="000B7622" w:rsidRDefault="000B7622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4) COME È STATO STUDIATO </w:t>
      </w:r>
      <w:r>
        <w:rPr>
          <w:rFonts w:eastAsia="Calibri" w:cs="Calibri"/>
          <w:b/>
          <w:color w:val="000000"/>
        </w:rPr>
        <w:t>RILISCAL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>
        <w:rPr>
          <w:rFonts w:eastAsia="Calibri" w:cs="Calibri"/>
          <w:b/>
          <w:bCs/>
        </w:rPr>
        <w:t xml:space="preserve">? </w:t>
      </w:r>
    </w:p>
    <w:p w:rsidR="000B7622" w:rsidRDefault="003D65C5">
      <w:pPr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</w:rPr>
        <w:t xml:space="preserve">Sono stati presentati diversi riferimenti bibliografici che dimostrano l’efficacia e la sicurezza del calcio e </w:t>
      </w:r>
      <w:proofErr w:type="spellStart"/>
      <w:r>
        <w:rPr>
          <w:rFonts w:cs="Calibri"/>
          <w:color w:val="000000"/>
        </w:rPr>
        <w:t>colecalciferolo</w:t>
      </w:r>
      <w:proofErr w:type="spellEnd"/>
      <w:r>
        <w:rPr>
          <w:rFonts w:cs="Calibri"/>
          <w:color w:val="000000"/>
        </w:rPr>
        <w:t xml:space="preserve"> 600 mg/2000 U.I</w:t>
      </w:r>
      <w:r w:rsidR="00E939ED">
        <w:rPr>
          <w:rFonts w:cs="Calibri"/>
          <w:color w:val="000000"/>
        </w:rPr>
        <w:t>.</w:t>
      </w:r>
      <w:r>
        <w:rPr>
          <w:rFonts w:cs="Calibri"/>
          <w:color w:val="000000"/>
        </w:rPr>
        <w:t>, quando assunto negli adulti per il trattamento della carenza di calcio e vitamina D.</w:t>
      </w:r>
    </w:p>
    <w:p w:rsidR="000B7622" w:rsidRDefault="000B7622">
      <w:pPr>
        <w:spacing w:after="0" w:line="240" w:lineRule="auto"/>
        <w:jc w:val="both"/>
        <w:rPr>
          <w:rFonts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5) QUAL È IL RAPPORTO BENEFICIO/RISCHIO DI </w:t>
      </w:r>
      <w:r>
        <w:rPr>
          <w:rFonts w:eastAsia="Calibri" w:cs="Calibri"/>
          <w:b/>
          <w:color w:val="000000"/>
        </w:rPr>
        <w:t>RILISCAL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U.I.</w:t>
      </w:r>
      <w:r>
        <w:rPr>
          <w:rFonts w:eastAsia="Calibri" w:cs="Calibri"/>
          <w:b/>
        </w:rPr>
        <w:t>?</w:t>
      </w:r>
      <w:r>
        <w:rPr>
          <w:rFonts w:eastAsia="Calibri" w:cs="Calibri"/>
        </w:rPr>
        <w:t xml:space="preserve"> </w:t>
      </w:r>
    </w:p>
    <w:p w:rsidR="000B7622" w:rsidRDefault="003D65C5">
      <w:pPr>
        <w:spacing w:after="0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Per l’elenco degli effetti indesiderati rilevati con RILISCAL </w:t>
      </w:r>
      <w:r w:rsidR="00E939ED">
        <w:rPr>
          <w:rFonts w:cs="Calibri"/>
          <w:color w:val="000000"/>
        </w:rPr>
        <w:t xml:space="preserve">600 mg/2000 U.I. </w:t>
      </w:r>
      <w:r>
        <w:rPr>
          <w:rFonts w:eastAsia="Calibri" w:cs="Calibri"/>
          <w:color w:val="000000"/>
        </w:rPr>
        <w:t>si rimanda al foglio illustrativo.</w:t>
      </w:r>
    </w:p>
    <w:p w:rsidR="000B7622" w:rsidRDefault="000B7622">
      <w:pPr>
        <w:spacing w:after="0" w:line="240" w:lineRule="auto"/>
        <w:jc w:val="both"/>
        <w:rPr>
          <w:rFonts w:eastAsia="Calibri"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6) PERCHE’ </w:t>
      </w:r>
      <w:r>
        <w:rPr>
          <w:rFonts w:eastAsia="Calibri" w:cs="Calibri"/>
          <w:b/>
          <w:color w:val="000000"/>
        </w:rPr>
        <w:t xml:space="preserve">RILISCAL </w:t>
      </w:r>
      <w:r w:rsidR="00E939ED" w:rsidRPr="00E939ED">
        <w:rPr>
          <w:rFonts w:eastAsia="Calibri" w:cs="Calibri"/>
          <w:b/>
          <w:color w:val="000000"/>
        </w:rPr>
        <w:t xml:space="preserve">600 mg/2000 U.I. </w:t>
      </w:r>
      <w:r>
        <w:rPr>
          <w:rFonts w:eastAsia="Calibri" w:cs="Calibri"/>
          <w:b/>
          <w:bCs/>
        </w:rPr>
        <w:t xml:space="preserve">E’ STATO APPROVATO? </w:t>
      </w: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</w:t>
      </w:r>
      <w:r>
        <w:rPr>
          <w:rFonts w:eastAsia="Calibri" w:cs="Calibri"/>
          <w:color w:val="000000"/>
        </w:rPr>
        <w:t>Commissione Tecnico-Scientifica (CTS)</w:t>
      </w:r>
      <w:r>
        <w:rPr>
          <w:rFonts w:eastAsia="Calibri" w:cs="Calibri"/>
          <w:b/>
          <w:bCs/>
          <w:i/>
          <w:iCs/>
        </w:rPr>
        <w:t xml:space="preserve"> </w:t>
      </w:r>
      <w:r>
        <w:rPr>
          <w:rFonts w:eastAsia="Calibri" w:cs="Calibri"/>
        </w:rPr>
        <w:t>ha concluso che, conformemente ai requisiti della normativa vigente, i benefici di RILISCAL</w:t>
      </w:r>
      <w:r>
        <w:rPr>
          <w:rFonts w:cs="Calibri"/>
        </w:rPr>
        <w:t xml:space="preserve"> </w:t>
      </w:r>
      <w:r w:rsidR="00E939ED">
        <w:rPr>
          <w:rFonts w:cs="Calibri"/>
          <w:color w:val="000000"/>
        </w:rPr>
        <w:t xml:space="preserve">600 mg/2000 U.I. </w:t>
      </w:r>
      <w:r>
        <w:rPr>
          <w:rFonts w:cs="Calibri"/>
        </w:rPr>
        <w:t xml:space="preserve">sono superiori ai rischi individuati. </w:t>
      </w:r>
      <w:r>
        <w:rPr>
          <w:rFonts w:eastAsia="Calibri" w:cs="Calibri"/>
        </w:rPr>
        <w:t>La CTS ha inoltre definito le modalità di prescrizione di cui al punto 2) di questo Riassunto e la classe di rimborsabilità del medicinale (Cnn).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b/>
          <w:bCs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>
        <w:rPr>
          <w:rFonts w:eastAsia="Calibri" w:cs="Calibri"/>
          <w:b/>
          <w:color w:val="000000"/>
        </w:rPr>
        <w:t>RILISCAL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cs="Calibri"/>
          <w:b/>
          <w:color w:val="000000"/>
        </w:rPr>
        <w:t>600 mg/2000 U.I.</w:t>
      </w:r>
      <w:r w:rsidRPr="00E939ED">
        <w:rPr>
          <w:rFonts w:eastAsia="Calibri" w:cs="Calibri"/>
          <w:b/>
          <w:bCs/>
          <w:color w:val="000000"/>
        </w:rPr>
        <w:t>?</w:t>
      </w: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="Calibri"/>
          <w:color w:val="000000"/>
        </w:rPr>
        <w:t>RILISCAL</w:t>
      </w:r>
      <w:r w:rsidR="00E939ED">
        <w:rPr>
          <w:rFonts w:eastAsia="Calibri" w:cs="Calibri"/>
          <w:color w:val="000000"/>
        </w:rPr>
        <w:t xml:space="preserve"> </w:t>
      </w:r>
      <w:r w:rsidR="00E939ED">
        <w:rPr>
          <w:rFonts w:cs="Calibri"/>
          <w:color w:val="000000"/>
        </w:rPr>
        <w:t>600 mg/2000 U.I..</w:t>
      </w:r>
    </w:p>
    <w:p w:rsidR="000B7622" w:rsidRDefault="003D65C5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0B7622" w:rsidRDefault="000B7622">
      <w:pPr>
        <w:spacing w:after="0" w:line="240" w:lineRule="auto"/>
        <w:jc w:val="both"/>
        <w:rPr>
          <w:rFonts w:eastAsia="Calibri"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8) ALTRE INFORMAZIONI RELATIVE A RILISCAL</w:t>
      </w:r>
      <w:r w:rsidR="00E939ED">
        <w:rPr>
          <w:rFonts w:eastAsia="Calibri" w:cs="Calibri"/>
          <w:b/>
          <w:bCs/>
        </w:rPr>
        <w:t xml:space="preserve"> </w:t>
      </w:r>
      <w:r w:rsidR="00E939ED" w:rsidRPr="00E939ED">
        <w:rPr>
          <w:rFonts w:eastAsia="Calibri" w:cs="Calibri"/>
          <w:b/>
          <w:bCs/>
        </w:rPr>
        <w:t>600 mg/2000 U.I.</w:t>
      </w:r>
    </w:p>
    <w:p w:rsidR="000B7622" w:rsidRPr="00F11304" w:rsidRDefault="003D65C5">
      <w:pPr>
        <w:spacing w:after="0" w:line="240" w:lineRule="auto"/>
        <w:jc w:val="both"/>
        <w:rPr>
          <w:rFonts w:eastAsia="Calibri" w:cs="Calibri"/>
          <w:b/>
          <w:bCs/>
        </w:rPr>
      </w:pPr>
      <w:r>
        <w:rPr>
          <w:rFonts w:eastAsia="Calibri" w:cs="Calibri"/>
          <w:bCs/>
          <w:iCs/>
        </w:rPr>
        <w:t xml:space="preserve">L’AIFA ha rilasciato l’autorizzazione all’immissione in commercio di </w:t>
      </w:r>
      <w:r>
        <w:rPr>
          <w:rFonts w:eastAsia="Calibri" w:cs="Calibri"/>
          <w:color w:val="000000"/>
        </w:rPr>
        <w:t xml:space="preserve">RILISCAL  600 mg/2000 U.I. </w:t>
      </w:r>
      <w:r w:rsidR="00E939ED">
        <w:rPr>
          <w:rFonts w:eastAsia="Calibri" w:cs="Calibri"/>
          <w:bCs/>
          <w:color w:val="000000"/>
        </w:rPr>
        <w:t xml:space="preserve">compresse </w:t>
      </w:r>
      <w:proofErr w:type="spellStart"/>
      <w:r w:rsidR="00E939ED">
        <w:rPr>
          <w:rFonts w:eastAsia="Calibri" w:cs="Calibri"/>
          <w:bCs/>
          <w:color w:val="000000"/>
        </w:rPr>
        <w:t>orodispersibili</w:t>
      </w:r>
      <w:proofErr w:type="spellEnd"/>
      <w:ins w:id="2" w:author="rovazzanid" w:date="2020-12-23T13:34:00Z">
        <w:r w:rsidR="00F11304">
          <w:rPr>
            <w:rFonts w:eastAsia="Calibri" w:cs="Calibri"/>
            <w:bCs/>
            <w:color w:val="000000"/>
          </w:rPr>
          <w:t xml:space="preserve"> </w:t>
        </w:r>
      </w:ins>
      <w:r w:rsidR="00E939ED" w:rsidRPr="00E939ED">
        <w:rPr>
          <w:rFonts w:eastAsia="Calibri" w:cs="Calibri"/>
          <w:bCs/>
          <w:iCs/>
          <w:color w:val="000000"/>
        </w:rPr>
        <w:t xml:space="preserve"> </w:t>
      </w:r>
      <w:r w:rsidR="00E939ED">
        <w:rPr>
          <w:rFonts w:eastAsia="Calibri" w:cs="Calibri"/>
          <w:bCs/>
          <w:iCs/>
          <w:color w:val="000000"/>
        </w:rPr>
        <w:t>il</w:t>
      </w:r>
      <w:ins w:id="3" w:author="rovazzanid" w:date="2020-12-23T13:34:00Z">
        <w:r w:rsidR="00F11304">
          <w:rPr>
            <w:rFonts w:eastAsia="Calibri" w:cs="Calibri"/>
            <w:bCs/>
            <w:iCs/>
            <w:color w:val="000000"/>
          </w:rPr>
          <w:t xml:space="preserve"> </w:t>
        </w:r>
      </w:ins>
      <w:r w:rsidR="00E939ED">
        <w:rPr>
          <w:rFonts w:eastAsia="Calibri" w:cs="Calibri"/>
          <w:bCs/>
          <w:iCs/>
        </w:rPr>
        <w:t xml:space="preserve"> </w:t>
      </w:r>
      <w:r w:rsidR="00E939ED" w:rsidRPr="00F11304">
        <w:rPr>
          <w:rFonts w:eastAsia="Calibri" w:cs="Calibri"/>
          <w:b/>
          <w:bCs/>
          <w:iCs/>
        </w:rPr>
        <w:t xml:space="preserve">04 Novembre 2020. </w:t>
      </w:r>
    </w:p>
    <w:p w:rsidR="000B7622" w:rsidRPr="00F11304" w:rsidRDefault="000B7622">
      <w:pPr>
        <w:spacing w:after="0" w:line="240" w:lineRule="auto"/>
        <w:jc w:val="both"/>
        <w:rPr>
          <w:rFonts w:eastAsia="Calibri" w:cs="Calibri"/>
          <w:b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>
        <w:rPr>
          <w:rFonts w:cs="Calibri"/>
          <w:bCs/>
          <w:iCs/>
        </w:rPr>
        <w:t>per RILISCAL</w:t>
      </w:r>
      <w:r w:rsidR="00E939ED">
        <w:rPr>
          <w:rFonts w:cs="Calibri"/>
          <w:bCs/>
          <w:iCs/>
        </w:rPr>
        <w:t xml:space="preserve"> </w:t>
      </w:r>
      <w:r w:rsidR="00E939ED">
        <w:rPr>
          <w:rFonts w:cs="Calibri"/>
          <w:color w:val="000000"/>
        </w:rPr>
        <w:t xml:space="preserve">600 mg/2000 U.I. </w:t>
      </w:r>
      <w:r>
        <w:rPr>
          <w:rFonts w:cs="Calibri"/>
          <w:bCs/>
          <w:iCs/>
        </w:rPr>
        <w:t xml:space="preserve">è reperibile sul sito </w:t>
      </w:r>
      <w:hyperlink r:id="rId6">
        <w:r>
          <w:rPr>
            <w:color w:val="0000FF"/>
            <w:u w:val="single"/>
          </w:rPr>
          <w:t>https://www.hma.eu/mriproductindex.html</w:t>
        </w:r>
      </w:hyperlink>
      <w:r>
        <w:t xml:space="preserve">. </w:t>
      </w:r>
      <w:r>
        <w:rPr>
          <w:rFonts w:eastAsia="Calibri" w:cs="Calibri"/>
        </w:rPr>
        <w:t xml:space="preserve">Per maggiori informazioni riguardo il trattamento con </w:t>
      </w:r>
      <w:r>
        <w:rPr>
          <w:rFonts w:eastAsia="Calibri" w:cs="Calibri"/>
          <w:color w:val="000000"/>
        </w:rPr>
        <w:t xml:space="preserve">RILISCAL </w:t>
      </w:r>
      <w:r w:rsidR="00E939ED">
        <w:rPr>
          <w:rFonts w:cs="Calibri"/>
          <w:color w:val="000000"/>
        </w:rPr>
        <w:t xml:space="preserve">600 mg/2000 U.I. </w:t>
      </w:r>
      <w:r>
        <w:rPr>
          <w:rFonts w:eastAsia="Calibri" w:cs="Calibri"/>
        </w:rPr>
        <w:t>si può leggere il foglio illustrativo (</w:t>
      </w:r>
      <w:hyperlink r:id="rId7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 xml:space="preserve">) o contattare il medico o il farmacista. </w:t>
      </w:r>
    </w:p>
    <w:p w:rsidR="000B7622" w:rsidRDefault="003D65C5">
      <w:pPr>
        <w:spacing w:after="0" w:line="240" w:lineRule="auto"/>
        <w:jc w:val="both"/>
        <w:rPr>
          <w:b/>
          <w:sz w:val="28"/>
        </w:rPr>
      </w:pPr>
      <w:r>
        <w:rPr>
          <w:rFonts w:eastAsia="Calibri" w:cs="Calibri"/>
        </w:rPr>
        <w:t>Questo riassunto è stato redatto in data 26/11/2020.</w:t>
      </w:r>
    </w:p>
    <w:sectPr w:rsidR="000B7622" w:rsidSect="005A6088">
      <w:pgSz w:w="11906" w:h="16838"/>
      <w:pgMar w:top="1418" w:right="1021" w:bottom="1021" w:left="102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charset w:val="86"/>
    <w:family w:val="swiss"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283"/>
  <w:characterSpacingControl w:val="doNotCompress"/>
  <w:compat>
    <w:useFELayout/>
  </w:compat>
  <w:rsids>
    <w:rsidRoot w:val="000B7622"/>
    <w:rsid w:val="00052D6E"/>
    <w:rsid w:val="0007751E"/>
    <w:rsid w:val="000B7622"/>
    <w:rsid w:val="0027058E"/>
    <w:rsid w:val="003D65C5"/>
    <w:rsid w:val="005A6088"/>
    <w:rsid w:val="007A2A27"/>
    <w:rsid w:val="007A2AFA"/>
    <w:rsid w:val="00D13C2B"/>
    <w:rsid w:val="00D5660E"/>
    <w:rsid w:val="00D57FBE"/>
    <w:rsid w:val="00E939ED"/>
    <w:rsid w:val="00F1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6088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character" w:customStyle="1" w:styleId="s1">
    <w:name w:val="s1"/>
    <w:basedOn w:val="Carpredefinitoparagrafo"/>
    <w:qFormat/>
    <w:rsid w:val="004E5A39"/>
    <w:rPr>
      <w:rFonts w:ascii="Arial" w:hAnsi="Arial" w:cs="Arial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3802B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3802B7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qFormat/>
    <w:rsid w:val="00DB1941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qFormat/>
    <w:rsid w:val="00E94387"/>
  </w:style>
  <w:style w:type="character" w:styleId="Testosegnaposto">
    <w:name w:val="Placeholder Text"/>
    <w:basedOn w:val="Carpredefinitoparagrafo"/>
    <w:uiPriority w:val="99"/>
    <w:semiHidden/>
    <w:qFormat/>
    <w:rsid w:val="000B7590"/>
    <w:rPr>
      <w:color w:val="808080"/>
    </w:rPr>
  </w:style>
  <w:style w:type="paragraph" w:customStyle="1" w:styleId="Heading">
    <w:name w:val="Heading"/>
    <w:basedOn w:val="Normale"/>
    <w:next w:val="Corpodeltesto"/>
    <w:qFormat/>
    <w:rsid w:val="005A6088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paragraph" w:styleId="Elenco">
    <w:name w:val="List"/>
    <w:basedOn w:val="Corpodeltesto"/>
    <w:rsid w:val="005A6088"/>
    <w:rPr>
      <w:rFonts w:cs="Arial Unicode MS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Index">
    <w:name w:val="Index"/>
    <w:basedOn w:val="Normale"/>
    <w:qFormat/>
    <w:rsid w:val="005A6088"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qFormat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qFormat/>
    <w:rsid w:val="00265B6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3802B7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802B7"/>
    <w:rPr>
      <w:b/>
      <w:bCs/>
    </w:rPr>
  </w:style>
  <w:style w:type="paragraph" w:customStyle="1" w:styleId="Sarkain2">
    <w:name w:val="Sarkain2"/>
    <w:basedOn w:val="Normale"/>
    <w:qFormat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customStyle="1" w:styleId="Default">
    <w:name w:val="Default"/>
    <w:qFormat/>
    <w:rsid w:val="00F1128A"/>
    <w:rPr>
      <w:rFonts w:ascii="Times New Roman" w:eastAsia="Times New Roman" w:hAnsi="Times New Roman" w:cs="Times New Roman"/>
      <w:color w:val="000000"/>
      <w:sz w:val="24"/>
      <w:szCs w:val="24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hma.eu/mriproductindex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5E42B-2952-4940-88FF-15E3A0E4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dellutri</dc:creator>
  <dc:description/>
  <cp:lastModifiedBy>rovazzanid</cp:lastModifiedBy>
  <cp:revision>7</cp:revision>
  <dcterms:created xsi:type="dcterms:W3CDTF">2020-12-23T09:19:00Z</dcterms:created>
  <dcterms:modified xsi:type="dcterms:W3CDTF">2020-12-23T12:35:00Z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