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8AB" w:rsidRPr="00811A5D" w:rsidRDefault="00010960" w:rsidP="006F08AB">
      <w:pPr>
        <w:jc w:val="center"/>
        <w:rPr>
          <w:rFonts w:asciiTheme="minorHAnsi" w:hAnsiTheme="minorHAnsi"/>
        </w:rPr>
      </w:pPr>
      <w:r w:rsidRPr="00811A5D">
        <w:rPr>
          <w:rFonts w:asciiTheme="minorHAnsi" w:hAnsiTheme="minorHAnsi"/>
          <w:noProof/>
        </w:rPr>
        <w:drawing>
          <wp:inline distT="0" distB="0" distL="0" distR="0">
            <wp:extent cx="3695700" cy="16097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95700" cy="1609725"/>
                    </a:xfrm>
                    <a:prstGeom prst="rect">
                      <a:avLst/>
                    </a:prstGeom>
                    <a:noFill/>
                    <a:ln w="9525">
                      <a:noFill/>
                      <a:miter lim="800000"/>
                      <a:headEnd/>
                      <a:tailEnd/>
                    </a:ln>
                  </pic:spPr>
                </pic:pic>
              </a:graphicData>
            </a:graphic>
          </wp:inline>
        </w:drawing>
      </w:r>
    </w:p>
    <w:p w:rsidR="006F08AB" w:rsidRPr="00811A5D" w:rsidRDefault="006F08AB" w:rsidP="006F08AB">
      <w:pPr>
        <w:jc w:val="center"/>
        <w:rPr>
          <w:rFonts w:asciiTheme="minorHAnsi" w:hAnsiTheme="minorHAnsi"/>
        </w:rPr>
      </w:pPr>
    </w:p>
    <w:p w:rsidR="006F08AB" w:rsidRPr="00811A5D" w:rsidRDefault="006F08AB" w:rsidP="006F08AB">
      <w:pPr>
        <w:jc w:val="center"/>
        <w:rPr>
          <w:rFonts w:asciiTheme="minorHAnsi" w:hAnsiTheme="minorHAnsi"/>
          <w:b/>
          <w:bCs/>
        </w:rPr>
      </w:pPr>
    </w:p>
    <w:p w:rsidR="006F08AB" w:rsidRPr="00811A5D" w:rsidRDefault="006F08AB" w:rsidP="007D6BB2">
      <w:pPr>
        <w:jc w:val="center"/>
        <w:rPr>
          <w:rFonts w:asciiTheme="minorHAnsi" w:hAnsiTheme="minorHAnsi"/>
          <w:lang w:val="en-GB"/>
        </w:rPr>
      </w:pPr>
      <w:r w:rsidRPr="00811A5D">
        <w:rPr>
          <w:rFonts w:asciiTheme="minorHAnsi" w:hAnsiTheme="minorHAnsi"/>
          <w:b/>
          <w:bCs/>
          <w:lang w:val="en-GB"/>
        </w:rPr>
        <w:t>Public Assessment Report</w:t>
      </w:r>
    </w:p>
    <w:p w:rsidR="006F08AB" w:rsidRPr="00811A5D" w:rsidRDefault="006F08AB" w:rsidP="007D6BB2">
      <w:pPr>
        <w:jc w:val="center"/>
        <w:outlineLvl w:val="0"/>
        <w:rPr>
          <w:rFonts w:asciiTheme="minorHAnsi" w:hAnsiTheme="minorHAnsi"/>
          <w:lang w:val="en-GB"/>
        </w:rPr>
      </w:pPr>
    </w:p>
    <w:p w:rsidR="006F08AB" w:rsidRPr="00811A5D" w:rsidRDefault="006F08AB" w:rsidP="007D6BB2">
      <w:pPr>
        <w:jc w:val="center"/>
        <w:rPr>
          <w:rFonts w:asciiTheme="minorHAnsi" w:hAnsiTheme="minorHAnsi"/>
          <w:b/>
          <w:lang w:val="en-GB"/>
        </w:rPr>
      </w:pPr>
      <w:r w:rsidRPr="00811A5D">
        <w:rPr>
          <w:rFonts w:asciiTheme="minorHAnsi" w:hAnsiTheme="minorHAnsi"/>
          <w:b/>
          <w:lang w:val="en-GB"/>
        </w:rPr>
        <w:t>Decentralised Procedure</w:t>
      </w:r>
    </w:p>
    <w:p w:rsidR="006F08AB" w:rsidRPr="00811A5D" w:rsidRDefault="0069770C" w:rsidP="007D6BB2">
      <w:pPr>
        <w:jc w:val="center"/>
        <w:rPr>
          <w:rFonts w:asciiTheme="minorHAnsi" w:hAnsiTheme="minorHAnsi"/>
          <w:b/>
          <w:lang w:val="en-GB"/>
        </w:rPr>
      </w:pPr>
      <w:r w:rsidRPr="00811A5D">
        <w:rPr>
          <w:rFonts w:asciiTheme="minorHAnsi" w:hAnsiTheme="minorHAnsi"/>
          <w:b/>
        </w:rPr>
        <w:fldChar w:fldCharType="begin"/>
      </w:r>
      <w:r w:rsidR="006F08AB" w:rsidRPr="00811A5D">
        <w:rPr>
          <w:rFonts w:asciiTheme="minorHAnsi" w:hAnsiTheme="minorHAnsi"/>
          <w:b/>
          <w:lang w:val="en-GB"/>
        </w:rPr>
        <w:instrText xml:space="preserve"> FORMTEXT _</w:instrText>
      </w:r>
      <w:r>
        <w:rPr>
          <w:rFonts w:asciiTheme="minorHAnsi" w:hAnsiTheme="minorHAnsi"/>
          <w:b/>
        </w:rPr>
        <w:fldChar w:fldCharType="separate"/>
      </w:r>
      <w:r w:rsidRPr="00811A5D">
        <w:rPr>
          <w:rFonts w:asciiTheme="minorHAnsi" w:hAnsiTheme="minorHAnsi"/>
          <w:b/>
        </w:rPr>
        <w:fldChar w:fldCharType="end"/>
      </w:r>
    </w:p>
    <w:p w:rsidR="006F08AB" w:rsidRPr="00811A5D" w:rsidRDefault="006F08AB" w:rsidP="007D6BB2">
      <w:pPr>
        <w:jc w:val="center"/>
        <w:rPr>
          <w:rFonts w:asciiTheme="minorHAnsi" w:hAnsiTheme="minorHAnsi"/>
          <w:b/>
          <w:lang w:val="en-GB"/>
        </w:rPr>
      </w:pPr>
    </w:p>
    <w:p w:rsidR="006F08AB" w:rsidRPr="00811A5D" w:rsidRDefault="006F08AB" w:rsidP="007D6BB2">
      <w:pPr>
        <w:jc w:val="center"/>
        <w:rPr>
          <w:rFonts w:asciiTheme="minorHAnsi" w:hAnsiTheme="minorHAnsi"/>
          <w:b/>
          <w:lang w:val="en-GB"/>
        </w:rPr>
      </w:pPr>
    </w:p>
    <w:p w:rsidR="006F08AB" w:rsidRPr="00811A5D" w:rsidRDefault="006F08AB" w:rsidP="007D6BB2">
      <w:pPr>
        <w:jc w:val="center"/>
        <w:rPr>
          <w:rFonts w:asciiTheme="minorHAnsi" w:hAnsiTheme="minorHAnsi"/>
          <w:b/>
          <w:lang w:val="en-GB"/>
        </w:rPr>
      </w:pPr>
    </w:p>
    <w:p w:rsidR="006F08AB" w:rsidRPr="00811A5D" w:rsidRDefault="006F08AB" w:rsidP="007D6BB2">
      <w:pPr>
        <w:jc w:val="center"/>
        <w:rPr>
          <w:rFonts w:asciiTheme="minorHAnsi" w:hAnsiTheme="minorHAnsi"/>
          <w:b/>
          <w:lang w:val="en-GB"/>
        </w:rPr>
      </w:pPr>
    </w:p>
    <w:p w:rsidR="00BF2FE0" w:rsidRPr="00811A5D" w:rsidRDefault="00BF2FE0" w:rsidP="00BF2FE0">
      <w:pPr>
        <w:widowControl w:val="0"/>
        <w:jc w:val="center"/>
        <w:rPr>
          <w:rFonts w:asciiTheme="minorHAnsi" w:hAnsiTheme="minorHAnsi"/>
          <w:b/>
          <w:lang w:val="en-US"/>
        </w:rPr>
      </w:pPr>
      <w:r w:rsidRPr="00811A5D">
        <w:rPr>
          <w:rFonts w:asciiTheme="minorHAnsi" w:hAnsiTheme="minorHAnsi"/>
          <w:b/>
          <w:snapToGrid w:val="0"/>
          <w:lang w:val="fi-FI"/>
        </w:rPr>
        <w:t xml:space="preserve">CICLOPIROX TERIX </w:t>
      </w:r>
      <w:r w:rsidR="0069770C" w:rsidRPr="00811A5D">
        <w:rPr>
          <w:rFonts w:asciiTheme="minorHAnsi" w:hAnsiTheme="minorHAnsi"/>
          <w:b/>
          <w:lang w:val="fr-FR"/>
        </w:rPr>
        <w:fldChar w:fldCharType="begin"/>
      </w:r>
      <w:r w:rsidRPr="00811A5D">
        <w:rPr>
          <w:rFonts w:asciiTheme="minorHAnsi" w:hAnsiTheme="minorHAnsi"/>
          <w:b/>
          <w:lang w:val="en-US"/>
        </w:rPr>
        <w:instrText xml:space="preserve"> FORMTEXT _</w:instrText>
      </w:r>
      <w:r w:rsidR="0069770C">
        <w:rPr>
          <w:rFonts w:asciiTheme="minorHAnsi" w:hAnsiTheme="minorHAnsi"/>
          <w:b/>
          <w:lang w:val="fr-FR"/>
        </w:rPr>
        <w:fldChar w:fldCharType="separate"/>
      </w:r>
      <w:r w:rsidR="0069770C" w:rsidRPr="00811A5D">
        <w:rPr>
          <w:rFonts w:asciiTheme="minorHAnsi" w:hAnsiTheme="minorHAnsi"/>
          <w:b/>
          <w:lang w:val="fr-FR"/>
        </w:rPr>
        <w:fldChar w:fldCharType="end"/>
      </w:r>
    </w:p>
    <w:p w:rsidR="006F08AB" w:rsidRPr="00811A5D" w:rsidRDefault="00BF2FE0" w:rsidP="007D6BB2">
      <w:pPr>
        <w:widowControl w:val="0"/>
        <w:jc w:val="center"/>
        <w:rPr>
          <w:rFonts w:asciiTheme="minorHAnsi" w:hAnsiTheme="minorHAnsi"/>
          <w:b/>
          <w:bCs/>
          <w:lang w:val="en-GB"/>
        </w:rPr>
      </w:pPr>
      <w:r w:rsidRPr="00811A5D">
        <w:rPr>
          <w:rFonts w:asciiTheme="minorHAnsi" w:hAnsiTheme="minorHAnsi"/>
          <w:b/>
          <w:bCs/>
          <w:lang w:val="en-GB"/>
        </w:rPr>
        <w:t xml:space="preserve">8% nail lacquer </w:t>
      </w:r>
    </w:p>
    <w:p w:rsidR="00BF2FE0" w:rsidRPr="00811A5D" w:rsidRDefault="00BF2FE0" w:rsidP="007D6BB2">
      <w:pPr>
        <w:widowControl w:val="0"/>
        <w:jc w:val="center"/>
        <w:rPr>
          <w:rFonts w:asciiTheme="minorHAnsi" w:hAnsiTheme="minorHAnsi"/>
          <w:b/>
          <w:bCs/>
          <w:lang w:val="en-GB"/>
        </w:rPr>
      </w:pPr>
    </w:p>
    <w:p w:rsidR="00BF2FE0" w:rsidRPr="00811A5D" w:rsidRDefault="00BF2FE0" w:rsidP="007D6BB2">
      <w:pPr>
        <w:widowControl w:val="0"/>
        <w:jc w:val="center"/>
        <w:rPr>
          <w:rFonts w:asciiTheme="minorHAnsi" w:hAnsiTheme="minorHAnsi"/>
          <w:b/>
          <w:snapToGrid w:val="0"/>
          <w:lang w:val="en-US"/>
        </w:rPr>
      </w:pPr>
    </w:p>
    <w:p w:rsidR="00BF2FE0" w:rsidRPr="00811A5D" w:rsidRDefault="0009491D" w:rsidP="00BF2FE0">
      <w:pPr>
        <w:jc w:val="center"/>
        <w:rPr>
          <w:rFonts w:asciiTheme="minorHAnsi" w:hAnsiTheme="minorHAnsi"/>
          <w:b/>
          <w:bCs/>
          <w:lang w:val="en-GB"/>
        </w:rPr>
      </w:pPr>
      <w:r w:rsidRPr="00811A5D">
        <w:rPr>
          <w:rFonts w:asciiTheme="minorHAnsi" w:hAnsiTheme="minorHAnsi"/>
          <w:b/>
          <w:lang w:val="en-GB"/>
        </w:rPr>
        <w:t xml:space="preserve">Applicant: </w:t>
      </w:r>
    </w:p>
    <w:p w:rsidR="00BF2FE0" w:rsidRPr="00811A5D" w:rsidRDefault="00BF2FE0" w:rsidP="00BF2FE0">
      <w:pPr>
        <w:jc w:val="center"/>
        <w:rPr>
          <w:rFonts w:asciiTheme="minorHAnsi" w:hAnsiTheme="minorHAnsi"/>
          <w:b/>
          <w:bCs/>
          <w:lang w:val="en-GB"/>
        </w:rPr>
      </w:pPr>
      <w:r w:rsidRPr="00811A5D">
        <w:rPr>
          <w:rFonts w:asciiTheme="minorHAnsi" w:hAnsiTheme="minorHAnsi"/>
          <w:b/>
          <w:bCs/>
          <w:lang w:val="en-GB"/>
        </w:rPr>
        <w:t>Terix Labs. Ltd</w:t>
      </w:r>
    </w:p>
    <w:p w:rsidR="006F08AB" w:rsidRPr="00811A5D" w:rsidRDefault="006F08AB" w:rsidP="007D6BB2">
      <w:pPr>
        <w:jc w:val="center"/>
        <w:rPr>
          <w:rFonts w:asciiTheme="minorHAnsi" w:hAnsiTheme="minorHAnsi"/>
          <w:b/>
          <w:lang w:val="en-GB"/>
        </w:rPr>
      </w:pPr>
    </w:p>
    <w:p w:rsidR="006F08AB" w:rsidRPr="00811A5D" w:rsidRDefault="006F08AB" w:rsidP="007D6BB2">
      <w:pPr>
        <w:jc w:val="center"/>
        <w:rPr>
          <w:rFonts w:asciiTheme="minorHAnsi" w:hAnsiTheme="minorHAnsi"/>
          <w:b/>
          <w:lang w:val="en-GB"/>
        </w:rPr>
      </w:pPr>
    </w:p>
    <w:p w:rsidR="006F08AB" w:rsidRPr="00811A5D" w:rsidRDefault="006F08AB" w:rsidP="007D6BB2">
      <w:pPr>
        <w:jc w:val="center"/>
        <w:rPr>
          <w:rFonts w:asciiTheme="minorHAnsi" w:hAnsiTheme="minorHAnsi"/>
          <w:b/>
          <w:highlight w:val="yellow"/>
          <w:lang w:val="en-GB"/>
        </w:rPr>
      </w:pPr>
    </w:p>
    <w:p w:rsidR="006F08AB" w:rsidRPr="00811A5D" w:rsidRDefault="0009491D" w:rsidP="007D6BB2">
      <w:pPr>
        <w:jc w:val="center"/>
        <w:rPr>
          <w:rFonts w:asciiTheme="minorHAnsi" w:hAnsiTheme="minorHAnsi"/>
          <w:b/>
          <w:lang w:val="en-GB"/>
        </w:rPr>
      </w:pPr>
      <w:r w:rsidRPr="00811A5D">
        <w:rPr>
          <w:rFonts w:asciiTheme="minorHAnsi" w:hAnsiTheme="minorHAnsi"/>
          <w:b/>
          <w:lang w:val="en-GB"/>
        </w:rPr>
        <w:t>Italian</w:t>
      </w:r>
      <w:r w:rsidR="006F08AB" w:rsidRPr="00811A5D">
        <w:rPr>
          <w:rFonts w:asciiTheme="minorHAnsi" w:hAnsiTheme="minorHAnsi"/>
          <w:b/>
          <w:lang w:val="en-GB"/>
        </w:rPr>
        <w:t xml:space="preserve"> Marketing Authorisation Number: </w:t>
      </w:r>
      <w:r w:rsidR="00BF2FE0" w:rsidRPr="00811A5D">
        <w:rPr>
          <w:rFonts w:asciiTheme="minorHAnsi" w:hAnsiTheme="minorHAnsi"/>
          <w:b/>
          <w:color w:val="000000"/>
          <w:lang w:val="en-GB"/>
        </w:rPr>
        <w:t>043229</w:t>
      </w:r>
    </w:p>
    <w:p w:rsidR="006F08AB" w:rsidRPr="00811A5D" w:rsidRDefault="006F08AB" w:rsidP="007D6BB2">
      <w:pPr>
        <w:widowControl w:val="0"/>
        <w:jc w:val="center"/>
        <w:rPr>
          <w:rFonts w:asciiTheme="minorHAnsi" w:hAnsiTheme="minorHAnsi"/>
          <w:snapToGrid w:val="0"/>
          <w:lang w:val="en-GB"/>
        </w:rPr>
      </w:pPr>
    </w:p>
    <w:p w:rsidR="006F08AB" w:rsidRPr="00811A5D" w:rsidRDefault="0009491D" w:rsidP="007D6BB2">
      <w:pPr>
        <w:jc w:val="center"/>
        <w:rPr>
          <w:rFonts w:asciiTheme="minorHAnsi" w:hAnsiTheme="minorHAnsi"/>
          <w:b/>
          <w:snapToGrid w:val="0"/>
          <w:lang w:val="en-GB"/>
        </w:rPr>
      </w:pPr>
      <w:r w:rsidRPr="00811A5D">
        <w:rPr>
          <w:rFonts w:asciiTheme="minorHAnsi" w:hAnsiTheme="minorHAnsi"/>
          <w:b/>
          <w:lang w:val="en-GB"/>
        </w:rPr>
        <w:t xml:space="preserve">European procedure number: </w:t>
      </w:r>
      <w:r w:rsidR="00774EEA" w:rsidRPr="00811A5D">
        <w:rPr>
          <w:rFonts w:asciiTheme="minorHAnsi" w:hAnsiTheme="minorHAnsi"/>
          <w:b/>
          <w:lang w:val="en-GB"/>
        </w:rPr>
        <w:t>IT/H/03</w:t>
      </w:r>
      <w:r w:rsidR="00BF2FE0" w:rsidRPr="00811A5D">
        <w:rPr>
          <w:rFonts w:asciiTheme="minorHAnsi" w:hAnsiTheme="minorHAnsi"/>
          <w:b/>
          <w:lang w:val="en-GB"/>
        </w:rPr>
        <w:t>85</w:t>
      </w:r>
      <w:r w:rsidR="00774EEA" w:rsidRPr="00811A5D">
        <w:rPr>
          <w:rFonts w:asciiTheme="minorHAnsi" w:hAnsiTheme="minorHAnsi"/>
          <w:b/>
          <w:color w:val="000000"/>
          <w:lang w:val="en-GB"/>
        </w:rPr>
        <w:t>/001</w:t>
      </w:r>
      <w:r w:rsidRPr="00811A5D">
        <w:rPr>
          <w:rFonts w:asciiTheme="minorHAnsi" w:hAnsiTheme="minorHAnsi"/>
          <w:b/>
          <w:color w:val="000000"/>
          <w:lang w:val="en-GB"/>
        </w:rPr>
        <w:t>/</w:t>
      </w:r>
      <w:r w:rsidRPr="00811A5D">
        <w:rPr>
          <w:rFonts w:asciiTheme="minorHAnsi" w:hAnsiTheme="minorHAnsi"/>
          <w:b/>
          <w:lang w:val="en-GB"/>
        </w:rPr>
        <w:t>DC</w:t>
      </w:r>
      <w:r w:rsidR="0069770C" w:rsidRPr="00811A5D">
        <w:rPr>
          <w:rFonts w:asciiTheme="minorHAnsi" w:hAnsiTheme="minorHAnsi"/>
          <w:b/>
        </w:rPr>
        <w:fldChar w:fldCharType="begin"/>
      </w:r>
      <w:r w:rsidR="006F08AB" w:rsidRPr="00811A5D">
        <w:rPr>
          <w:rFonts w:asciiTheme="minorHAnsi" w:hAnsiTheme="minorHAnsi"/>
          <w:b/>
          <w:lang w:val="en-GB"/>
        </w:rPr>
        <w:instrText xml:space="preserve"> FORMTEXT _</w:instrText>
      </w:r>
      <w:r w:rsidR="0069770C">
        <w:rPr>
          <w:rFonts w:asciiTheme="minorHAnsi" w:hAnsiTheme="minorHAnsi"/>
          <w:b/>
        </w:rPr>
        <w:fldChar w:fldCharType="separate"/>
      </w:r>
      <w:r w:rsidR="0069770C" w:rsidRPr="00811A5D">
        <w:rPr>
          <w:rFonts w:asciiTheme="minorHAnsi" w:hAnsiTheme="minorHAnsi"/>
          <w:b/>
        </w:rPr>
        <w:fldChar w:fldCharType="end"/>
      </w:r>
    </w:p>
    <w:p w:rsidR="006F08AB" w:rsidRPr="00811A5D" w:rsidRDefault="006F08AB" w:rsidP="007D6BB2">
      <w:pPr>
        <w:tabs>
          <w:tab w:val="left" w:pos="3119"/>
        </w:tabs>
        <w:jc w:val="center"/>
        <w:rPr>
          <w:rFonts w:asciiTheme="minorHAnsi" w:hAnsiTheme="minorHAnsi"/>
          <w:b/>
          <w:lang w:val="en-GB"/>
        </w:rPr>
      </w:pPr>
    </w:p>
    <w:p w:rsidR="006F08AB" w:rsidRPr="00811A5D" w:rsidRDefault="006F08AB" w:rsidP="007D6BB2">
      <w:pPr>
        <w:tabs>
          <w:tab w:val="left" w:pos="3119"/>
        </w:tabs>
        <w:jc w:val="center"/>
        <w:rPr>
          <w:rFonts w:asciiTheme="minorHAnsi" w:hAnsiTheme="minorHAnsi"/>
          <w:lang w:val="en-GB"/>
        </w:rPr>
      </w:pPr>
    </w:p>
    <w:p w:rsidR="006F08AB" w:rsidRPr="00811A5D" w:rsidRDefault="006F08AB" w:rsidP="007D6BB2">
      <w:pPr>
        <w:jc w:val="both"/>
        <w:rPr>
          <w:rFonts w:asciiTheme="minorHAnsi" w:hAnsiTheme="minorHAnsi"/>
          <w:lang w:val="en-GB"/>
        </w:rPr>
        <w:sectPr w:rsidR="006F08AB" w:rsidRPr="00811A5D" w:rsidSect="006F08AB">
          <w:footerReference w:type="even" r:id="rId9"/>
          <w:footerReference w:type="default" r:id="rId10"/>
          <w:pgSz w:w="11906" w:h="16838"/>
          <w:pgMar w:top="1417" w:right="1134" w:bottom="1134" w:left="1134" w:header="708" w:footer="538" w:gutter="0"/>
          <w:cols w:space="708"/>
          <w:docGrid w:linePitch="360"/>
        </w:sectPr>
      </w:pPr>
    </w:p>
    <w:p w:rsidR="006F08AB" w:rsidRPr="00811A5D" w:rsidRDefault="006F08AB" w:rsidP="007D6BB2">
      <w:pPr>
        <w:widowControl w:val="0"/>
        <w:tabs>
          <w:tab w:val="left" w:pos="3119"/>
        </w:tabs>
        <w:jc w:val="both"/>
        <w:rPr>
          <w:rFonts w:asciiTheme="minorHAnsi" w:hAnsiTheme="minorHAnsi"/>
          <w:b/>
          <w:snapToGrid w:val="0"/>
          <w:lang w:val="en-GB"/>
        </w:rPr>
      </w:pPr>
      <w:r w:rsidRPr="00811A5D">
        <w:rPr>
          <w:rFonts w:asciiTheme="minorHAnsi" w:hAnsiTheme="minorHAnsi"/>
          <w:b/>
          <w:snapToGrid w:val="0"/>
          <w:lang w:val="en-GB"/>
        </w:rPr>
        <w:lastRenderedPageBreak/>
        <w:t>TABLE OF CONTENTS</w:t>
      </w:r>
    </w:p>
    <w:p w:rsidR="006F08AB" w:rsidRPr="00811A5D" w:rsidRDefault="006F08AB" w:rsidP="007D6BB2">
      <w:pPr>
        <w:widowControl w:val="0"/>
        <w:tabs>
          <w:tab w:val="left" w:pos="3119"/>
        </w:tabs>
        <w:jc w:val="both"/>
        <w:rPr>
          <w:rFonts w:asciiTheme="minorHAnsi" w:hAnsiTheme="minorHAnsi"/>
          <w:b/>
          <w:snapToGrid w:val="0"/>
          <w:lang w:val="en-GB"/>
        </w:rPr>
      </w:pPr>
    </w:p>
    <w:p w:rsidR="006F08AB" w:rsidRPr="00811A5D" w:rsidRDefault="00D5186F" w:rsidP="007D6BB2">
      <w:pPr>
        <w:autoSpaceDE w:val="0"/>
        <w:autoSpaceDN w:val="0"/>
        <w:adjustRightInd w:val="0"/>
        <w:spacing w:line="480" w:lineRule="auto"/>
        <w:jc w:val="both"/>
        <w:rPr>
          <w:rFonts w:asciiTheme="minorHAnsi" w:eastAsia="MS Mincho" w:hAnsiTheme="minorHAnsi"/>
          <w:iCs/>
          <w:lang w:val="en-GB" w:eastAsia="ja-JP"/>
        </w:rPr>
      </w:pPr>
      <w:r w:rsidRPr="00811A5D">
        <w:rPr>
          <w:rFonts w:asciiTheme="minorHAnsi" w:eastAsia="MS Mincho" w:hAnsiTheme="minorHAnsi"/>
          <w:iCs/>
          <w:lang w:val="en-GB" w:eastAsia="ja-JP"/>
        </w:rPr>
        <w:t xml:space="preserve">   </w:t>
      </w:r>
    </w:p>
    <w:p w:rsidR="006F08AB" w:rsidRPr="00811A5D" w:rsidRDefault="006F08AB" w:rsidP="005B7668">
      <w:pPr>
        <w:autoSpaceDE w:val="0"/>
        <w:autoSpaceDN w:val="0"/>
        <w:adjustRightInd w:val="0"/>
        <w:spacing w:line="480" w:lineRule="auto"/>
        <w:ind w:right="991"/>
        <w:jc w:val="both"/>
        <w:rPr>
          <w:rFonts w:asciiTheme="minorHAnsi" w:eastAsia="MS Mincho" w:hAnsiTheme="minorHAnsi"/>
          <w:lang w:val="en-GB" w:eastAsia="ja-JP"/>
        </w:rPr>
      </w:pPr>
      <w:r w:rsidRPr="00811A5D">
        <w:rPr>
          <w:rFonts w:asciiTheme="minorHAnsi" w:eastAsia="MS Mincho" w:hAnsiTheme="minorHAnsi"/>
          <w:iCs/>
          <w:lang w:val="en-GB" w:eastAsia="ja-JP"/>
        </w:rPr>
        <w:t xml:space="preserve">Module 1: Information about the initial procedure                      </w:t>
      </w:r>
      <w:r w:rsidR="00D5186F" w:rsidRPr="00811A5D">
        <w:rPr>
          <w:rFonts w:asciiTheme="minorHAnsi" w:eastAsia="MS Mincho" w:hAnsiTheme="minorHAnsi"/>
          <w:iCs/>
          <w:lang w:val="en-GB" w:eastAsia="ja-JP"/>
        </w:rPr>
        <w:t xml:space="preserve">  </w:t>
      </w:r>
      <w:r w:rsidRPr="00811A5D">
        <w:rPr>
          <w:rFonts w:asciiTheme="minorHAnsi" w:eastAsia="MS Mincho" w:hAnsiTheme="minorHAnsi"/>
          <w:iCs/>
          <w:lang w:val="en-GB" w:eastAsia="ja-JP"/>
        </w:rPr>
        <w:t xml:space="preserve">                    </w:t>
      </w:r>
      <w:r w:rsidR="00BF2FE0" w:rsidRPr="00811A5D">
        <w:rPr>
          <w:rFonts w:asciiTheme="minorHAnsi" w:eastAsia="MS Mincho" w:hAnsiTheme="minorHAnsi"/>
          <w:iCs/>
          <w:lang w:val="en-GB" w:eastAsia="ja-JP"/>
        </w:rPr>
        <w:t xml:space="preserve">   </w:t>
      </w:r>
      <w:r w:rsidR="00D5186F" w:rsidRPr="00811A5D">
        <w:rPr>
          <w:rFonts w:asciiTheme="minorHAnsi" w:eastAsia="MS Mincho" w:hAnsiTheme="minorHAnsi"/>
          <w:iCs/>
          <w:lang w:val="en-GB" w:eastAsia="ja-JP"/>
        </w:rPr>
        <w:t xml:space="preserve"> </w:t>
      </w:r>
      <w:r w:rsidR="00BF2FE0" w:rsidRPr="00811A5D">
        <w:rPr>
          <w:rFonts w:asciiTheme="minorHAnsi" w:eastAsia="MS Mincho" w:hAnsiTheme="minorHAnsi"/>
          <w:iCs/>
          <w:lang w:val="en-GB" w:eastAsia="ja-JP"/>
        </w:rPr>
        <w:t xml:space="preserve"> </w:t>
      </w:r>
      <w:r w:rsidRPr="00811A5D">
        <w:rPr>
          <w:rFonts w:asciiTheme="minorHAnsi" w:eastAsia="MS Mincho" w:hAnsiTheme="minorHAnsi"/>
          <w:iCs/>
          <w:lang w:val="en-GB" w:eastAsia="ja-JP"/>
        </w:rPr>
        <w:t>Page 3</w:t>
      </w:r>
    </w:p>
    <w:p w:rsidR="006F08AB" w:rsidRPr="00811A5D" w:rsidRDefault="006F08AB" w:rsidP="005B7668">
      <w:pPr>
        <w:autoSpaceDE w:val="0"/>
        <w:autoSpaceDN w:val="0"/>
        <w:adjustRightInd w:val="0"/>
        <w:spacing w:line="480" w:lineRule="auto"/>
        <w:ind w:right="991"/>
        <w:jc w:val="both"/>
        <w:rPr>
          <w:rFonts w:asciiTheme="minorHAnsi" w:eastAsia="MS Mincho" w:hAnsiTheme="minorHAnsi"/>
          <w:lang w:val="en-GB" w:eastAsia="ja-JP"/>
        </w:rPr>
      </w:pPr>
      <w:r w:rsidRPr="00811A5D">
        <w:rPr>
          <w:rFonts w:asciiTheme="minorHAnsi" w:eastAsia="MS Mincho" w:hAnsiTheme="minorHAnsi"/>
          <w:iCs/>
          <w:lang w:val="en-GB" w:eastAsia="ja-JP"/>
        </w:rPr>
        <w:t xml:space="preserve">Module 2: Summary of Product Characteristics                                             </w:t>
      </w:r>
      <w:r w:rsidR="00BF2FE0" w:rsidRPr="00811A5D">
        <w:rPr>
          <w:rFonts w:asciiTheme="minorHAnsi" w:eastAsia="MS Mincho" w:hAnsiTheme="minorHAnsi"/>
          <w:iCs/>
          <w:lang w:val="en-GB" w:eastAsia="ja-JP"/>
        </w:rPr>
        <w:t xml:space="preserve">  </w:t>
      </w:r>
      <w:r w:rsidR="00D5186F" w:rsidRPr="00811A5D">
        <w:rPr>
          <w:rFonts w:asciiTheme="minorHAnsi" w:eastAsia="MS Mincho" w:hAnsiTheme="minorHAnsi"/>
          <w:iCs/>
          <w:lang w:val="en-GB" w:eastAsia="ja-JP"/>
        </w:rPr>
        <w:t xml:space="preserve">  </w:t>
      </w:r>
      <w:r w:rsidR="00BF2FE0" w:rsidRPr="00811A5D">
        <w:rPr>
          <w:rFonts w:asciiTheme="minorHAnsi" w:eastAsia="MS Mincho" w:hAnsiTheme="minorHAnsi"/>
          <w:iCs/>
          <w:lang w:val="en-GB" w:eastAsia="ja-JP"/>
        </w:rPr>
        <w:t xml:space="preserve">   </w:t>
      </w:r>
      <w:r w:rsidR="00D5186F" w:rsidRPr="00811A5D">
        <w:rPr>
          <w:rFonts w:asciiTheme="minorHAnsi" w:eastAsia="MS Mincho" w:hAnsiTheme="minorHAnsi"/>
          <w:iCs/>
          <w:lang w:val="en-GB" w:eastAsia="ja-JP"/>
        </w:rPr>
        <w:t xml:space="preserve"> </w:t>
      </w:r>
      <w:r w:rsidR="00BF2FE0" w:rsidRPr="00811A5D">
        <w:rPr>
          <w:rFonts w:asciiTheme="minorHAnsi" w:eastAsia="MS Mincho" w:hAnsiTheme="minorHAnsi"/>
          <w:iCs/>
          <w:lang w:val="en-GB" w:eastAsia="ja-JP"/>
        </w:rPr>
        <w:t xml:space="preserve"> </w:t>
      </w:r>
      <w:r w:rsidRPr="00811A5D">
        <w:rPr>
          <w:rFonts w:asciiTheme="minorHAnsi" w:eastAsia="MS Mincho" w:hAnsiTheme="minorHAnsi"/>
          <w:iCs/>
          <w:lang w:val="en-GB" w:eastAsia="ja-JP"/>
        </w:rPr>
        <w:t xml:space="preserve"> Page 4</w:t>
      </w:r>
    </w:p>
    <w:p w:rsidR="006F08AB" w:rsidRPr="00811A5D" w:rsidRDefault="006F08AB" w:rsidP="005B7668">
      <w:pPr>
        <w:autoSpaceDE w:val="0"/>
        <w:autoSpaceDN w:val="0"/>
        <w:adjustRightInd w:val="0"/>
        <w:spacing w:line="480" w:lineRule="auto"/>
        <w:ind w:right="991"/>
        <w:jc w:val="both"/>
        <w:rPr>
          <w:rFonts w:asciiTheme="minorHAnsi" w:eastAsia="MS Mincho" w:hAnsiTheme="minorHAnsi"/>
          <w:lang w:val="fr-FR" w:eastAsia="ja-JP"/>
        </w:rPr>
      </w:pPr>
      <w:r w:rsidRPr="00811A5D">
        <w:rPr>
          <w:rFonts w:asciiTheme="minorHAnsi" w:eastAsia="MS Mincho" w:hAnsiTheme="minorHAnsi"/>
          <w:iCs/>
          <w:lang w:val="fr-FR" w:eastAsia="ja-JP"/>
        </w:rPr>
        <w:t>Module 3: Package Leaflets</w:t>
      </w:r>
      <w:r w:rsidR="00FF447D" w:rsidRPr="00811A5D">
        <w:rPr>
          <w:rFonts w:asciiTheme="minorHAnsi" w:eastAsia="MS Mincho" w:hAnsiTheme="minorHAnsi"/>
          <w:iCs/>
          <w:lang w:val="fr-FR" w:eastAsia="ja-JP"/>
        </w:rPr>
        <w:t xml:space="preserve">       </w:t>
      </w:r>
      <w:r w:rsidR="00D5186F" w:rsidRPr="00811A5D">
        <w:rPr>
          <w:rFonts w:asciiTheme="minorHAnsi" w:eastAsia="MS Mincho" w:hAnsiTheme="minorHAnsi"/>
          <w:iCs/>
          <w:lang w:val="fr-FR" w:eastAsia="ja-JP"/>
        </w:rPr>
        <w:t xml:space="preserve">                                                                                  </w:t>
      </w:r>
      <w:r w:rsidR="00FF447D" w:rsidRPr="00811A5D">
        <w:rPr>
          <w:rFonts w:asciiTheme="minorHAnsi" w:eastAsia="MS Mincho" w:hAnsiTheme="minorHAnsi"/>
          <w:iCs/>
          <w:lang w:val="fr-FR" w:eastAsia="ja-JP"/>
        </w:rPr>
        <w:t>Page 21</w:t>
      </w:r>
    </w:p>
    <w:p w:rsidR="006F08AB" w:rsidRPr="00811A5D" w:rsidRDefault="006F08AB" w:rsidP="005B7668">
      <w:pPr>
        <w:autoSpaceDE w:val="0"/>
        <w:autoSpaceDN w:val="0"/>
        <w:adjustRightInd w:val="0"/>
        <w:spacing w:line="480" w:lineRule="auto"/>
        <w:ind w:right="991"/>
        <w:jc w:val="both"/>
        <w:rPr>
          <w:rFonts w:asciiTheme="minorHAnsi" w:eastAsia="MS Mincho" w:hAnsiTheme="minorHAnsi"/>
          <w:lang w:val="fr-FR" w:eastAsia="ja-JP"/>
        </w:rPr>
      </w:pPr>
      <w:r w:rsidRPr="00811A5D">
        <w:rPr>
          <w:rFonts w:asciiTheme="minorHAnsi" w:eastAsia="MS Mincho" w:hAnsiTheme="minorHAnsi"/>
          <w:iCs/>
          <w:lang w:val="fr-FR" w:eastAsia="ja-JP"/>
        </w:rPr>
        <w:t xml:space="preserve">Module 4: Labelling                                                               </w:t>
      </w:r>
      <w:r w:rsidR="00FF447D" w:rsidRPr="00811A5D">
        <w:rPr>
          <w:rFonts w:asciiTheme="minorHAnsi" w:eastAsia="MS Mincho" w:hAnsiTheme="minorHAnsi"/>
          <w:iCs/>
          <w:lang w:val="fr-FR" w:eastAsia="ja-JP"/>
        </w:rPr>
        <w:t xml:space="preserve">                       </w:t>
      </w:r>
      <w:r w:rsidR="00BF2FE0" w:rsidRPr="00811A5D">
        <w:rPr>
          <w:rFonts w:asciiTheme="minorHAnsi" w:eastAsia="MS Mincho" w:hAnsiTheme="minorHAnsi"/>
          <w:iCs/>
          <w:lang w:val="fr-FR" w:eastAsia="ja-JP"/>
        </w:rPr>
        <w:t xml:space="preserve">          </w:t>
      </w:r>
      <w:r w:rsidR="00D5186F" w:rsidRPr="00811A5D">
        <w:rPr>
          <w:rFonts w:asciiTheme="minorHAnsi" w:eastAsia="MS Mincho" w:hAnsiTheme="minorHAnsi"/>
          <w:iCs/>
          <w:lang w:val="fr-FR" w:eastAsia="ja-JP"/>
        </w:rPr>
        <w:t xml:space="preserve">   </w:t>
      </w:r>
      <w:r w:rsidR="00FF447D" w:rsidRPr="00811A5D">
        <w:rPr>
          <w:rFonts w:asciiTheme="minorHAnsi" w:eastAsia="MS Mincho" w:hAnsiTheme="minorHAnsi"/>
          <w:iCs/>
          <w:lang w:val="fr-FR" w:eastAsia="ja-JP"/>
        </w:rPr>
        <w:t xml:space="preserve">   </w:t>
      </w:r>
      <w:r w:rsidR="00D5186F" w:rsidRPr="00811A5D">
        <w:rPr>
          <w:rFonts w:asciiTheme="minorHAnsi" w:eastAsia="MS Mincho" w:hAnsiTheme="minorHAnsi"/>
          <w:iCs/>
          <w:lang w:val="fr-FR" w:eastAsia="ja-JP"/>
        </w:rPr>
        <w:t xml:space="preserve"> </w:t>
      </w:r>
      <w:r w:rsidR="00FF447D" w:rsidRPr="00811A5D">
        <w:rPr>
          <w:rFonts w:asciiTheme="minorHAnsi" w:eastAsia="MS Mincho" w:hAnsiTheme="minorHAnsi"/>
          <w:iCs/>
          <w:lang w:val="fr-FR" w:eastAsia="ja-JP"/>
        </w:rPr>
        <w:t>Page 30</w:t>
      </w:r>
    </w:p>
    <w:p w:rsidR="006F08AB" w:rsidRPr="00811A5D" w:rsidRDefault="006F08AB" w:rsidP="005B7668">
      <w:pPr>
        <w:pStyle w:val="Title1"/>
        <w:spacing w:line="480" w:lineRule="auto"/>
        <w:ind w:right="991"/>
        <w:jc w:val="both"/>
        <w:rPr>
          <w:rFonts w:asciiTheme="minorHAnsi" w:eastAsia="MS Mincho" w:hAnsiTheme="minorHAnsi"/>
          <w:b w:val="0"/>
          <w:iCs/>
          <w:caps w:val="0"/>
          <w:sz w:val="24"/>
          <w:szCs w:val="24"/>
          <w:lang w:eastAsia="ja-JP"/>
        </w:rPr>
      </w:pPr>
      <w:r w:rsidRPr="00811A5D">
        <w:rPr>
          <w:rFonts w:asciiTheme="minorHAnsi" w:eastAsia="MS Mincho" w:hAnsiTheme="minorHAnsi"/>
          <w:b w:val="0"/>
          <w:iCs/>
          <w:caps w:val="0"/>
          <w:sz w:val="24"/>
          <w:szCs w:val="24"/>
          <w:lang w:eastAsia="ja-JP"/>
        </w:rPr>
        <w:t xml:space="preserve">Module 5: Scientific discussion during the initial procedure                       </w:t>
      </w:r>
      <w:r w:rsidR="00FF447D" w:rsidRPr="00811A5D">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Page 33</w:t>
      </w:r>
    </w:p>
    <w:p w:rsidR="006F08AB" w:rsidRPr="00811A5D" w:rsidRDefault="006F08AB" w:rsidP="005B7668">
      <w:pPr>
        <w:pStyle w:val="Title1"/>
        <w:spacing w:line="480" w:lineRule="auto"/>
        <w:ind w:left="2267" w:right="991"/>
        <w:jc w:val="both"/>
        <w:rPr>
          <w:rFonts w:asciiTheme="minorHAnsi" w:eastAsia="MS Mincho" w:hAnsiTheme="minorHAnsi"/>
          <w:b w:val="0"/>
          <w:iCs/>
          <w:caps w:val="0"/>
          <w:sz w:val="24"/>
          <w:szCs w:val="24"/>
          <w:lang w:eastAsia="ja-JP"/>
        </w:rPr>
      </w:pPr>
      <w:r w:rsidRPr="00811A5D">
        <w:rPr>
          <w:rFonts w:asciiTheme="minorHAnsi" w:eastAsia="MS Mincho" w:hAnsiTheme="minorHAnsi"/>
          <w:b w:val="0"/>
          <w:iCs/>
          <w:caps w:val="0"/>
          <w:sz w:val="24"/>
          <w:szCs w:val="24"/>
          <w:lang w:eastAsia="ja-JP"/>
        </w:rPr>
        <w:t xml:space="preserve">I Introduction                                                  </w:t>
      </w:r>
      <w:r w:rsidR="00FF447D" w:rsidRPr="00811A5D">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Page 33</w:t>
      </w:r>
    </w:p>
    <w:p w:rsidR="006F08AB" w:rsidRPr="00811A5D" w:rsidRDefault="006F08AB" w:rsidP="005B7668">
      <w:pPr>
        <w:pStyle w:val="Title1"/>
        <w:spacing w:line="480" w:lineRule="auto"/>
        <w:ind w:left="2267" w:right="991"/>
        <w:jc w:val="both"/>
        <w:rPr>
          <w:rFonts w:asciiTheme="minorHAnsi" w:eastAsia="MS Mincho" w:hAnsiTheme="minorHAnsi"/>
          <w:b w:val="0"/>
          <w:iCs/>
          <w:caps w:val="0"/>
          <w:sz w:val="24"/>
          <w:szCs w:val="24"/>
          <w:lang w:eastAsia="ja-JP"/>
        </w:rPr>
      </w:pPr>
      <w:r w:rsidRPr="00811A5D">
        <w:rPr>
          <w:rFonts w:asciiTheme="minorHAnsi" w:eastAsia="MS Mincho" w:hAnsiTheme="minorHAnsi"/>
          <w:b w:val="0"/>
          <w:iCs/>
          <w:caps w:val="0"/>
          <w:sz w:val="24"/>
          <w:szCs w:val="24"/>
          <w:lang w:eastAsia="ja-JP"/>
        </w:rPr>
        <w:t xml:space="preserve">II About the product                                        </w:t>
      </w:r>
      <w:r w:rsidR="00FF447D" w:rsidRPr="00811A5D">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Page 34</w:t>
      </w:r>
    </w:p>
    <w:p w:rsidR="006F08AB" w:rsidRPr="00811A5D" w:rsidRDefault="006F08AB" w:rsidP="005B7668">
      <w:pPr>
        <w:pStyle w:val="Title1"/>
        <w:spacing w:line="480" w:lineRule="auto"/>
        <w:ind w:left="2267" w:right="991"/>
        <w:jc w:val="both"/>
        <w:rPr>
          <w:rFonts w:asciiTheme="minorHAnsi" w:eastAsia="MS Mincho" w:hAnsiTheme="minorHAnsi"/>
          <w:b w:val="0"/>
          <w:iCs/>
          <w:caps w:val="0"/>
          <w:sz w:val="24"/>
          <w:szCs w:val="24"/>
          <w:lang w:eastAsia="ja-JP"/>
        </w:rPr>
      </w:pPr>
      <w:r w:rsidRPr="00811A5D">
        <w:rPr>
          <w:rFonts w:asciiTheme="minorHAnsi" w:eastAsia="MS Mincho" w:hAnsiTheme="minorHAnsi"/>
          <w:b w:val="0"/>
          <w:iCs/>
          <w:caps w:val="0"/>
          <w:sz w:val="24"/>
          <w:szCs w:val="24"/>
          <w:lang w:eastAsia="ja-JP"/>
        </w:rPr>
        <w:t xml:space="preserve">III Scientific Overview and discussion           </w:t>
      </w:r>
      <w:r w:rsidR="00FF447D" w:rsidRPr="00811A5D">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Page 34</w:t>
      </w:r>
    </w:p>
    <w:p w:rsidR="006F08AB" w:rsidRPr="00811A5D" w:rsidRDefault="006F08AB" w:rsidP="005B7668">
      <w:pPr>
        <w:pStyle w:val="Title1"/>
        <w:spacing w:line="480" w:lineRule="auto"/>
        <w:ind w:left="2267" w:right="991"/>
        <w:jc w:val="both"/>
        <w:rPr>
          <w:rFonts w:asciiTheme="minorHAnsi" w:eastAsia="MS Mincho" w:hAnsiTheme="minorHAnsi"/>
          <w:b w:val="0"/>
          <w:iCs/>
          <w:caps w:val="0"/>
          <w:sz w:val="24"/>
          <w:szCs w:val="24"/>
          <w:lang w:eastAsia="ja-JP"/>
        </w:rPr>
      </w:pPr>
      <w:r w:rsidRPr="00811A5D">
        <w:rPr>
          <w:rFonts w:asciiTheme="minorHAnsi" w:eastAsia="MS Mincho" w:hAnsiTheme="minorHAnsi"/>
          <w:b w:val="0"/>
          <w:iCs/>
          <w:caps w:val="0"/>
          <w:sz w:val="24"/>
          <w:szCs w:val="24"/>
          <w:lang w:eastAsia="ja-JP"/>
        </w:rPr>
        <w:t xml:space="preserve">III.1 Quality aspects                                        </w:t>
      </w:r>
      <w:r w:rsidR="00FF447D" w:rsidRPr="00811A5D">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Page 34</w:t>
      </w:r>
    </w:p>
    <w:p w:rsidR="006F08AB" w:rsidRPr="00811A5D" w:rsidRDefault="006F08AB" w:rsidP="005B7668">
      <w:pPr>
        <w:pStyle w:val="Title1"/>
        <w:spacing w:line="480" w:lineRule="auto"/>
        <w:ind w:left="2267" w:right="991"/>
        <w:jc w:val="both"/>
        <w:rPr>
          <w:rFonts w:asciiTheme="minorHAnsi" w:eastAsia="MS Mincho" w:hAnsiTheme="minorHAnsi"/>
          <w:b w:val="0"/>
          <w:iCs/>
          <w:caps w:val="0"/>
          <w:sz w:val="24"/>
          <w:szCs w:val="24"/>
          <w:lang w:eastAsia="ja-JP"/>
        </w:rPr>
      </w:pPr>
      <w:r w:rsidRPr="00811A5D">
        <w:rPr>
          <w:rFonts w:asciiTheme="minorHAnsi" w:eastAsia="MS Mincho" w:hAnsiTheme="minorHAnsi"/>
          <w:b w:val="0"/>
          <w:iCs/>
          <w:caps w:val="0"/>
          <w:sz w:val="24"/>
          <w:szCs w:val="24"/>
          <w:lang w:eastAsia="ja-JP"/>
        </w:rPr>
        <w:t xml:space="preserve">III.2 Non-clinical aspects                                </w:t>
      </w:r>
      <w:r w:rsidR="00FF447D" w:rsidRPr="00811A5D">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Page 37</w:t>
      </w:r>
    </w:p>
    <w:p w:rsidR="006F08AB" w:rsidRPr="00811A5D" w:rsidRDefault="006F08AB" w:rsidP="005B7668">
      <w:pPr>
        <w:pStyle w:val="Title1"/>
        <w:spacing w:line="480" w:lineRule="auto"/>
        <w:ind w:left="2267" w:right="991"/>
        <w:jc w:val="both"/>
        <w:rPr>
          <w:rFonts w:asciiTheme="minorHAnsi" w:eastAsia="MS Mincho" w:hAnsiTheme="minorHAnsi"/>
          <w:b w:val="0"/>
          <w:iCs/>
          <w:caps w:val="0"/>
          <w:sz w:val="24"/>
          <w:szCs w:val="24"/>
          <w:lang w:eastAsia="ja-JP"/>
        </w:rPr>
      </w:pPr>
      <w:r w:rsidRPr="00811A5D">
        <w:rPr>
          <w:rFonts w:asciiTheme="minorHAnsi" w:eastAsia="MS Mincho" w:hAnsiTheme="minorHAnsi"/>
          <w:b w:val="0"/>
          <w:iCs/>
          <w:caps w:val="0"/>
          <w:sz w:val="24"/>
          <w:szCs w:val="24"/>
          <w:lang w:eastAsia="ja-JP"/>
        </w:rPr>
        <w:t xml:space="preserve">III.3 Clinical aspects                                        </w:t>
      </w:r>
      <w:r w:rsidR="00FF447D" w:rsidRPr="00811A5D">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Page 37</w:t>
      </w:r>
    </w:p>
    <w:p w:rsidR="006F08AB" w:rsidRPr="00811A5D" w:rsidRDefault="006F08AB" w:rsidP="005B7668">
      <w:pPr>
        <w:pStyle w:val="Title1"/>
        <w:spacing w:line="480" w:lineRule="auto"/>
        <w:ind w:left="2267" w:right="991"/>
        <w:jc w:val="both"/>
        <w:rPr>
          <w:rFonts w:asciiTheme="minorHAnsi" w:eastAsia="MS Mincho" w:hAnsiTheme="minorHAnsi"/>
          <w:b w:val="0"/>
          <w:iCs/>
          <w:caps w:val="0"/>
          <w:sz w:val="24"/>
          <w:szCs w:val="24"/>
          <w:lang w:eastAsia="ja-JP"/>
        </w:rPr>
      </w:pPr>
      <w:r w:rsidRPr="00811A5D">
        <w:rPr>
          <w:rFonts w:asciiTheme="minorHAnsi" w:eastAsia="MS Mincho" w:hAnsiTheme="minorHAnsi"/>
          <w:b w:val="0"/>
          <w:iCs/>
          <w:caps w:val="0"/>
          <w:sz w:val="24"/>
          <w:szCs w:val="24"/>
          <w:lang w:eastAsia="ja-JP"/>
        </w:rPr>
        <w:t>IV Overall conclusions and benefit-risk assessment</w:t>
      </w:r>
      <w:r w:rsidR="00FF447D" w:rsidRPr="00811A5D">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5B7668">
        <w:rPr>
          <w:rFonts w:asciiTheme="minorHAnsi" w:eastAsia="MS Mincho" w:hAnsiTheme="minorHAnsi"/>
          <w:b w:val="0"/>
          <w:iCs/>
          <w:caps w:val="0"/>
          <w:sz w:val="24"/>
          <w:szCs w:val="24"/>
          <w:lang w:eastAsia="ja-JP"/>
        </w:rPr>
        <w:t xml:space="preserve">   </w:t>
      </w:r>
      <w:r w:rsidR="00D5186F" w:rsidRPr="00811A5D">
        <w:rPr>
          <w:rFonts w:asciiTheme="minorHAnsi" w:eastAsia="MS Mincho" w:hAnsiTheme="minorHAnsi"/>
          <w:b w:val="0"/>
          <w:iCs/>
          <w:caps w:val="0"/>
          <w:sz w:val="24"/>
          <w:szCs w:val="24"/>
          <w:lang w:eastAsia="ja-JP"/>
        </w:rPr>
        <w:t xml:space="preserve"> </w:t>
      </w:r>
      <w:r w:rsidR="00FF447D" w:rsidRPr="00811A5D">
        <w:rPr>
          <w:rFonts w:asciiTheme="minorHAnsi" w:eastAsia="MS Mincho" w:hAnsiTheme="minorHAnsi"/>
          <w:b w:val="0"/>
          <w:iCs/>
          <w:caps w:val="0"/>
          <w:sz w:val="24"/>
          <w:szCs w:val="24"/>
          <w:lang w:eastAsia="ja-JP"/>
        </w:rPr>
        <w:t xml:space="preserve">  Page 39</w:t>
      </w: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iCs/>
          <w:color w:val="000000"/>
          <w:lang w:val="en-GB" w:eastAsia="ja-JP"/>
        </w:rPr>
      </w:pPr>
    </w:p>
    <w:p w:rsidR="006F08AB" w:rsidRPr="00811A5D" w:rsidRDefault="006F08AB" w:rsidP="007D6BB2">
      <w:pPr>
        <w:autoSpaceDE w:val="0"/>
        <w:autoSpaceDN w:val="0"/>
        <w:adjustRightInd w:val="0"/>
        <w:spacing w:line="480" w:lineRule="auto"/>
        <w:jc w:val="both"/>
        <w:rPr>
          <w:rFonts w:asciiTheme="minorHAnsi" w:eastAsia="MS Mincho" w:hAnsiTheme="minorHAnsi"/>
          <w:b/>
          <w:iCs/>
          <w:color w:val="000000"/>
          <w:lang w:val="en-GB" w:eastAsia="ja-JP"/>
        </w:rPr>
        <w:sectPr w:rsidR="006F08AB" w:rsidRPr="00811A5D" w:rsidSect="006F08AB">
          <w:pgSz w:w="11906" w:h="16838"/>
          <w:pgMar w:top="1417" w:right="1134" w:bottom="1134" w:left="1134" w:header="708" w:footer="538" w:gutter="0"/>
          <w:cols w:space="708"/>
          <w:docGrid w:linePitch="360"/>
        </w:sectPr>
      </w:pPr>
    </w:p>
    <w:p w:rsidR="006F08AB" w:rsidRPr="00811A5D" w:rsidRDefault="006F08AB" w:rsidP="007D6BB2">
      <w:pPr>
        <w:autoSpaceDE w:val="0"/>
        <w:autoSpaceDN w:val="0"/>
        <w:adjustRightInd w:val="0"/>
        <w:spacing w:line="480" w:lineRule="auto"/>
        <w:jc w:val="both"/>
        <w:rPr>
          <w:rFonts w:asciiTheme="minorHAnsi" w:eastAsia="MS Mincho" w:hAnsiTheme="minorHAnsi"/>
          <w:b/>
          <w:iCs/>
          <w:color w:val="000000"/>
          <w:lang w:val="en-GB" w:eastAsia="ja-JP"/>
        </w:rPr>
      </w:pPr>
      <w:r w:rsidRPr="00811A5D">
        <w:rPr>
          <w:rFonts w:asciiTheme="minorHAnsi" w:eastAsia="MS Mincho" w:hAnsiTheme="minorHAnsi"/>
          <w:b/>
          <w:iCs/>
          <w:color w:val="000000"/>
          <w:lang w:val="en-GB" w:eastAsia="ja-JP"/>
        </w:rPr>
        <w:lastRenderedPageBreak/>
        <w:t>Module 1</w:t>
      </w:r>
    </w:p>
    <w:p w:rsidR="006F08AB" w:rsidRPr="00811A5D" w:rsidRDefault="006F08AB" w:rsidP="007D6BB2">
      <w:pPr>
        <w:autoSpaceDE w:val="0"/>
        <w:autoSpaceDN w:val="0"/>
        <w:adjustRightInd w:val="0"/>
        <w:spacing w:line="480" w:lineRule="auto"/>
        <w:jc w:val="both"/>
        <w:rPr>
          <w:rFonts w:asciiTheme="minorHAnsi" w:eastAsia="MS Mincho" w:hAnsiTheme="minorHAnsi"/>
          <w:b/>
          <w:iCs/>
          <w:color w:val="000000"/>
          <w:lang w:val="en-GB" w:eastAsia="ja-JP"/>
        </w:rPr>
      </w:pPr>
      <w:r w:rsidRPr="00811A5D">
        <w:rPr>
          <w:rFonts w:asciiTheme="minorHAnsi" w:eastAsia="MS Mincho" w:hAnsiTheme="minorHAnsi"/>
          <w:b/>
          <w:iCs/>
          <w:color w:val="000000"/>
          <w:lang w:val="en-GB" w:eastAsia="ja-JP"/>
        </w:rPr>
        <w:t>Information about the Initial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6709"/>
      </w:tblGrid>
      <w:tr w:rsidR="006F08AB" w:rsidRPr="005D064C"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Product Name</w:t>
            </w:r>
          </w:p>
        </w:tc>
        <w:tc>
          <w:tcPr>
            <w:tcW w:w="6709"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IT/</w:t>
            </w:r>
            <w:r w:rsidR="00BF2FE0" w:rsidRPr="00811A5D">
              <w:rPr>
                <w:rFonts w:asciiTheme="minorHAnsi" w:hAnsiTheme="minorHAnsi"/>
                <w:b/>
                <w:lang w:val="fi-FI"/>
              </w:rPr>
              <w:t>H/0385</w:t>
            </w:r>
            <w:r w:rsidRPr="00811A5D">
              <w:rPr>
                <w:rFonts w:asciiTheme="minorHAnsi" w:hAnsiTheme="minorHAnsi"/>
                <w:b/>
                <w:lang w:val="fi-FI"/>
              </w:rPr>
              <w:t xml:space="preserve">/001/DC: </w:t>
            </w:r>
          </w:p>
          <w:p w:rsidR="006F08AB" w:rsidRPr="00811A5D" w:rsidRDefault="00BF2FE0" w:rsidP="007D6BB2">
            <w:pPr>
              <w:ind w:right="74"/>
              <w:jc w:val="both"/>
              <w:rPr>
                <w:rFonts w:asciiTheme="minorHAnsi" w:hAnsiTheme="minorHAnsi"/>
                <w:lang w:val="fi-FI"/>
              </w:rPr>
            </w:pPr>
            <w:r w:rsidRPr="00811A5D">
              <w:rPr>
                <w:rFonts w:asciiTheme="minorHAnsi" w:hAnsiTheme="minorHAnsi"/>
                <w:lang w:val="de-DE"/>
              </w:rPr>
              <w:t>Ciclopirox Terix</w:t>
            </w:r>
          </w:p>
        </w:tc>
      </w:tr>
      <w:tr w:rsidR="006F08AB" w:rsidRPr="005D064C"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Type of application</w:t>
            </w:r>
          </w:p>
        </w:tc>
        <w:tc>
          <w:tcPr>
            <w:tcW w:w="6709" w:type="dxa"/>
            <w:shd w:val="clear" w:color="auto" w:fill="auto"/>
          </w:tcPr>
          <w:p w:rsidR="006F08AB" w:rsidRPr="00811A5D" w:rsidRDefault="00774EEA" w:rsidP="007D6BB2">
            <w:pPr>
              <w:spacing w:before="120"/>
              <w:ind w:right="72"/>
              <w:jc w:val="both"/>
              <w:rPr>
                <w:rFonts w:asciiTheme="minorHAnsi" w:hAnsiTheme="minorHAnsi"/>
                <w:lang w:val="fi-FI"/>
              </w:rPr>
            </w:pPr>
            <w:r w:rsidRPr="00811A5D">
              <w:rPr>
                <w:rFonts w:asciiTheme="minorHAnsi" w:hAnsiTheme="minorHAnsi"/>
                <w:lang w:val="en-GB" w:eastAsia="nl-NL"/>
              </w:rPr>
              <w:t>Article 10.3 of Directive 2001/83/EC as amended</w:t>
            </w:r>
          </w:p>
        </w:tc>
      </w:tr>
      <w:tr w:rsidR="006F08AB" w:rsidRPr="00811A5D"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Active Substance</w:t>
            </w:r>
          </w:p>
        </w:tc>
        <w:tc>
          <w:tcPr>
            <w:tcW w:w="6709" w:type="dxa"/>
            <w:shd w:val="clear" w:color="auto" w:fill="auto"/>
          </w:tcPr>
          <w:p w:rsidR="006F08AB" w:rsidRPr="00811A5D" w:rsidRDefault="00BF2FE0" w:rsidP="007D6BB2">
            <w:pPr>
              <w:spacing w:before="120"/>
              <w:ind w:right="72"/>
              <w:jc w:val="both"/>
              <w:rPr>
                <w:rFonts w:asciiTheme="minorHAnsi" w:hAnsiTheme="minorHAnsi"/>
                <w:lang w:val="fi-FI"/>
              </w:rPr>
            </w:pPr>
            <w:r w:rsidRPr="00811A5D">
              <w:rPr>
                <w:rFonts w:asciiTheme="minorHAnsi" w:hAnsiTheme="minorHAnsi"/>
              </w:rPr>
              <w:t>Ciclopirox</w:t>
            </w:r>
          </w:p>
        </w:tc>
      </w:tr>
      <w:tr w:rsidR="006F08AB" w:rsidRPr="00811A5D"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Form</w:t>
            </w:r>
          </w:p>
        </w:tc>
        <w:tc>
          <w:tcPr>
            <w:tcW w:w="6709" w:type="dxa"/>
            <w:shd w:val="clear" w:color="auto" w:fill="auto"/>
          </w:tcPr>
          <w:p w:rsidR="006F08AB" w:rsidRPr="00811A5D" w:rsidRDefault="00BF2FE0" w:rsidP="00B40A2B">
            <w:pPr>
              <w:spacing w:before="120"/>
              <w:ind w:right="72"/>
              <w:jc w:val="both"/>
              <w:rPr>
                <w:rFonts w:asciiTheme="minorHAnsi" w:hAnsiTheme="minorHAnsi"/>
                <w:lang w:val="fi-FI"/>
              </w:rPr>
            </w:pPr>
            <w:r w:rsidRPr="00811A5D">
              <w:rPr>
                <w:rFonts w:asciiTheme="minorHAnsi" w:hAnsiTheme="minorHAnsi"/>
                <w:lang w:val="nl-NL"/>
              </w:rPr>
              <w:t>Medic</w:t>
            </w:r>
            <w:r w:rsidR="00B40A2B">
              <w:rPr>
                <w:rFonts w:asciiTheme="minorHAnsi" w:hAnsiTheme="minorHAnsi"/>
                <w:lang w:val="nl-NL"/>
              </w:rPr>
              <w:t>ated</w:t>
            </w:r>
            <w:r w:rsidRPr="00811A5D">
              <w:rPr>
                <w:rFonts w:asciiTheme="minorHAnsi" w:hAnsiTheme="minorHAnsi"/>
                <w:lang w:val="nl-NL"/>
              </w:rPr>
              <w:t xml:space="preserve"> nail lacquer</w:t>
            </w:r>
          </w:p>
        </w:tc>
      </w:tr>
      <w:tr w:rsidR="006F08AB" w:rsidRPr="00811A5D"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Strength</w:t>
            </w:r>
          </w:p>
        </w:tc>
        <w:tc>
          <w:tcPr>
            <w:tcW w:w="6709" w:type="dxa"/>
            <w:shd w:val="clear" w:color="auto" w:fill="auto"/>
          </w:tcPr>
          <w:p w:rsidR="00BF2FE0" w:rsidRPr="00811A5D" w:rsidRDefault="00BF2FE0" w:rsidP="007D6BB2">
            <w:pPr>
              <w:spacing w:before="120"/>
              <w:ind w:right="72"/>
              <w:jc w:val="both"/>
              <w:rPr>
                <w:rFonts w:asciiTheme="minorHAnsi" w:hAnsiTheme="minorHAnsi"/>
                <w:lang w:eastAsia="pt-PT"/>
              </w:rPr>
            </w:pPr>
            <w:r w:rsidRPr="00811A5D">
              <w:rPr>
                <w:rFonts w:asciiTheme="minorHAnsi" w:hAnsiTheme="minorHAnsi"/>
                <w:lang w:eastAsia="pt-PT"/>
              </w:rPr>
              <w:t>8%</w:t>
            </w:r>
          </w:p>
        </w:tc>
      </w:tr>
      <w:tr w:rsidR="006F08AB" w:rsidRPr="00811A5D"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MA Holder</w:t>
            </w:r>
          </w:p>
        </w:tc>
        <w:tc>
          <w:tcPr>
            <w:tcW w:w="6709" w:type="dxa"/>
            <w:shd w:val="clear" w:color="auto" w:fill="auto"/>
          </w:tcPr>
          <w:p w:rsidR="00FE32AF" w:rsidRPr="00811A5D" w:rsidRDefault="00B40A2B" w:rsidP="00EB3DB5">
            <w:pPr>
              <w:spacing w:before="120"/>
              <w:ind w:right="74"/>
              <w:jc w:val="both"/>
              <w:rPr>
                <w:rFonts w:asciiTheme="minorHAnsi" w:hAnsiTheme="minorHAnsi"/>
                <w:lang w:val="en-US"/>
              </w:rPr>
            </w:pPr>
            <w:proofErr w:type="spellStart"/>
            <w:r w:rsidRPr="00811A5D">
              <w:rPr>
                <w:rFonts w:asciiTheme="minorHAnsi" w:hAnsiTheme="minorHAnsi"/>
                <w:lang w:val="en-US"/>
              </w:rPr>
              <w:t>Teri</w:t>
            </w:r>
            <w:r>
              <w:rPr>
                <w:rFonts w:asciiTheme="minorHAnsi" w:hAnsiTheme="minorHAnsi"/>
                <w:lang w:val="en-US"/>
              </w:rPr>
              <w:t>x</w:t>
            </w:r>
            <w:proofErr w:type="spellEnd"/>
            <w:r w:rsidRPr="00811A5D">
              <w:rPr>
                <w:rFonts w:asciiTheme="minorHAnsi" w:hAnsiTheme="minorHAnsi"/>
                <w:lang w:val="en-US"/>
              </w:rPr>
              <w:t xml:space="preserve"> </w:t>
            </w:r>
            <w:r w:rsidR="00FE32AF" w:rsidRPr="00811A5D">
              <w:rPr>
                <w:rFonts w:asciiTheme="minorHAnsi" w:hAnsiTheme="minorHAnsi"/>
                <w:lang w:val="en-US"/>
              </w:rPr>
              <w:t>Labs Ltd</w:t>
            </w:r>
          </w:p>
          <w:p w:rsidR="00FE32AF" w:rsidRPr="00811A5D" w:rsidRDefault="00FE32AF" w:rsidP="00EB3DB5">
            <w:pPr>
              <w:spacing w:before="120"/>
              <w:ind w:right="74"/>
              <w:jc w:val="both"/>
              <w:rPr>
                <w:rFonts w:asciiTheme="minorHAnsi" w:hAnsiTheme="minorHAnsi"/>
                <w:lang w:val="en-US"/>
              </w:rPr>
            </w:pPr>
            <w:r w:rsidRPr="00811A5D">
              <w:rPr>
                <w:rFonts w:asciiTheme="minorHAnsi" w:hAnsiTheme="minorHAnsi"/>
                <w:lang w:val="en-US"/>
              </w:rPr>
              <w:t>6 Agias Elenis Str, Agias Elenis Building, office 43</w:t>
            </w:r>
          </w:p>
          <w:p w:rsidR="00FE32AF" w:rsidRPr="00811A5D" w:rsidRDefault="00FE32AF" w:rsidP="00EB3DB5">
            <w:pPr>
              <w:spacing w:before="120"/>
              <w:ind w:right="74"/>
              <w:jc w:val="both"/>
              <w:rPr>
                <w:rFonts w:asciiTheme="minorHAnsi" w:hAnsiTheme="minorHAnsi"/>
              </w:rPr>
            </w:pPr>
            <w:r w:rsidRPr="00811A5D">
              <w:rPr>
                <w:rFonts w:asciiTheme="minorHAnsi" w:hAnsiTheme="minorHAnsi"/>
              </w:rPr>
              <w:t xml:space="preserve">1060 Nicosisa </w:t>
            </w:r>
          </w:p>
          <w:p w:rsidR="006F08AB" w:rsidRPr="00811A5D" w:rsidRDefault="00FE32AF" w:rsidP="00EB3DB5">
            <w:pPr>
              <w:spacing w:before="120"/>
              <w:ind w:right="74"/>
              <w:jc w:val="both"/>
              <w:rPr>
                <w:rFonts w:asciiTheme="minorHAnsi" w:hAnsiTheme="minorHAnsi"/>
                <w:lang w:val="fi-FI"/>
              </w:rPr>
            </w:pPr>
            <w:r w:rsidRPr="00811A5D">
              <w:rPr>
                <w:rFonts w:asciiTheme="minorHAnsi" w:hAnsiTheme="minorHAnsi"/>
              </w:rPr>
              <w:t>Cyprus</w:t>
            </w:r>
          </w:p>
        </w:tc>
      </w:tr>
      <w:tr w:rsidR="006F08AB" w:rsidRPr="00811A5D"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Reference Member State (RMS)</w:t>
            </w:r>
          </w:p>
        </w:tc>
        <w:tc>
          <w:tcPr>
            <w:tcW w:w="6709" w:type="dxa"/>
            <w:shd w:val="clear" w:color="auto" w:fill="auto"/>
          </w:tcPr>
          <w:p w:rsidR="006F08AB" w:rsidRPr="00811A5D" w:rsidRDefault="006F08AB" w:rsidP="007D6BB2">
            <w:pPr>
              <w:spacing w:before="120"/>
              <w:ind w:right="72"/>
              <w:jc w:val="both"/>
              <w:rPr>
                <w:rFonts w:asciiTheme="minorHAnsi" w:hAnsiTheme="minorHAnsi"/>
                <w:lang w:val="fi-FI"/>
              </w:rPr>
            </w:pPr>
            <w:r w:rsidRPr="00811A5D">
              <w:rPr>
                <w:rFonts w:asciiTheme="minorHAnsi" w:hAnsiTheme="minorHAnsi"/>
                <w:lang w:val="fi-FI"/>
              </w:rPr>
              <w:t>IT</w:t>
            </w:r>
          </w:p>
        </w:tc>
      </w:tr>
      <w:tr w:rsidR="006F08AB" w:rsidRPr="00811A5D"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Concerned Memember States (CMS)</w:t>
            </w:r>
          </w:p>
        </w:tc>
        <w:tc>
          <w:tcPr>
            <w:tcW w:w="6709" w:type="dxa"/>
            <w:shd w:val="clear" w:color="auto" w:fill="auto"/>
          </w:tcPr>
          <w:p w:rsidR="006F08AB" w:rsidRPr="00811A5D" w:rsidRDefault="00BF2FE0" w:rsidP="007D6BB2">
            <w:pPr>
              <w:spacing w:before="120"/>
              <w:ind w:right="72"/>
              <w:jc w:val="both"/>
              <w:rPr>
                <w:rFonts w:asciiTheme="minorHAnsi" w:hAnsiTheme="minorHAnsi"/>
                <w:lang w:val="fi-FI"/>
              </w:rPr>
            </w:pPr>
            <w:r w:rsidRPr="00811A5D">
              <w:rPr>
                <w:rFonts w:asciiTheme="minorHAnsi" w:hAnsiTheme="minorHAnsi"/>
                <w:lang w:val="fi-FI"/>
              </w:rPr>
              <w:t>PL</w:t>
            </w:r>
          </w:p>
        </w:tc>
      </w:tr>
      <w:tr w:rsidR="006F08AB" w:rsidRPr="00811A5D"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Procedure number</w:t>
            </w:r>
          </w:p>
        </w:tc>
        <w:tc>
          <w:tcPr>
            <w:tcW w:w="6709" w:type="dxa"/>
            <w:shd w:val="clear" w:color="auto" w:fill="auto"/>
          </w:tcPr>
          <w:p w:rsidR="006F08AB" w:rsidRPr="00811A5D" w:rsidRDefault="006F08AB" w:rsidP="004033F8">
            <w:pPr>
              <w:spacing w:before="120"/>
              <w:ind w:right="72"/>
              <w:jc w:val="both"/>
              <w:rPr>
                <w:rFonts w:asciiTheme="minorHAnsi" w:hAnsiTheme="minorHAnsi"/>
                <w:lang w:val="fi-FI"/>
              </w:rPr>
            </w:pPr>
            <w:r w:rsidRPr="00811A5D">
              <w:rPr>
                <w:rFonts w:asciiTheme="minorHAnsi" w:hAnsiTheme="minorHAnsi"/>
                <w:lang w:val="fi-FI"/>
              </w:rPr>
              <w:t>IT/</w:t>
            </w:r>
            <w:r w:rsidR="00774EEA" w:rsidRPr="00811A5D">
              <w:rPr>
                <w:rFonts w:asciiTheme="minorHAnsi" w:hAnsiTheme="minorHAnsi"/>
                <w:lang w:val="fi-FI"/>
              </w:rPr>
              <w:t>H/03</w:t>
            </w:r>
            <w:r w:rsidR="00BF2FE0" w:rsidRPr="00811A5D">
              <w:rPr>
                <w:rFonts w:asciiTheme="minorHAnsi" w:hAnsiTheme="minorHAnsi"/>
                <w:lang w:val="fi-FI"/>
              </w:rPr>
              <w:t>85</w:t>
            </w:r>
            <w:r w:rsidR="00774EEA" w:rsidRPr="00811A5D">
              <w:rPr>
                <w:rFonts w:asciiTheme="minorHAnsi" w:hAnsiTheme="minorHAnsi"/>
                <w:lang w:val="fi-FI"/>
              </w:rPr>
              <w:t>/001</w:t>
            </w:r>
            <w:r w:rsidRPr="00811A5D">
              <w:rPr>
                <w:rFonts w:asciiTheme="minorHAnsi" w:hAnsiTheme="minorHAnsi"/>
                <w:lang w:val="fi-FI"/>
              </w:rPr>
              <w:t>/DC</w:t>
            </w:r>
          </w:p>
        </w:tc>
      </w:tr>
      <w:tr w:rsidR="006F08AB" w:rsidRPr="00811A5D" w:rsidTr="007251E6">
        <w:trPr>
          <w:trHeight w:val="552"/>
        </w:trPr>
        <w:tc>
          <w:tcPr>
            <w:tcW w:w="2952" w:type="dxa"/>
            <w:shd w:val="clear" w:color="auto" w:fill="auto"/>
          </w:tcPr>
          <w:p w:rsidR="006F08AB" w:rsidRPr="00811A5D" w:rsidRDefault="006F08AB" w:rsidP="007D6BB2">
            <w:pPr>
              <w:spacing w:before="120"/>
              <w:ind w:right="72"/>
              <w:jc w:val="both"/>
              <w:rPr>
                <w:rFonts w:asciiTheme="minorHAnsi" w:hAnsiTheme="minorHAnsi"/>
                <w:b/>
                <w:lang w:val="fi-FI"/>
              </w:rPr>
            </w:pPr>
            <w:r w:rsidRPr="00811A5D">
              <w:rPr>
                <w:rFonts w:asciiTheme="minorHAnsi" w:hAnsiTheme="minorHAnsi"/>
                <w:b/>
                <w:lang w:val="fi-FI"/>
              </w:rPr>
              <w:t>Timetable</w:t>
            </w:r>
          </w:p>
        </w:tc>
        <w:tc>
          <w:tcPr>
            <w:tcW w:w="6709" w:type="dxa"/>
            <w:shd w:val="clear" w:color="auto" w:fill="auto"/>
          </w:tcPr>
          <w:p w:rsidR="006F08AB" w:rsidRPr="00811A5D" w:rsidRDefault="00774EEA" w:rsidP="00BF2FE0">
            <w:pPr>
              <w:autoSpaceDE w:val="0"/>
              <w:autoSpaceDN w:val="0"/>
              <w:adjustRightInd w:val="0"/>
              <w:spacing w:before="120" w:line="480" w:lineRule="auto"/>
              <w:ind w:right="72"/>
              <w:jc w:val="both"/>
              <w:rPr>
                <w:rFonts w:asciiTheme="minorHAnsi" w:hAnsiTheme="minorHAnsi"/>
                <w:lang w:val="en-GB"/>
              </w:rPr>
            </w:pPr>
            <w:r w:rsidRPr="00811A5D">
              <w:rPr>
                <w:rFonts w:asciiTheme="minorHAnsi" w:hAnsiTheme="minorHAnsi"/>
                <w:lang w:val="fi-FI"/>
              </w:rPr>
              <w:t>End of procedure: Day 21</w:t>
            </w:r>
            <w:r w:rsidR="006F08AB" w:rsidRPr="00811A5D">
              <w:rPr>
                <w:rFonts w:asciiTheme="minorHAnsi" w:hAnsiTheme="minorHAnsi"/>
                <w:lang w:val="fi-FI"/>
              </w:rPr>
              <w:t xml:space="preserve">0 </w:t>
            </w:r>
            <w:r w:rsidRPr="00811A5D">
              <w:rPr>
                <w:rFonts w:asciiTheme="minorHAnsi" w:hAnsiTheme="minorHAnsi"/>
                <w:lang w:val="fi-FI"/>
              </w:rPr>
              <w:t>–</w:t>
            </w:r>
            <w:r w:rsidR="00EB3DB5" w:rsidRPr="00811A5D">
              <w:rPr>
                <w:rFonts w:asciiTheme="minorHAnsi" w:hAnsiTheme="minorHAnsi"/>
                <w:lang w:val="fi-FI"/>
              </w:rPr>
              <w:t xml:space="preserve"> </w:t>
            </w:r>
            <w:r w:rsidR="00BF2FE0" w:rsidRPr="00811A5D">
              <w:rPr>
                <w:rFonts w:asciiTheme="minorHAnsi" w:hAnsiTheme="minorHAnsi"/>
                <w:lang w:val="fi-FI"/>
              </w:rPr>
              <w:t>02/02/2015</w:t>
            </w:r>
          </w:p>
        </w:tc>
      </w:tr>
    </w:tbl>
    <w:p w:rsidR="006F08AB" w:rsidRPr="00811A5D" w:rsidRDefault="006F08AB" w:rsidP="007D6BB2">
      <w:pPr>
        <w:pStyle w:val="Title1"/>
        <w:spacing w:line="480" w:lineRule="auto"/>
        <w:ind w:left="0" w:firstLine="0"/>
        <w:jc w:val="both"/>
        <w:rPr>
          <w:rFonts w:asciiTheme="minorHAnsi" w:eastAsia="MS Mincho" w:hAnsiTheme="minorHAnsi"/>
          <w:iCs/>
          <w:caps w:val="0"/>
          <w:color w:val="000000"/>
          <w:sz w:val="24"/>
          <w:szCs w:val="24"/>
          <w:lang w:eastAsia="ja-JP"/>
        </w:rPr>
      </w:pPr>
    </w:p>
    <w:p w:rsidR="006F08AB" w:rsidRPr="00811A5D" w:rsidRDefault="006F08AB" w:rsidP="007D6BB2">
      <w:pPr>
        <w:pStyle w:val="Title1"/>
        <w:spacing w:line="480" w:lineRule="auto"/>
        <w:jc w:val="both"/>
        <w:rPr>
          <w:rFonts w:asciiTheme="minorHAnsi" w:eastAsia="MS Mincho" w:hAnsiTheme="minorHAnsi"/>
          <w:iCs/>
          <w:caps w:val="0"/>
          <w:color w:val="000000"/>
          <w:sz w:val="24"/>
          <w:szCs w:val="24"/>
          <w:lang w:eastAsia="ja-JP"/>
        </w:rPr>
      </w:pPr>
    </w:p>
    <w:p w:rsidR="006F08AB" w:rsidRPr="00811A5D" w:rsidRDefault="006F08AB" w:rsidP="007D6BB2">
      <w:pPr>
        <w:pStyle w:val="Title1"/>
        <w:spacing w:line="480" w:lineRule="auto"/>
        <w:ind w:left="0" w:firstLine="0"/>
        <w:jc w:val="both"/>
        <w:rPr>
          <w:rFonts w:asciiTheme="minorHAnsi" w:eastAsia="MS Mincho" w:hAnsiTheme="minorHAnsi"/>
          <w:iCs/>
          <w:caps w:val="0"/>
          <w:color w:val="000000"/>
          <w:sz w:val="24"/>
          <w:szCs w:val="24"/>
          <w:lang w:eastAsia="ja-JP"/>
        </w:rPr>
      </w:pPr>
    </w:p>
    <w:p w:rsidR="006F08AB" w:rsidRPr="00811A5D" w:rsidRDefault="006F08AB" w:rsidP="007D6BB2">
      <w:pPr>
        <w:pStyle w:val="Title1"/>
        <w:spacing w:line="480" w:lineRule="auto"/>
        <w:ind w:left="0" w:firstLine="0"/>
        <w:jc w:val="both"/>
        <w:rPr>
          <w:rFonts w:asciiTheme="minorHAnsi" w:eastAsia="MS Mincho" w:hAnsiTheme="minorHAnsi"/>
          <w:iCs/>
          <w:caps w:val="0"/>
          <w:color w:val="000000"/>
          <w:sz w:val="24"/>
          <w:szCs w:val="24"/>
          <w:lang w:eastAsia="ja-JP"/>
        </w:rPr>
        <w:sectPr w:rsidR="006F08AB" w:rsidRPr="00811A5D" w:rsidSect="006F08AB">
          <w:pgSz w:w="11906" w:h="16838"/>
          <w:pgMar w:top="1417" w:right="1134" w:bottom="1134" w:left="1134" w:header="708" w:footer="538" w:gutter="0"/>
          <w:cols w:space="708"/>
          <w:docGrid w:linePitch="360"/>
        </w:sectPr>
      </w:pPr>
    </w:p>
    <w:p w:rsidR="006F08AB" w:rsidRPr="00811A5D" w:rsidRDefault="006F08AB" w:rsidP="007D6BB2">
      <w:pPr>
        <w:pStyle w:val="Title1"/>
        <w:spacing w:line="480" w:lineRule="auto"/>
        <w:ind w:left="0" w:firstLine="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lastRenderedPageBreak/>
        <w:t>Module 2</w:t>
      </w:r>
    </w:p>
    <w:p w:rsidR="006F08AB" w:rsidRPr="00811A5D" w:rsidRDefault="006F08AB" w:rsidP="007D6BB2">
      <w:pPr>
        <w:pStyle w:val="Title1"/>
        <w:spacing w:line="480" w:lineRule="auto"/>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t>Summary of Product Characteristics</w:t>
      </w:r>
    </w:p>
    <w:p w:rsidR="006F08AB" w:rsidRPr="00811A5D" w:rsidRDefault="006F08AB" w:rsidP="007D6BB2">
      <w:pPr>
        <w:jc w:val="both"/>
        <w:rPr>
          <w:rFonts w:asciiTheme="minorHAnsi" w:eastAsia="MS Mincho" w:hAnsiTheme="minorHAnsi"/>
          <w:lang w:val="en-GB"/>
        </w:rPr>
      </w:pPr>
      <w:r w:rsidRPr="00811A5D">
        <w:rPr>
          <w:rFonts w:asciiTheme="minorHAnsi" w:eastAsia="MS Mincho" w:hAnsiTheme="minorHAnsi"/>
          <w:lang w:val="en-GB"/>
        </w:rPr>
        <w:t>In accordance with Directive 2010/84/EU, the Italian version of the Summaries of Product Characteristics (SmPCs) for products granted Marketing Authorisations at a national level would be available on the AIFA website once the marketing Authorization will be granted.</w:t>
      </w:r>
    </w:p>
    <w:p w:rsidR="006F08AB" w:rsidRPr="00811A5D" w:rsidRDefault="006F08AB" w:rsidP="007D6BB2">
      <w:pPr>
        <w:jc w:val="both"/>
        <w:rPr>
          <w:rFonts w:asciiTheme="minorHAnsi" w:eastAsia="MS Mincho" w:hAnsiTheme="minorHAnsi"/>
          <w:lang w:val="en-GB"/>
        </w:rPr>
      </w:pPr>
    </w:p>
    <w:p w:rsidR="006F08AB" w:rsidRPr="00811A5D" w:rsidRDefault="006F08AB" w:rsidP="007D6BB2">
      <w:pPr>
        <w:jc w:val="both"/>
        <w:rPr>
          <w:rFonts w:asciiTheme="minorHAnsi" w:eastAsia="MS Mincho" w:hAnsiTheme="minorHAnsi"/>
          <w:lang w:val="en-GB"/>
        </w:rPr>
      </w:pPr>
      <w:r w:rsidRPr="00811A5D">
        <w:rPr>
          <w:rFonts w:asciiTheme="minorHAnsi" w:eastAsia="MS Mincho" w:hAnsiTheme="minorHAnsi"/>
          <w:lang w:val="en-GB"/>
        </w:rPr>
        <w:t>Here is reported the English version of the SMPC approved at European level.</w:t>
      </w:r>
    </w:p>
    <w:p w:rsidR="006F08AB" w:rsidRPr="00811A5D" w:rsidRDefault="006F08AB" w:rsidP="007D6BB2">
      <w:pPr>
        <w:jc w:val="both"/>
        <w:rPr>
          <w:rFonts w:asciiTheme="minorHAnsi" w:eastAsia="MS Mincho" w:hAnsiTheme="minorHAnsi"/>
          <w:lang w:val="en-GB"/>
        </w:rPr>
      </w:pPr>
    </w:p>
    <w:p w:rsidR="006F08AB" w:rsidRPr="00811A5D" w:rsidRDefault="006F08AB" w:rsidP="00FE32AF">
      <w:pPr>
        <w:tabs>
          <w:tab w:val="left" w:pos="-1440"/>
          <w:tab w:val="left" w:pos="-720"/>
        </w:tabs>
        <w:jc w:val="both"/>
        <w:rPr>
          <w:rFonts w:asciiTheme="minorHAnsi" w:hAnsiTheme="minorHAnsi"/>
          <w:noProof/>
          <w:lang w:val="en-GB"/>
        </w:rPr>
      </w:pPr>
      <w:r w:rsidRPr="00811A5D">
        <w:rPr>
          <w:rFonts w:asciiTheme="minorHAnsi" w:hAnsiTheme="minorHAnsi"/>
          <w:noProof/>
          <w:lang w:val="en-GB"/>
        </w:rPr>
        <w:t>1.3.1</w:t>
      </w:r>
      <w:r w:rsidRPr="00811A5D">
        <w:rPr>
          <w:rFonts w:asciiTheme="minorHAnsi" w:hAnsiTheme="minorHAnsi"/>
          <w:noProof/>
          <w:lang w:val="en-GB"/>
        </w:rPr>
        <w:tab/>
        <w:t>SUMMARY OF PRODUCT CHARACTERISTICS</w:t>
      </w:r>
    </w:p>
    <w:p w:rsidR="006F08AB" w:rsidRPr="00811A5D" w:rsidRDefault="006F08AB" w:rsidP="007D6BB2">
      <w:pPr>
        <w:jc w:val="both"/>
        <w:rPr>
          <w:rFonts w:asciiTheme="minorHAnsi" w:hAnsiTheme="minorHAnsi"/>
          <w:noProof/>
          <w:lang w:val="en-GB"/>
        </w:rPr>
      </w:pPr>
    </w:p>
    <w:p w:rsidR="00317C82" w:rsidRPr="00811A5D" w:rsidRDefault="00317C82" w:rsidP="007D6BB2">
      <w:pPr>
        <w:jc w:val="both"/>
        <w:rPr>
          <w:rFonts w:asciiTheme="minorHAnsi" w:hAnsiTheme="minorHAnsi"/>
          <w:bCs/>
          <w:noProof/>
          <w:lang w:val="en-US"/>
        </w:rPr>
      </w:pPr>
      <w:r w:rsidRPr="00811A5D">
        <w:rPr>
          <w:rFonts w:asciiTheme="minorHAnsi" w:hAnsiTheme="minorHAnsi"/>
          <w:bCs/>
          <w:noProof/>
          <w:lang w:val="en-US"/>
        </w:rPr>
        <w:t xml:space="preserve">1. NAME OF THE MEDICINAL PRODUCT </w:t>
      </w:r>
    </w:p>
    <w:p w:rsidR="00317C82" w:rsidRPr="00811A5D" w:rsidRDefault="00317C82" w:rsidP="007D6BB2">
      <w:pPr>
        <w:jc w:val="both"/>
        <w:rPr>
          <w:rFonts w:asciiTheme="minorHAnsi" w:hAnsiTheme="minorHAnsi"/>
          <w:noProof/>
          <w:lang w:val="en-US"/>
        </w:rPr>
      </w:pPr>
    </w:p>
    <w:p w:rsidR="00FE32AF" w:rsidRPr="00811A5D" w:rsidRDefault="00FE32AF" w:rsidP="00FE32AF">
      <w:pPr>
        <w:spacing w:line="276" w:lineRule="auto"/>
        <w:rPr>
          <w:rFonts w:asciiTheme="minorHAnsi" w:hAnsiTheme="minorHAnsi"/>
          <w:b/>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lang w:val="en-US"/>
        </w:rPr>
      </w:pPr>
      <w:r w:rsidRPr="00811A5D">
        <w:rPr>
          <w:rFonts w:asciiTheme="minorHAnsi" w:hAnsiTheme="minorHAnsi"/>
          <w:b/>
          <w:lang w:val="en-US"/>
        </w:rPr>
        <w:t>NAME OF THE MEDICINAL PRODUCT</w:t>
      </w:r>
    </w:p>
    <w:p w:rsidR="00FE32AF" w:rsidRPr="00811A5D" w:rsidRDefault="00F519FD"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Ciclopirox Terix </w:t>
      </w:r>
      <w:r w:rsidR="00FE32AF" w:rsidRPr="00811A5D">
        <w:rPr>
          <w:rFonts w:asciiTheme="minorHAnsi" w:hAnsiTheme="minorHAnsi"/>
          <w:lang w:val="en-US"/>
        </w:rPr>
        <w:t>8% w/w medicated nail lacquer</w:t>
      </w:r>
    </w:p>
    <w:p w:rsidR="00FE32AF" w:rsidRPr="00811A5D" w:rsidRDefault="00FE32AF" w:rsidP="00FE32AF">
      <w:pPr>
        <w:tabs>
          <w:tab w:val="left" w:pos="0"/>
        </w:tabs>
        <w:spacing w:line="360" w:lineRule="auto"/>
        <w:jc w:val="both"/>
        <w:rPr>
          <w:rFonts w:asciiTheme="minorHAnsi" w:hAnsiTheme="minorHAnsi"/>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lang w:val="en-US"/>
        </w:rPr>
      </w:pPr>
      <w:r w:rsidRPr="00811A5D">
        <w:rPr>
          <w:rFonts w:asciiTheme="minorHAnsi" w:hAnsiTheme="minorHAnsi"/>
          <w:b/>
          <w:lang w:val="en-US"/>
        </w:rPr>
        <w:t>QUALITATIVE AND QUANTITATIVE COMPOSITION</w:t>
      </w:r>
    </w:p>
    <w:p w:rsidR="00FE32AF" w:rsidRPr="00811A5D" w:rsidRDefault="00FE32AF" w:rsidP="00FE32AF">
      <w:pPr>
        <w:tabs>
          <w:tab w:val="left" w:pos="0"/>
        </w:tabs>
        <w:spacing w:line="360" w:lineRule="auto"/>
        <w:jc w:val="both"/>
        <w:rPr>
          <w:rFonts w:asciiTheme="minorHAnsi" w:hAnsiTheme="minorHAnsi"/>
          <w:bCs/>
          <w:lang w:val="en-US"/>
        </w:rPr>
      </w:pPr>
      <w:r w:rsidRPr="00811A5D">
        <w:rPr>
          <w:rFonts w:asciiTheme="minorHAnsi" w:hAnsiTheme="minorHAnsi"/>
          <w:bCs/>
          <w:lang w:val="en-US"/>
        </w:rPr>
        <w:t xml:space="preserve">1 gram of medicated nail lacquer contains 80 mg of ciclopirox. </w:t>
      </w:r>
    </w:p>
    <w:p w:rsidR="00FE32AF" w:rsidRPr="00811A5D" w:rsidRDefault="00FE32AF" w:rsidP="00FE32AF">
      <w:pPr>
        <w:tabs>
          <w:tab w:val="left" w:pos="0"/>
        </w:tabs>
        <w:spacing w:line="360" w:lineRule="auto"/>
        <w:jc w:val="both"/>
        <w:rPr>
          <w:rFonts w:asciiTheme="minorHAnsi" w:hAnsiTheme="minorHAnsi"/>
          <w:bCs/>
          <w:lang w:val="en-US"/>
        </w:rPr>
      </w:pPr>
      <w:r w:rsidRPr="00811A5D">
        <w:rPr>
          <w:rFonts w:asciiTheme="minorHAnsi" w:hAnsiTheme="minorHAnsi"/>
          <w:bCs/>
          <w:lang w:val="en-US"/>
        </w:rPr>
        <w:t>For the full list of excipients, see section 6.1.</w:t>
      </w:r>
    </w:p>
    <w:p w:rsidR="00FE32AF" w:rsidRPr="00811A5D" w:rsidRDefault="00FE32AF" w:rsidP="00FE32AF">
      <w:pPr>
        <w:tabs>
          <w:tab w:val="left" w:pos="0"/>
        </w:tabs>
        <w:spacing w:line="360" w:lineRule="auto"/>
        <w:jc w:val="both"/>
        <w:rPr>
          <w:rFonts w:asciiTheme="minorHAnsi" w:hAnsiTheme="minorHAnsi"/>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lang w:val="en-US"/>
        </w:rPr>
      </w:pPr>
      <w:r w:rsidRPr="00811A5D">
        <w:rPr>
          <w:rFonts w:asciiTheme="minorHAnsi" w:hAnsiTheme="minorHAnsi"/>
          <w:b/>
          <w:lang w:val="en-US"/>
        </w:rPr>
        <w:t>PHARMACEUTICAL FORM</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Medicated nail lacquer.</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GB"/>
        </w:rPr>
        <w:t>Clear, colourless to slightly yellow solution</w:t>
      </w:r>
      <w:r w:rsidRPr="00811A5D">
        <w:rPr>
          <w:rFonts w:asciiTheme="minorHAnsi" w:hAnsiTheme="minorHAnsi"/>
          <w:lang w:val="en-US"/>
        </w:rPr>
        <w:t xml:space="preserve"> </w:t>
      </w:r>
    </w:p>
    <w:p w:rsidR="00FE32AF" w:rsidRPr="00811A5D" w:rsidRDefault="00FE32AF" w:rsidP="00FE32AF">
      <w:pPr>
        <w:tabs>
          <w:tab w:val="left" w:pos="0"/>
        </w:tabs>
        <w:spacing w:line="360" w:lineRule="auto"/>
        <w:jc w:val="both"/>
        <w:rPr>
          <w:rFonts w:asciiTheme="minorHAnsi" w:hAnsiTheme="minorHAnsi"/>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lang w:val="en-US"/>
        </w:rPr>
      </w:pPr>
      <w:r w:rsidRPr="00811A5D">
        <w:rPr>
          <w:rFonts w:asciiTheme="minorHAnsi" w:hAnsiTheme="minorHAnsi"/>
          <w:b/>
          <w:lang w:val="en-US"/>
        </w:rPr>
        <w:t xml:space="preserve">CLINICAL </w:t>
      </w:r>
      <w:r w:rsidRPr="00811A5D">
        <w:rPr>
          <w:rFonts w:asciiTheme="minorHAnsi" w:hAnsiTheme="minorHAnsi"/>
          <w:b/>
          <w:lang w:val="en-GB"/>
        </w:rPr>
        <w:t>PARTICULARS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p>
    <w:p w:rsidR="00FE32AF" w:rsidRPr="00811A5D" w:rsidRDefault="00FE32AF" w:rsidP="009A20F4">
      <w:pPr>
        <w:numPr>
          <w:ilvl w:val="0"/>
          <w:numId w:val="4"/>
        </w:numPr>
        <w:tabs>
          <w:tab w:val="left" w:pos="0"/>
        </w:tabs>
        <w:overflowPunct w:val="0"/>
        <w:autoSpaceDE w:val="0"/>
        <w:autoSpaceDN w:val="0"/>
        <w:adjustRightInd w:val="0"/>
        <w:spacing w:line="360" w:lineRule="auto"/>
        <w:ind w:left="0" w:hanging="426"/>
        <w:jc w:val="both"/>
        <w:textAlignment w:val="baseline"/>
        <w:rPr>
          <w:rFonts w:asciiTheme="minorHAnsi" w:hAnsiTheme="minorHAnsi"/>
          <w:lang w:val="en-US"/>
        </w:rPr>
      </w:pPr>
      <w:r w:rsidRPr="00811A5D">
        <w:rPr>
          <w:rFonts w:asciiTheme="minorHAnsi" w:hAnsiTheme="minorHAnsi"/>
          <w:b/>
          <w:lang w:val="en-US"/>
        </w:rPr>
        <w:t>Therapeutic indications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r w:rsidRPr="00811A5D">
        <w:rPr>
          <w:rFonts w:asciiTheme="minorHAnsi" w:hAnsiTheme="minorHAnsi"/>
          <w:bCs/>
          <w:lang w:val="en-US"/>
        </w:rPr>
        <w:t>Treatment of fungal infections of the nails (</w:t>
      </w:r>
      <w:r w:rsidRPr="00811A5D">
        <w:rPr>
          <w:rFonts w:asciiTheme="minorHAnsi" w:hAnsiTheme="minorHAnsi"/>
          <w:lang w:val="en-US"/>
        </w:rPr>
        <w:t>Onychomycoses</w:t>
      </w:r>
      <w:r w:rsidRPr="00811A5D">
        <w:rPr>
          <w:rFonts w:asciiTheme="minorHAnsi" w:hAnsiTheme="minorHAnsi"/>
          <w:iCs/>
          <w:lang w:val="en-US"/>
        </w:rPr>
        <w:t>).</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p>
    <w:p w:rsidR="00FE32AF" w:rsidRPr="00811A5D" w:rsidRDefault="00FE32AF" w:rsidP="009A20F4">
      <w:pPr>
        <w:numPr>
          <w:ilvl w:val="0"/>
          <w:numId w:val="5"/>
        </w:numPr>
        <w:tabs>
          <w:tab w:val="left" w:pos="0"/>
        </w:tabs>
        <w:overflowPunct w:val="0"/>
        <w:autoSpaceDE w:val="0"/>
        <w:autoSpaceDN w:val="0"/>
        <w:adjustRightInd w:val="0"/>
        <w:spacing w:line="360" w:lineRule="auto"/>
        <w:ind w:left="0" w:hanging="426"/>
        <w:jc w:val="both"/>
        <w:textAlignment w:val="baseline"/>
        <w:rPr>
          <w:rFonts w:asciiTheme="minorHAnsi" w:hAnsiTheme="minorHAnsi"/>
          <w:lang w:val="en-US"/>
        </w:rPr>
      </w:pPr>
      <w:r w:rsidRPr="00811A5D">
        <w:rPr>
          <w:rFonts w:asciiTheme="minorHAnsi" w:hAnsiTheme="minorHAnsi"/>
          <w:b/>
          <w:lang w:val="en-US"/>
        </w:rPr>
        <w:t>Posology and method of administration</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u w:val="single"/>
          <w:lang w:val="en-US"/>
        </w:rPr>
      </w:pPr>
      <w:r w:rsidRPr="00811A5D">
        <w:rPr>
          <w:rFonts w:asciiTheme="minorHAnsi" w:hAnsiTheme="minorHAnsi"/>
          <w:u w:val="single"/>
          <w:lang w:val="en-US"/>
        </w:rPr>
        <w:t>Posology</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Unless </w:t>
      </w:r>
      <w:r w:rsidR="00EB3DB5" w:rsidRPr="00811A5D">
        <w:rPr>
          <w:rFonts w:asciiTheme="minorHAnsi" w:hAnsiTheme="minorHAnsi"/>
          <w:lang w:val="en-US"/>
        </w:rPr>
        <w:t xml:space="preserve">otherwise prescribed, </w:t>
      </w:r>
      <w:proofErr w:type="spellStart"/>
      <w:r w:rsidR="00EB3DB5" w:rsidRPr="00811A5D">
        <w:rPr>
          <w:rFonts w:asciiTheme="minorHAnsi" w:hAnsiTheme="minorHAnsi"/>
          <w:lang w:val="en-US"/>
        </w:rPr>
        <w:t>Ciclopirox</w:t>
      </w:r>
      <w:proofErr w:type="spellEnd"/>
      <w:r w:rsidR="00EB3DB5" w:rsidRPr="00811A5D">
        <w:rPr>
          <w:rFonts w:asciiTheme="minorHAnsi" w:hAnsiTheme="minorHAnsi"/>
          <w:lang w:val="en-US"/>
        </w:rPr>
        <w:t xml:space="preserve"> </w:t>
      </w:r>
      <w:proofErr w:type="spellStart"/>
      <w:r w:rsidR="00EB3DB5" w:rsidRPr="00811A5D">
        <w:rPr>
          <w:rFonts w:asciiTheme="minorHAnsi" w:hAnsiTheme="minorHAnsi"/>
          <w:lang w:val="en-US"/>
        </w:rPr>
        <w:t>Terix</w:t>
      </w:r>
      <w:proofErr w:type="spellEnd"/>
      <w:r w:rsidRPr="00811A5D">
        <w:rPr>
          <w:rFonts w:asciiTheme="minorHAnsi" w:hAnsiTheme="minorHAnsi"/>
          <w:lang w:val="en-US"/>
        </w:rPr>
        <w:t xml:space="preserve"> is applied once daily to the affected nail in a thin layer. </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The duration of the treatment depends on the severity of the infection, but should not exceed a treatment period of 6 months.</w:t>
      </w:r>
    </w:p>
    <w:p w:rsidR="00FE32AF" w:rsidRPr="00811A5D" w:rsidRDefault="00FE32AF" w:rsidP="00FE32AF">
      <w:pPr>
        <w:tabs>
          <w:tab w:val="left" w:pos="0"/>
        </w:tabs>
        <w:spacing w:line="360" w:lineRule="auto"/>
        <w:ind w:hanging="426"/>
        <w:jc w:val="both"/>
        <w:rPr>
          <w:rFonts w:asciiTheme="minorHAnsi" w:hAnsiTheme="minorHAnsi"/>
          <w:u w:val="single"/>
          <w:lang w:val="en-US"/>
        </w:rPr>
      </w:pPr>
      <w:r w:rsidRPr="00811A5D">
        <w:rPr>
          <w:rFonts w:asciiTheme="minorHAnsi" w:hAnsiTheme="minorHAnsi"/>
          <w:lang w:val="en-US"/>
        </w:rPr>
        <w:lastRenderedPageBreak/>
        <w:t xml:space="preserve">      </w:t>
      </w:r>
      <w:r w:rsidRPr="00811A5D">
        <w:rPr>
          <w:rFonts w:asciiTheme="minorHAnsi" w:hAnsiTheme="minorHAnsi"/>
          <w:u w:val="single"/>
          <w:lang w:val="en-US"/>
        </w:rPr>
        <w:t>Paediatric population</w:t>
      </w:r>
    </w:p>
    <w:p w:rsidR="00FE32AF" w:rsidRPr="00811A5D" w:rsidRDefault="00FE32AF" w:rsidP="00FE32AF">
      <w:pPr>
        <w:tabs>
          <w:tab w:val="left" w:pos="0"/>
        </w:tabs>
        <w:spacing w:line="360" w:lineRule="auto"/>
        <w:ind w:hanging="426"/>
        <w:jc w:val="both"/>
        <w:rPr>
          <w:rFonts w:asciiTheme="minorHAnsi" w:hAnsiTheme="minorHAnsi"/>
          <w:lang w:val="en-US"/>
        </w:rPr>
      </w:pPr>
      <w:r w:rsidRPr="00811A5D">
        <w:rPr>
          <w:rFonts w:asciiTheme="minorHAnsi" w:hAnsiTheme="minorHAnsi"/>
          <w:b/>
          <w:lang w:val="en-US"/>
        </w:rPr>
        <w:t xml:space="preserve">      </w:t>
      </w:r>
      <w:r w:rsidRPr="00811A5D">
        <w:rPr>
          <w:rFonts w:asciiTheme="minorHAnsi" w:hAnsiTheme="minorHAnsi"/>
          <w:lang w:val="en-US"/>
        </w:rPr>
        <w:t xml:space="preserve">The safety and efficacy of </w:t>
      </w:r>
      <w:r w:rsidR="00F519FD" w:rsidRPr="00811A5D">
        <w:rPr>
          <w:rFonts w:asciiTheme="minorHAnsi" w:hAnsiTheme="minorHAnsi"/>
          <w:lang w:val="en-US"/>
        </w:rPr>
        <w:t xml:space="preserve">Ciclopirox Terix </w:t>
      </w:r>
      <w:r w:rsidRPr="00811A5D">
        <w:rPr>
          <w:rFonts w:asciiTheme="minorHAnsi" w:hAnsiTheme="minorHAnsi"/>
          <w:lang w:val="en-US"/>
        </w:rPr>
        <w:t>8% w/w medicated nail lacquer in children have not yet been established.</w:t>
      </w:r>
    </w:p>
    <w:p w:rsidR="00FE32AF" w:rsidRPr="00811A5D" w:rsidRDefault="00FE32AF" w:rsidP="00FE32AF">
      <w:pPr>
        <w:tabs>
          <w:tab w:val="left" w:pos="0"/>
        </w:tabs>
        <w:spacing w:line="360" w:lineRule="auto"/>
        <w:ind w:hanging="426"/>
        <w:jc w:val="both"/>
        <w:rPr>
          <w:rFonts w:asciiTheme="minorHAnsi" w:hAnsiTheme="minorHAnsi"/>
          <w:u w:val="single"/>
          <w:lang w:val="en-US"/>
        </w:rPr>
      </w:pPr>
      <w:r w:rsidRPr="00811A5D">
        <w:rPr>
          <w:rFonts w:asciiTheme="minorHAnsi" w:hAnsiTheme="minorHAnsi"/>
          <w:b/>
          <w:lang w:val="en-US"/>
        </w:rPr>
        <w:t xml:space="preserve">      </w:t>
      </w:r>
      <w:r w:rsidRPr="00811A5D">
        <w:rPr>
          <w:rFonts w:asciiTheme="minorHAnsi" w:hAnsiTheme="minorHAnsi"/>
          <w:u w:val="single"/>
          <w:lang w:val="en-US"/>
        </w:rPr>
        <w:t>Method of administration</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Before the first application of </w:t>
      </w:r>
      <w:r w:rsidR="00F519FD" w:rsidRPr="00811A5D">
        <w:rPr>
          <w:rFonts w:asciiTheme="minorHAnsi" w:hAnsiTheme="minorHAnsi"/>
          <w:lang w:val="en-US"/>
        </w:rPr>
        <w:t>Ciclopirox Terix</w:t>
      </w:r>
      <w:r w:rsidRPr="00811A5D">
        <w:rPr>
          <w:rFonts w:asciiTheme="minorHAnsi" w:hAnsiTheme="minorHAnsi"/>
          <w:lang w:val="en-US"/>
        </w:rPr>
        <w:t xml:space="preserve">, as much as possible of the affected part of the nail should be removed, for example with a pair of scissors and as much as possible of the hyperceratosic material should be removed with a nail file. </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Throughout the application period the entire layer of lacquer should be removed once a week with a marketed nail polish remover. During this process too, as much hyperkeratotic material as possible should be removed from the nail plate, always with a nail file. </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If, between one application and another the layer of lacquer is damaged, it is merely sufficient to reapply </w:t>
      </w:r>
      <w:r w:rsidR="00F519FD" w:rsidRPr="00811A5D">
        <w:rPr>
          <w:rFonts w:asciiTheme="minorHAnsi" w:hAnsiTheme="minorHAnsi"/>
          <w:lang w:val="en-US"/>
        </w:rPr>
        <w:t>Ciclopirox Terix</w:t>
      </w:r>
      <w:r w:rsidRPr="00811A5D">
        <w:rPr>
          <w:rFonts w:asciiTheme="minorHAnsi" w:hAnsiTheme="minorHAnsi"/>
          <w:lang w:val="en-US"/>
        </w:rPr>
        <w:t xml:space="preserve"> over the parts that have chipped off.</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After each use, it is advisable to tightly close the cap of the bottle in order to prevent the drying up of the solution.</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Do not allow the solution to come in contact with the neck of the bottle in order to prevent the cap from sticking.</w:t>
      </w:r>
    </w:p>
    <w:p w:rsidR="00FE32AF" w:rsidRPr="00811A5D" w:rsidRDefault="00FE32AF" w:rsidP="00FE32AF">
      <w:pPr>
        <w:tabs>
          <w:tab w:val="left" w:pos="0"/>
        </w:tabs>
        <w:spacing w:line="360" w:lineRule="auto"/>
        <w:jc w:val="both"/>
        <w:rPr>
          <w:rFonts w:asciiTheme="minorHAnsi" w:hAnsiTheme="minorHAnsi"/>
          <w:lang w:val="en-US"/>
        </w:rPr>
      </w:pPr>
    </w:p>
    <w:p w:rsidR="00FE32AF" w:rsidRPr="00811A5D" w:rsidRDefault="00FE32AF" w:rsidP="009A20F4">
      <w:pPr>
        <w:numPr>
          <w:ilvl w:val="0"/>
          <w:numId w:val="6"/>
        </w:numPr>
        <w:tabs>
          <w:tab w:val="left" w:pos="0"/>
        </w:tabs>
        <w:overflowPunct w:val="0"/>
        <w:autoSpaceDE w:val="0"/>
        <w:autoSpaceDN w:val="0"/>
        <w:adjustRightInd w:val="0"/>
        <w:spacing w:line="360" w:lineRule="auto"/>
        <w:ind w:left="0" w:hanging="426"/>
        <w:jc w:val="both"/>
        <w:textAlignment w:val="baseline"/>
        <w:rPr>
          <w:rFonts w:asciiTheme="minorHAnsi" w:hAnsiTheme="minorHAnsi"/>
        </w:rPr>
      </w:pPr>
      <w:r w:rsidRPr="00811A5D">
        <w:rPr>
          <w:rFonts w:asciiTheme="minorHAnsi" w:hAnsiTheme="minorHAnsi"/>
          <w:b/>
          <w:iCs/>
          <w:lang w:val="en-US"/>
        </w:rPr>
        <w:t>Contraindications</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Hypersensitivity to the active substance or to any of the excipients listed is section 6.1.</w:t>
      </w:r>
      <w:r w:rsidRPr="00811A5D">
        <w:rPr>
          <w:rFonts w:asciiTheme="minorHAnsi" w:hAnsiTheme="minorHAnsi"/>
          <w:lang w:val="en-US"/>
        </w:rPr>
        <w:br/>
      </w:r>
      <w:r w:rsidR="00F519FD" w:rsidRPr="00811A5D">
        <w:rPr>
          <w:rFonts w:asciiTheme="minorHAnsi" w:hAnsiTheme="minorHAnsi"/>
          <w:lang w:val="en-US"/>
        </w:rPr>
        <w:t xml:space="preserve">Ciclopirox Terix </w:t>
      </w:r>
      <w:r w:rsidRPr="00811A5D">
        <w:rPr>
          <w:rFonts w:asciiTheme="minorHAnsi" w:hAnsiTheme="minorHAnsi"/>
          <w:lang w:val="en-US"/>
        </w:rPr>
        <w:t>is generally contraindicated during pregnancy and lactation (see also 4.6).</w:t>
      </w:r>
      <w:r w:rsidRPr="00811A5D">
        <w:rPr>
          <w:rFonts w:asciiTheme="minorHAnsi" w:hAnsiTheme="minorHAnsi"/>
          <w:lang w:val="en-US"/>
        </w:rPr>
        <w:br/>
        <w:t>Due to the lack of clinical experience, the product should not be used in the pediatric population.</w:t>
      </w:r>
    </w:p>
    <w:p w:rsidR="00FE32AF" w:rsidRPr="00811A5D" w:rsidRDefault="00FE32AF" w:rsidP="00FE32AF">
      <w:pPr>
        <w:tabs>
          <w:tab w:val="left" w:pos="0"/>
        </w:tabs>
        <w:spacing w:line="360" w:lineRule="auto"/>
        <w:jc w:val="both"/>
        <w:rPr>
          <w:rFonts w:asciiTheme="minorHAnsi" w:hAnsiTheme="minorHAnsi"/>
          <w:lang w:val="en-US"/>
        </w:rPr>
      </w:pPr>
    </w:p>
    <w:p w:rsidR="00FE32AF" w:rsidRPr="00811A5D" w:rsidRDefault="00FE32AF" w:rsidP="009A20F4">
      <w:pPr>
        <w:numPr>
          <w:ilvl w:val="0"/>
          <w:numId w:val="7"/>
        </w:numPr>
        <w:tabs>
          <w:tab w:val="left" w:pos="0"/>
        </w:tabs>
        <w:overflowPunct w:val="0"/>
        <w:autoSpaceDE w:val="0"/>
        <w:autoSpaceDN w:val="0"/>
        <w:adjustRightInd w:val="0"/>
        <w:spacing w:line="360" w:lineRule="auto"/>
        <w:ind w:left="0" w:hanging="426"/>
        <w:jc w:val="both"/>
        <w:textAlignment w:val="baseline"/>
        <w:rPr>
          <w:rFonts w:asciiTheme="minorHAnsi" w:hAnsiTheme="minorHAnsi"/>
          <w:lang w:val="en-US"/>
        </w:rPr>
      </w:pPr>
      <w:r w:rsidRPr="00811A5D">
        <w:rPr>
          <w:rFonts w:asciiTheme="minorHAnsi" w:hAnsiTheme="minorHAnsi"/>
          <w:b/>
          <w:iCs/>
          <w:lang w:val="en-US"/>
        </w:rPr>
        <w:t>Special warnings and precautions for use</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The use, especially if it is prolonged, of products for topical use may give rise to sensitization phenomena or produce undesirable effects. In these situations the treatment should be discontinued and appropriate therapeutic measures taken.</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Contact with the eyes and mucous membranes should be avoided. </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Nail polish or other nail cosmetic products should not be used during treatment.</w:t>
      </w:r>
    </w:p>
    <w:p w:rsidR="00FE32AF" w:rsidRPr="00811A5D" w:rsidRDefault="00FE32AF" w:rsidP="00FE32AF">
      <w:pPr>
        <w:tabs>
          <w:tab w:val="left" w:pos="0"/>
        </w:tabs>
        <w:spacing w:line="360" w:lineRule="auto"/>
        <w:jc w:val="both"/>
        <w:rPr>
          <w:rFonts w:asciiTheme="minorHAnsi" w:hAnsiTheme="minorHAnsi"/>
          <w:lang w:val="en-US"/>
        </w:rPr>
      </w:pPr>
    </w:p>
    <w:p w:rsidR="00FE32AF" w:rsidRPr="00811A5D" w:rsidRDefault="00FE32AF" w:rsidP="009A20F4">
      <w:pPr>
        <w:numPr>
          <w:ilvl w:val="0"/>
          <w:numId w:val="8"/>
        </w:numPr>
        <w:tabs>
          <w:tab w:val="left" w:pos="0"/>
        </w:tabs>
        <w:overflowPunct w:val="0"/>
        <w:autoSpaceDE w:val="0"/>
        <w:autoSpaceDN w:val="0"/>
        <w:adjustRightInd w:val="0"/>
        <w:spacing w:line="360" w:lineRule="auto"/>
        <w:ind w:left="0" w:hanging="426"/>
        <w:jc w:val="both"/>
        <w:textAlignment w:val="baseline"/>
        <w:rPr>
          <w:rFonts w:asciiTheme="minorHAnsi" w:hAnsiTheme="minorHAnsi"/>
          <w:lang w:val="en-US"/>
        </w:rPr>
      </w:pPr>
      <w:r w:rsidRPr="00811A5D">
        <w:rPr>
          <w:rFonts w:asciiTheme="minorHAnsi" w:hAnsiTheme="minorHAnsi"/>
          <w:b/>
          <w:iCs/>
          <w:lang w:val="en-US"/>
        </w:rPr>
        <w:t>Interaction with other medicinal products and other forms of interaction</w:t>
      </w:r>
    </w:p>
    <w:p w:rsidR="00FE32AF" w:rsidRPr="00811A5D" w:rsidRDefault="00FE32AF" w:rsidP="00FE32AF">
      <w:pPr>
        <w:tabs>
          <w:tab w:val="left" w:pos="0"/>
        </w:tabs>
        <w:spacing w:line="360" w:lineRule="auto"/>
        <w:jc w:val="both"/>
        <w:rPr>
          <w:rFonts w:asciiTheme="minorHAnsi" w:hAnsiTheme="minorHAnsi"/>
          <w:iCs/>
          <w:lang w:val="en-US"/>
        </w:rPr>
      </w:pPr>
      <w:r w:rsidRPr="00811A5D">
        <w:rPr>
          <w:rFonts w:asciiTheme="minorHAnsi" w:hAnsiTheme="minorHAnsi"/>
          <w:iCs/>
          <w:lang w:val="en-US"/>
        </w:rPr>
        <w:t>None known.</w:t>
      </w:r>
    </w:p>
    <w:p w:rsidR="00FE32AF" w:rsidRPr="00811A5D" w:rsidRDefault="00FE32AF" w:rsidP="00FE32AF">
      <w:pPr>
        <w:tabs>
          <w:tab w:val="left" w:pos="0"/>
        </w:tabs>
        <w:spacing w:line="360" w:lineRule="auto"/>
        <w:jc w:val="both"/>
        <w:rPr>
          <w:rFonts w:asciiTheme="minorHAnsi" w:hAnsiTheme="minorHAnsi"/>
          <w:iCs/>
          <w:lang w:val="en-US"/>
        </w:rPr>
      </w:pPr>
    </w:p>
    <w:p w:rsidR="00FE32AF" w:rsidRPr="00811A5D" w:rsidRDefault="00FE32AF" w:rsidP="009A20F4">
      <w:pPr>
        <w:numPr>
          <w:ilvl w:val="0"/>
          <w:numId w:val="9"/>
        </w:numPr>
        <w:tabs>
          <w:tab w:val="left" w:pos="0"/>
        </w:tabs>
        <w:overflowPunct w:val="0"/>
        <w:autoSpaceDE w:val="0"/>
        <w:autoSpaceDN w:val="0"/>
        <w:adjustRightInd w:val="0"/>
        <w:spacing w:line="360" w:lineRule="auto"/>
        <w:ind w:left="0" w:hanging="426"/>
        <w:jc w:val="both"/>
        <w:textAlignment w:val="baseline"/>
        <w:rPr>
          <w:rFonts w:asciiTheme="minorHAnsi" w:hAnsiTheme="minorHAnsi"/>
        </w:rPr>
      </w:pPr>
      <w:r w:rsidRPr="00811A5D">
        <w:rPr>
          <w:rFonts w:asciiTheme="minorHAnsi" w:hAnsiTheme="minorHAnsi"/>
          <w:b/>
          <w:iCs/>
        </w:rPr>
        <w:lastRenderedPageBreak/>
        <w:t>Fertility, p</w:t>
      </w:r>
      <w:r w:rsidRPr="00811A5D">
        <w:rPr>
          <w:rFonts w:asciiTheme="minorHAnsi" w:hAnsiTheme="minorHAnsi"/>
          <w:b/>
          <w:iCs/>
          <w:lang w:val="en-US"/>
        </w:rPr>
        <w:t>regnancy and lactation</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en-US"/>
        </w:rPr>
        <w:t xml:space="preserve">Due to the lack of clinical experience, the administration of </w:t>
      </w:r>
      <w:r w:rsidR="00F519FD" w:rsidRPr="00811A5D">
        <w:rPr>
          <w:rFonts w:asciiTheme="minorHAnsi" w:hAnsiTheme="minorHAnsi"/>
          <w:lang w:val="en-US"/>
        </w:rPr>
        <w:t xml:space="preserve">Ciclopirox Terix </w:t>
      </w:r>
      <w:r w:rsidRPr="00811A5D">
        <w:rPr>
          <w:rFonts w:asciiTheme="minorHAnsi" w:hAnsiTheme="minorHAnsi"/>
          <w:lang w:val="en-US"/>
        </w:rPr>
        <w:t>is contraidicated during pregnancy and lactation.</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p>
    <w:p w:rsidR="00FE32AF" w:rsidRPr="00811A5D" w:rsidRDefault="00FE32AF" w:rsidP="009A20F4">
      <w:pPr>
        <w:numPr>
          <w:ilvl w:val="0"/>
          <w:numId w:val="10"/>
        </w:numPr>
        <w:tabs>
          <w:tab w:val="left" w:pos="0"/>
        </w:tabs>
        <w:overflowPunct w:val="0"/>
        <w:autoSpaceDE w:val="0"/>
        <w:autoSpaceDN w:val="0"/>
        <w:adjustRightInd w:val="0"/>
        <w:spacing w:line="360" w:lineRule="auto"/>
        <w:ind w:left="0" w:hanging="426"/>
        <w:jc w:val="both"/>
        <w:textAlignment w:val="baseline"/>
        <w:rPr>
          <w:rFonts w:asciiTheme="minorHAnsi" w:hAnsiTheme="minorHAnsi"/>
          <w:lang w:val="en-US"/>
        </w:rPr>
      </w:pPr>
      <w:r w:rsidRPr="00811A5D">
        <w:rPr>
          <w:rFonts w:asciiTheme="minorHAnsi" w:hAnsiTheme="minorHAnsi"/>
          <w:b/>
          <w:iCs/>
          <w:lang w:val="en-US"/>
        </w:rPr>
        <w:t>Effects on ability to </w:t>
      </w:r>
      <w:r w:rsidRPr="00811A5D">
        <w:rPr>
          <w:rFonts w:asciiTheme="minorHAnsi" w:hAnsiTheme="minorHAnsi"/>
          <w:b/>
          <w:bCs/>
          <w:iCs/>
          <w:lang w:val="en-US"/>
        </w:rPr>
        <w:t>drive</w:t>
      </w:r>
      <w:r w:rsidRPr="00811A5D">
        <w:rPr>
          <w:rFonts w:asciiTheme="minorHAnsi" w:hAnsiTheme="minorHAnsi"/>
          <w:b/>
          <w:iCs/>
          <w:lang w:val="en-US"/>
        </w:rPr>
        <w:t> and use </w:t>
      </w:r>
      <w:r w:rsidRPr="00811A5D">
        <w:rPr>
          <w:rFonts w:asciiTheme="minorHAnsi" w:hAnsiTheme="minorHAnsi"/>
          <w:b/>
          <w:bCs/>
          <w:iCs/>
          <w:lang w:val="en-US"/>
        </w:rPr>
        <w:t>machines</w:t>
      </w:r>
    </w:p>
    <w:p w:rsidR="00FE32AF" w:rsidRPr="00811A5D" w:rsidRDefault="00F519FD" w:rsidP="00FE32AF">
      <w:pPr>
        <w:tabs>
          <w:tab w:val="left" w:pos="0"/>
        </w:tabs>
        <w:overflowPunct w:val="0"/>
        <w:autoSpaceDE w:val="0"/>
        <w:autoSpaceDN w:val="0"/>
        <w:adjustRightInd w:val="0"/>
        <w:spacing w:line="360" w:lineRule="auto"/>
        <w:jc w:val="both"/>
        <w:textAlignment w:val="baseline"/>
        <w:rPr>
          <w:rFonts w:asciiTheme="minorHAnsi" w:hAnsiTheme="minorHAnsi"/>
          <w:bCs/>
          <w:iCs/>
          <w:lang w:val="en-US"/>
        </w:rPr>
      </w:pPr>
      <w:r w:rsidRPr="00811A5D">
        <w:rPr>
          <w:rFonts w:asciiTheme="minorHAnsi" w:hAnsiTheme="minorHAnsi"/>
          <w:lang w:val="en-US"/>
        </w:rPr>
        <w:t>Ciclopirox Terix</w:t>
      </w:r>
      <w:ins w:id="0" w:author="birmpilis" w:date="2015-03-03T14:41:00Z">
        <w:r w:rsidR="00F84A53">
          <w:rPr>
            <w:rFonts w:asciiTheme="minorHAnsi" w:hAnsiTheme="minorHAnsi"/>
            <w:lang w:val="en-US"/>
          </w:rPr>
          <w:t xml:space="preserve"> </w:t>
        </w:r>
      </w:ins>
      <w:r w:rsidR="00FE32AF" w:rsidRPr="00811A5D">
        <w:rPr>
          <w:rFonts w:asciiTheme="minorHAnsi" w:hAnsiTheme="minorHAnsi"/>
          <w:bCs/>
          <w:iCs/>
          <w:lang w:val="en-US"/>
        </w:rPr>
        <w:t>has no or negligible influence on the ability to drive and use machines.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p>
    <w:p w:rsidR="00FE32AF" w:rsidRPr="00811A5D" w:rsidRDefault="00FE32AF" w:rsidP="009A20F4">
      <w:pPr>
        <w:numPr>
          <w:ilvl w:val="0"/>
          <w:numId w:val="11"/>
        </w:numPr>
        <w:tabs>
          <w:tab w:val="left" w:pos="0"/>
        </w:tabs>
        <w:overflowPunct w:val="0"/>
        <w:autoSpaceDE w:val="0"/>
        <w:autoSpaceDN w:val="0"/>
        <w:adjustRightInd w:val="0"/>
        <w:spacing w:line="360" w:lineRule="auto"/>
        <w:ind w:left="0" w:hanging="426"/>
        <w:jc w:val="both"/>
        <w:textAlignment w:val="baseline"/>
        <w:rPr>
          <w:rFonts w:asciiTheme="minorHAnsi" w:hAnsiTheme="minorHAnsi"/>
        </w:rPr>
      </w:pPr>
      <w:r w:rsidRPr="00811A5D">
        <w:rPr>
          <w:rFonts w:asciiTheme="minorHAnsi" w:hAnsiTheme="minorHAnsi"/>
          <w:b/>
          <w:iCs/>
        </w:rPr>
        <w:t>Undesirable effects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en-US"/>
        </w:rPr>
        <w:t>The frequency of possible side effects listed below is defined as: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en-US"/>
        </w:rPr>
        <w:t>Very common: 1/10</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en-US"/>
        </w:rPr>
        <w:t>Common: 1/100 to &lt;1/10</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en-US"/>
        </w:rPr>
        <w:t>Uncommon: 1/1000 to &lt;1/100</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en-US"/>
        </w:rPr>
        <w:t>Rare: 1/10.000 to &lt;1/1000</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en-US"/>
        </w:rPr>
        <w:t>Very rare: &lt;1/10.000</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en-US"/>
        </w:rPr>
        <w:t>Not known: Frequency cannot be estimated from the available data.</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da-DK"/>
        </w:rPr>
        <w:t>General disorders and administration site conditions</w:t>
      </w:r>
      <w:r w:rsidRPr="00811A5D">
        <w:rPr>
          <w:rFonts w:asciiTheme="minorHAnsi" w:hAnsiTheme="minorHAnsi"/>
          <w:lang w:val="en-US"/>
        </w:rPr>
        <w:t xml:space="preserve"> </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Style w:val="hps"/>
          <w:rFonts w:asciiTheme="minorHAnsi" w:hAnsiTheme="minorHAnsi"/>
          <w:color w:val="222222"/>
          <w:lang w:val="en-US"/>
        </w:rPr>
        <w:t xml:space="preserve">In rare cases, </w:t>
      </w:r>
      <w:r w:rsidRPr="00811A5D">
        <w:rPr>
          <w:rFonts w:asciiTheme="minorHAnsi" w:hAnsiTheme="minorHAnsi"/>
          <w:lang w:val="en-US"/>
        </w:rPr>
        <w:t>allergic contact dermatitis may occur</w:t>
      </w:r>
      <w:r w:rsidRPr="00811A5D">
        <w:rPr>
          <w:rStyle w:val="hps"/>
          <w:rFonts w:asciiTheme="minorHAnsi" w:hAnsiTheme="minorHAnsi"/>
          <w:color w:val="222222"/>
          <w:lang w:val="en-US"/>
        </w:rPr>
        <w:t xml:space="preserve"> a</w:t>
      </w:r>
      <w:r w:rsidRPr="00811A5D">
        <w:rPr>
          <w:rFonts w:asciiTheme="minorHAnsi" w:hAnsiTheme="minorHAnsi"/>
          <w:lang w:val="en-US"/>
        </w:rPr>
        <w:t>s a result of the contact of the product with the skin adjacent to the nail. Very rarely redness and flaking of the skin, can be observed.</w:t>
      </w:r>
    </w:p>
    <w:p w:rsidR="00FE32AF" w:rsidRPr="00811A5D" w:rsidRDefault="00FE32AF" w:rsidP="00FE32AF">
      <w:pPr>
        <w:tabs>
          <w:tab w:val="left" w:pos="0"/>
        </w:tabs>
        <w:spacing w:line="360" w:lineRule="auto"/>
        <w:jc w:val="both"/>
        <w:rPr>
          <w:rFonts w:asciiTheme="minorHAnsi" w:hAnsiTheme="minorHAnsi"/>
          <w:u w:val="single"/>
          <w:lang w:val="en-US"/>
        </w:rPr>
      </w:pPr>
      <w:r w:rsidRPr="00811A5D">
        <w:rPr>
          <w:rFonts w:asciiTheme="minorHAnsi" w:hAnsiTheme="minorHAnsi"/>
          <w:u w:val="single"/>
          <w:lang w:val="en-US"/>
        </w:rPr>
        <w:t>Reporting of suspected adverse reactions</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Reporting suspected adverse reactions after authorisation of the medicinal product is important. It allows continued monitoring of the benefit/risk balance of the medicinal product. Healthcare professionals are asked to report any suspected adverse reactions </w:t>
      </w:r>
      <w:r w:rsidRPr="00811A5D">
        <w:rPr>
          <w:rFonts w:asciiTheme="minorHAnsi" w:hAnsiTheme="minorHAnsi"/>
          <w:shd w:val="clear" w:color="auto" w:fill="BFBFBF" w:themeFill="background1" w:themeFillShade="BF"/>
          <w:lang w:val="en-US"/>
        </w:rPr>
        <w:t xml:space="preserve">via the national reporting </w:t>
      </w:r>
      <w:r w:rsidRPr="00811A5D">
        <w:rPr>
          <w:rFonts w:asciiTheme="minorHAnsi" w:hAnsiTheme="minorHAnsi"/>
          <w:highlight w:val="lightGray"/>
          <w:shd w:val="clear" w:color="auto" w:fill="BFBFBF" w:themeFill="background1" w:themeFillShade="BF"/>
          <w:lang w:val="en-US"/>
        </w:rPr>
        <w:t>s</w:t>
      </w:r>
      <w:r w:rsidRPr="00811A5D">
        <w:rPr>
          <w:rFonts w:asciiTheme="minorHAnsi" w:hAnsiTheme="minorHAnsi"/>
          <w:highlight w:val="lightGray"/>
          <w:lang w:val="en-US"/>
        </w:rPr>
        <w:t>ystem [to be completed nationally].</w:t>
      </w:r>
      <w:r w:rsidRPr="00811A5D">
        <w:rPr>
          <w:rFonts w:asciiTheme="minorHAnsi" w:hAnsiTheme="minorHAnsi"/>
          <w:lang w:val="en-US"/>
        </w:rPr>
        <w:t xml:space="preserve"> </w:t>
      </w:r>
    </w:p>
    <w:p w:rsidR="00FE32AF" w:rsidRPr="00811A5D" w:rsidRDefault="00FE32AF" w:rsidP="00FE32AF">
      <w:pPr>
        <w:tabs>
          <w:tab w:val="left" w:pos="0"/>
        </w:tabs>
        <w:spacing w:line="360" w:lineRule="auto"/>
        <w:jc w:val="both"/>
        <w:rPr>
          <w:rFonts w:asciiTheme="minorHAnsi" w:hAnsiTheme="minorHAnsi"/>
          <w:lang w:val="en-US"/>
        </w:rPr>
      </w:pPr>
    </w:p>
    <w:p w:rsidR="00FE32AF" w:rsidRPr="00811A5D" w:rsidRDefault="00FE32AF" w:rsidP="00FE32AF">
      <w:pPr>
        <w:tabs>
          <w:tab w:val="left" w:pos="0"/>
        </w:tabs>
        <w:spacing w:line="360" w:lineRule="auto"/>
        <w:ind w:hanging="426"/>
        <w:jc w:val="both"/>
        <w:rPr>
          <w:rFonts w:asciiTheme="minorHAnsi" w:hAnsiTheme="minorHAnsi"/>
          <w:b/>
          <w:iCs/>
          <w:lang w:val="en-US"/>
        </w:rPr>
      </w:pPr>
      <w:r w:rsidRPr="00811A5D">
        <w:rPr>
          <w:rFonts w:asciiTheme="minorHAnsi" w:hAnsiTheme="minorHAnsi"/>
          <w:b/>
          <w:iCs/>
          <w:lang w:val="en-US"/>
        </w:rPr>
        <w:t>4.9  Overdose</w:t>
      </w:r>
    </w:p>
    <w:p w:rsidR="00FE32AF" w:rsidRPr="00811A5D" w:rsidRDefault="00FE32AF" w:rsidP="00FE32AF">
      <w:pPr>
        <w:tabs>
          <w:tab w:val="left" w:pos="0"/>
        </w:tabs>
        <w:spacing w:line="360" w:lineRule="auto"/>
        <w:ind w:hanging="426"/>
        <w:jc w:val="both"/>
        <w:rPr>
          <w:rFonts w:asciiTheme="minorHAnsi" w:hAnsiTheme="minorHAnsi"/>
          <w:iCs/>
          <w:lang w:val="en-US"/>
        </w:rPr>
      </w:pPr>
      <w:r w:rsidRPr="00811A5D">
        <w:rPr>
          <w:rFonts w:asciiTheme="minorHAnsi" w:hAnsiTheme="minorHAnsi"/>
          <w:b/>
          <w:iCs/>
          <w:lang w:val="en-US"/>
        </w:rPr>
        <w:t xml:space="preserve">       </w:t>
      </w:r>
      <w:r w:rsidRPr="00811A5D">
        <w:rPr>
          <w:rFonts w:asciiTheme="minorHAnsi" w:hAnsiTheme="minorHAnsi"/>
          <w:iCs/>
          <w:lang w:val="en-US"/>
        </w:rPr>
        <w:t>No cases</w:t>
      </w:r>
      <w:r w:rsidRPr="00811A5D">
        <w:rPr>
          <w:rFonts w:asciiTheme="minorHAnsi" w:hAnsiTheme="minorHAnsi"/>
          <w:b/>
          <w:iCs/>
          <w:lang w:val="en-US"/>
        </w:rPr>
        <w:t xml:space="preserve"> </w:t>
      </w:r>
      <w:r w:rsidRPr="00811A5D">
        <w:rPr>
          <w:rFonts w:asciiTheme="minorHAnsi" w:hAnsiTheme="minorHAnsi"/>
          <w:iCs/>
          <w:lang w:val="en-US"/>
        </w:rPr>
        <w:t>of overdose have been reported.</w:t>
      </w:r>
    </w:p>
    <w:p w:rsidR="00FE32AF" w:rsidRPr="00811A5D" w:rsidRDefault="00FE32AF" w:rsidP="00FE32AF">
      <w:pPr>
        <w:tabs>
          <w:tab w:val="left" w:pos="0"/>
        </w:tabs>
        <w:spacing w:line="360" w:lineRule="auto"/>
        <w:ind w:hanging="426"/>
        <w:jc w:val="both"/>
        <w:rPr>
          <w:rFonts w:asciiTheme="minorHAnsi" w:hAnsiTheme="minorHAnsi"/>
          <w:iCs/>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lang w:val="en-US"/>
        </w:rPr>
      </w:pPr>
      <w:r w:rsidRPr="00811A5D">
        <w:rPr>
          <w:rFonts w:asciiTheme="minorHAnsi" w:hAnsiTheme="minorHAnsi"/>
          <w:b/>
          <w:iCs/>
          <w:lang w:val="en-US"/>
        </w:rPr>
        <w:t>PHARMACOLOGICAL PROPERTIES</w:t>
      </w:r>
      <w:r w:rsidRPr="00811A5D">
        <w:rPr>
          <w:rFonts w:asciiTheme="minorHAnsi" w:hAnsiTheme="minorHAnsi"/>
          <w:iCs/>
        </w:rPr>
        <w:t xml:space="preserve"> </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p>
    <w:p w:rsidR="00FE32AF" w:rsidRPr="00811A5D" w:rsidRDefault="00FE32AF" w:rsidP="009A20F4">
      <w:pPr>
        <w:numPr>
          <w:ilvl w:val="0"/>
          <w:numId w:val="18"/>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rPr>
      </w:pPr>
      <w:r w:rsidRPr="00811A5D">
        <w:rPr>
          <w:rFonts w:asciiTheme="minorHAnsi" w:hAnsiTheme="minorHAnsi"/>
          <w:b/>
          <w:iCs/>
          <w:lang w:val="en-US"/>
        </w:rPr>
        <w:t>Pharmacodynamic properties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r w:rsidRPr="00811A5D">
        <w:rPr>
          <w:rFonts w:asciiTheme="minorHAnsi" w:hAnsiTheme="minorHAnsi"/>
          <w:iCs/>
          <w:lang w:val="en-US"/>
        </w:rPr>
        <w:t>Pharmaceutical group: antimicrobial agents for topical use.</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r w:rsidRPr="00811A5D">
        <w:rPr>
          <w:rFonts w:asciiTheme="minorHAnsi" w:hAnsiTheme="minorHAnsi"/>
          <w:iCs/>
          <w:lang w:val="en-US"/>
        </w:rPr>
        <w:lastRenderedPageBreak/>
        <w:t>ATC code: D01AE14</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r w:rsidRPr="00811A5D">
        <w:rPr>
          <w:rFonts w:asciiTheme="minorHAnsi" w:hAnsiTheme="minorHAnsi"/>
          <w:iCs/>
          <w:lang w:val="en-US"/>
        </w:rPr>
        <w:t xml:space="preserve">[tradename] is a medicine with topical antimycotic action. The active substance is ciclopirox, a hydroxypyridone derivative that has a broad spectrum of action and inhibitory activity against all pathogens species responsible for onychomycoses including: </w:t>
      </w:r>
      <w:r w:rsidRPr="00811A5D">
        <w:rPr>
          <w:rFonts w:asciiTheme="minorHAnsi" w:hAnsiTheme="minorHAnsi"/>
          <w:i/>
          <w:iCs/>
          <w:lang w:val="en-US"/>
        </w:rPr>
        <w:t xml:space="preserve">Trichophytum rubrum, Epidermophytum floccosum, Candida albicans </w:t>
      </w:r>
      <w:r w:rsidRPr="00811A5D">
        <w:rPr>
          <w:rFonts w:asciiTheme="minorHAnsi" w:hAnsiTheme="minorHAnsi"/>
          <w:iCs/>
          <w:lang w:val="en-US"/>
        </w:rPr>
        <w:t>and</w:t>
      </w:r>
      <w:r w:rsidRPr="00811A5D">
        <w:rPr>
          <w:rFonts w:asciiTheme="minorHAnsi" w:hAnsiTheme="minorHAnsi"/>
          <w:i/>
          <w:iCs/>
          <w:lang w:val="en-US"/>
        </w:rPr>
        <w:t xml:space="preserve"> Scopulariopsis brevicaulis</w:t>
      </w:r>
      <w:r w:rsidRPr="00811A5D">
        <w:rPr>
          <w:rFonts w:asciiTheme="minorHAnsi" w:hAnsiTheme="minorHAnsi"/>
          <w:iCs/>
          <w:lang w:val="en-US"/>
        </w:rPr>
        <w:t>.</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p>
    <w:p w:rsidR="00FE32AF" w:rsidRPr="00811A5D" w:rsidRDefault="00FE32AF" w:rsidP="009A20F4">
      <w:pPr>
        <w:numPr>
          <w:ilvl w:val="0"/>
          <w:numId w:val="12"/>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rPr>
      </w:pPr>
      <w:r w:rsidRPr="00811A5D">
        <w:rPr>
          <w:rFonts w:asciiTheme="minorHAnsi" w:hAnsiTheme="minorHAnsi"/>
          <w:b/>
          <w:iCs/>
          <w:lang w:val="en-US"/>
        </w:rPr>
        <w:t>Pharmacokinetic properties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r w:rsidRPr="00811A5D">
        <w:rPr>
          <w:rFonts w:asciiTheme="minorHAnsi" w:hAnsiTheme="minorHAnsi"/>
          <w:iCs/>
          <w:lang w:val="en-US"/>
        </w:rPr>
        <w:t>Ciclopirox penetrates the nail plate and reaches the pathogenic fungi within 48 hours of application and in 2-3 weeks of application there is, depending on the nail, a concentration gradient of the active substance.</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p>
    <w:p w:rsidR="00FE32AF" w:rsidRPr="00811A5D" w:rsidRDefault="00FE32AF" w:rsidP="009A20F4">
      <w:pPr>
        <w:numPr>
          <w:ilvl w:val="0"/>
          <w:numId w:val="13"/>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lang w:val="en-US"/>
        </w:rPr>
      </w:pPr>
      <w:r w:rsidRPr="00811A5D">
        <w:rPr>
          <w:rFonts w:asciiTheme="minorHAnsi" w:hAnsiTheme="minorHAnsi"/>
          <w:b/>
          <w:iCs/>
          <w:lang w:val="en-US"/>
        </w:rPr>
        <w:t xml:space="preserve">Preclinical safety data </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r w:rsidRPr="00811A5D">
        <w:rPr>
          <w:rFonts w:asciiTheme="minorHAnsi" w:hAnsiTheme="minorHAnsi"/>
          <w:iCs/>
          <w:lang w:val="en-US"/>
        </w:rPr>
        <w:t>The LD</w:t>
      </w:r>
      <w:r w:rsidRPr="00811A5D">
        <w:rPr>
          <w:rFonts w:asciiTheme="minorHAnsi" w:hAnsiTheme="minorHAnsi"/>
          <w:iCs/>
          <w:vertAlign w:val="subscript"/>
          <w:lang w:val="en-US"/>
        </w:rPr>
        <w:t>50</w:t>
      </w:r>
      <w:r w:rsidRPr="00811A5D">
        <w:rPr>
          <w:rFonts w:asciiTheme="minorHAnsi" w:hAnsiTheme="minorHAnsi"/>
          <w:iCs/>
          <w:lang w:val="en-US"/>
        </w:rPr>
        <w:t xml:space="preserve"> (mg/kg) of ciclopirox is 238 (per os) and of 1321 (i.p) in mice and 2100-3200 (per os) and 663 (ip) in rats.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lang w:val="en-US"/>
        </w:rPr>
      </w:pPr>
      <w:r w:rsidRPr="00811A5D">
        <w:rPr>
          <w:rFonts w:asciiTheme="minorHAnsi" w:hAnsiTheme="minorHAnsi"/>
          <w:b/>
          <w:lang w:val="en-US"/>
        </w:rPr>
        <w:t xml:space="preserve">PHARMACEUTICAL </w:t>
      </w:r>
      <w:r w:rsidRPr="00811A5D">
        <w:rPr>
          <w:rFonts w:asciiTheme="minorHAnsi" w:hAnsiTheme="minorHAnsi"/>
          <w:b/>
        </w:rPr>
        <w:t>PARTICULARS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p>
    <w:p w:rsidR="00FE32AF" w:rsidRPr="00811A5D" w:rsidRDefault="00FE32AF" w:rsidP="009A20F4">
      <w:pPr>
        <w:numPr>
          <w:ilvl w:val="0"/>
          <w:numId w:val="14"/>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lang w:val="en-US"/>
        </w:rPr>
      </w:pPr>
      <w:r w:rsidRPr="00811A5D">
        <w:rPr>
          <w:rFonts w:asciiTheme="minorHAnsi" w:hAnsiTheme="minorHAnsi"/>
          <w:b/>
          <w:iCs/>
          <w:lang w:val="en-US"/>
        </w:rPr>
        <w:t>List of excipients</w:t>
      </w:r>
    </w:p>
    <w:p w:rsidR="00FE32AF" w:rsidRPr="00811A5D" w:rsidRDefault="00FE32AF" w:rsidP="00FE32AF">
      <w:pPr>
        <w:tabs>
          <w:tab w:val="left" w:pos="0"/>
        </w:tabs>
        <w:spacing w:line="360" w:lineRule="auto"/>
        <w:jc w:val="both"/>
        <w:rPr>
          <w:rFonts w:asciiTheme="minorHAnsi" w:hAnsiTheme="minorHAnsi"/>
          <w:bCs/>
          <w:iCs/>
          <w:lang w:val="en-US"/>
        </w:rPr>
      </w:pPr>
      <w:r w:rsidRPr="00811A5D">
        <w:rPr>
          <w:rFonts w:asciiTheme="minorHAnsi" w:hAnsiTheme="minorHAnsi"/>
          <w:bCs/>
          <w:iCs/>
          <w:lang w:val="en-GB"/>
        </w:rPr>
        <w:t>M</w:t>
      </w:r>
      <w:r w:rsidRPr="00811A5D">
        <w:rPr>
          <w:rFonts w:asciiTheme="minorHAnsi" w:hAnsiTheme="minorHAnsi"/>
          <w:bCs/>
          <w:iCs/>
          <w:lang w:val="en-US"/>
        </w:rPr>
        <w:t>ethoxyethene polymer with 2-butenedioic acid monobutyl ester, 1:1</w:t>
      </w:r>
      <w:r w:rsidRPr="00811A5D">
        <w:rPr>
          <w:rFonts w:asciiTheme="minorHAnsi" w:hAnsiTheme="minorHAnsi"/>
          <w:bCs/>
          <w:iCs/>
          <w:lang w:val="en-GB"/>
        </w:rPr>
        <w:t xml:space="preserve">, </w:t>
      </w:r>
      <w:r w:rsidRPr="00811A5D">
        <w:rPr>
          <w:rFonts w:asciiTheme="minorHAnsi" w:hAnsiTheme="minorHAnsi"/>
          <w:bCs/>
          <w:iCs/>
          <w:lang w:val="en-US"/>
        </w:rPr>
        <w:t>ethyl acetate</w:t>
      </w:r>
      <w:r w:rsidRPr="00811A5D">
        <w:rPr>
          <w:rFonts w:asciiTheme="minorHAnsi" w:hAnsiTheme="minorHAnsi"/>
          <w:bCs/>
          <w:iCs/>
          <w:lang w:val="en-GB"/>
        </w:rPr>
        <w:t xml:space="preserve">, </w:t>
      </w:r>
      <w:r w:rsidRPr="00811A5D">
        <w:rPr>
          <w:rFonts w:asciiTheme="minorHAnsi" w:hAnsiTheme="minorHAnsi"/>
          <w:bCs/>
          <w:iCs/>
          <w:lang w:val="en-US"/>
        </w:rPr>
        <w:t>isopropyl alcohol.</w:t>
      </w:r>
    </w:p>
    <w:p w:rsidR="00FE32AF" w:rsidRPr="00811A5D" w:rsidRDefault="00FE32AF" w:rsidP="00FE32AF">
      <w:pPr>
        <w:tabs>
          <w:tab w:val="left" w:pos="0"/>
        </w:tabs>
        <w:spacing w:line="360" w:lineRule="auto"/>
        <w:jc w:val="both"/>
        <w:rPr>
          <w:rFonts w:asciiTheme="minorHAnsi" w:hAnsiTheme="minorHAnsi"/>
          <w:bCs/>
          <w:iCs/>
          <w:lang w:val="en-US"/>
        </w:rPr>
      </w:pPr>
    </w:p>
    <w:p w:rsidR="00FE32AF" w:rsidRPr="00811A5D" w:rsidRDefault="00FE32AF" w:rsidP="009A20F4">
      <w:pPr>
        <w:numPr>
          <w:ilvl w:val="0"/>
          <w:numId w:val="15"/>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rPr>
      </w:pPr>
      <w:r w:rsidRPr="00811A5D">
        <w:rPr>
          <w:rFonts w:asciiTheme="minorHAnsi" w:hAnsiTheme="minorHAnsi"/>
          <w:b/>
          <w:iCs/>
          <w:lang w:val="en-US"/>
        </w:rPr>
        <w:t>Incompatibilities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r w:rsidRPr="00811A5D">
        <w:rPr>
          <w:rFonts w:asciiTheme="minorHAnsi" w:hAnsiTheme="minorHAnsi"/>
          <w:iCs/>
          <w:lang w:val="en-US"/>
        </w:rPr>
        <w:t>None known</w:t>
      </w:r>
      <w:r w:rsidRPr="00811A5D">
        <w:rPr>
          <w:rFonts w:asciiTheme="minorHAnsi" w:hAnsiTheme="minorHAnsi"/>
          <w:iCs/>
        </w:rPr>
        <w:t>.</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p>
    <w:p w:rsidR="00FE32AF" w:rsidRPr="00811A5D" w:rsidRDefault="00FE32AF" w:rsidP="009A20F4">
      <w:pPr>
        <w:numPr>
          <w:ilvl w:val="0"/>
          <w:numId w:val="16"/>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rPr>
      </w:pPr>
      <w:r w:rsidRPr="00811A5D">
        <w:rPr>
          <w:rFonts w:asciiTheme="minorHAnsi" w:hAnsiTheme="minorHAnsi"/>
          <w:b/>
          <w:iCs/>
          <w:lang w:val="en-US"/>
        </w:rPr>
        <w:t>Shelf life</w:t>
      </w:r>
    </w:p>
    <w:p w:rsidR="00FE32AF" w:rsidRPr="00811A5D" w:rsidRDefault="00FE32AF" w:rsidP="00FE32AF">
      <w:pPr>
        <w:tabs>
          <w:tab w:val="left" w:pos="0"/>
        </w:tabs>
        <w:spacing w:line="360" w:lineRule="auto"/>
        <w:jc w:val="both"/>
        <w:rPr>
          <w:rFonts w:asciiTheme="minorHAnsi" w:hAnsiTheme="minorHAnsi"/>
          <w:bCs/>
          <w:iCs/>
          <w:lang w:val="en-US"/>
        </w:rPr>
      </w:pPr>
      <w:r w:rsidRPr="00811A5D">
        <w:rPr>
          <w:rFonts w:asciiTheme="minorHAnsi" w:hAnsiTheme="minorHAnsi"/>
          <w:bCs/>
          <w:iCs/>
          <w:lang w:val="en-US"/>
        </w:rPr>
        <w:t xml:space="preserve">30 months </w:t>
      </w:r>
    </w:p>
    <w:p w:rsidR="00FE32AF" w:rsidRPr="00811A5D" w:rsidRDefault="00FE32AF" w:rsidP="00FE32AF">
      <w:pPr>
        <w:tabs>
          <w:tab w:val="left" w:pos="0"/>
        </w:tabs>
        <w:spacing w:line="360" w:lineRule="auto"/>
        <w:jc w:val="both"/>
        <w:rPr>
          <w:rFonts w:asciiTheme="minorHAnsi" w:hAnsiTheme="minorHAnsi"/>
          <w:iCs/>
          <w:lang w:val="en-US"/>
        </w:rPr>
      </w:pPr>
      <w:r w:rsidRPr="00811A5D">
        <w:rPr>
          <w:rFonts w:asciiTheme="minorHAnsi" w:hAnsiTheme="minorHAnsi"/>
          <w:bCs/>
          <w:iCs/>
          <w:lang w:val="en-US"/>
        </w:rPr>
        <w:t>After first opening of the bottle:</w:t>
      </w:r>
      <w:r w:rsidRPr="00811A5D">
        <w:rPr>
          <w:rFonts w:asciiTheme="minorHAnsi" w:hAnsiTheme="minorHAnsi"/>
          <w:iCs/>
          <w:lang w:val="en-US"/>
        </w:rPr>
        <w:t xml:space="preserve"> </w:t>
      </w:r>
      <w:r w:rsidRPr="00811A5D">
        <w:rPr>
          <w:rFonts w:asciiTheme="minorHAnsi" w:hAnsiTheme="minorHAnsi"/>
          <w:noProof/>
          <w:lang w:val="en-US"/>
        </w:rPr>
        <w:t>6 months.</w:t>
      </w:r>
      <w:r w:rsidRPr="00811A5D">
        <w:rPr>
          <w:rFonts w:asciiTheme="minorHAnsi" w:hAnsiTheme="minorHAnsi"/>
          <w:iCs/>
          <w:lang w:val="en-US"/>
        </w:rPr>
        <w:t xml:space="preserve"> </w:t>
      </w:r>
    </w:p>
    <w:p w:rsidR="00FE32AF" w:rsidRPr="00811A5D" w:rsidRDefault="00FE32AF" w:rsidP="00FE32AF">
      <w:pPr>
        <w:tabs>
          <w:tab w:val="left" w:pos="0"/>
        </w:tabs>
        <w:spacing w:line="360" w:lineRule="auto"/>
        <w:jc w:val="both"/>
        <w:rPr>
          <w:rFonts w:asciiTheme="minorHAnsi" w:hAnsiTheme="minorHAnsi"/>
          <w:iCs/>
          <w:lang w:val="en-US"/>
        </w:rPr>
      </w:pPr>
    </w:p>
    <w:p w:rsidR="00FE32AF" w:rsidRPr="00811A5D" w:rsidRDefault="00FE32AF" w:rsidP="00FE32AF">
      <w:pPr>
        <w:tabs>
          <w:tab w:val="left" w:pos="0"/>
        </w:tabs>
        <w:overflowPunct w:val="0"/>
        <w:autoSpaceDE w:val="0"/>
        <w:autoSpaceDN w:val="0"/>
        <w:adjustRightInd w:val="0"/>
        <w:spacing w:line="360" w:lineRule="auto"/>
        <w:ind w:hanging="426"/>
        <w:jc w:val="both"/>
        <w:textAlignment w:val="baseline"/>
        <w:rPr>
          <w:rFonts w:asciiTheme="minorHAnsi" w:hAnsiTheme="minorHAnsi"/>
          <w:lang w:val="en-US"/>
        </w:rPr>
      </w:pPr>
      <w:r w:rsidRPr="00811A5D">
        <w:rPr>
          <w:rFonts w:asciiTheme="minorHAnsi" w:hAnsiTheme="minorHAnsi"/>
          <w:b/>
          <w:iCs/>
          <w:lang w:val="en-US"/>
        </w:rPr>
        <w:t>6.4 Special precautions for storage</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r w:rsidRPr="00811A5D">
        <w:rPr>
          <w:rFonts w:asciiTheme="minorHAnsi" w:hAnsiTheme="minorHAnsi"/>
          <w:lang w:val="en-US"/>
        </w:rPr>
        <w:t>This medicinal product does not require any special storage conditions.</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lang w:val="en-US"/>
        </w:rPr>
      </w:pPr>
    </w:p>
    <w:p w:rsidR="00FE32AF" w:rsidRPr="00811A5D" w:rsidRDefault="00FE32AF" w:rsidP="009A20F4">
      <w:pPr>
        <w:numPr>
          <w:ilvl w:val="0"/>
          <w:numId w:val="17"/>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lang w:val="en-US"/>
        </w:rPr>
      </w:pPr>
      <w:r w:rsidRPr="00811A5D">
        <w:rPr>
          <w:rFonts w:asciiTheme="minorHAnsi" w:hAnsiTheme="minorHAnsi"/>
          <w:b/>
          <w:iCs/>
          <w:lang w:val="en-US"/>
        </w:rPr>
        <w:t>Nature and contents of container</w:t>
      </w:r>
    </w:p>
    <w:p w:rsidR="00FE32AF" w:rsidRPr="00811A5D" w:rsidRDefault="00297FC7" w:rsidP="00FE32AF">
      <w:pPr>
        <w:tabs>
          <w:tab w:val="left" w:pos="0"/>
        </w:tabs>
        <w:spacing w:line="360" w:lineRule="auto"/>
        <w:jc w:val="both"/>
        <w:rPr>
          <w:rFonts w:asciiTheme="minorHAnsi" w:hAnsiTheme="minorHAnsi"/>
          <w:iCs/>
          <w:lang w:val="en-US"/>
        </w:rPr>
      </w:pPr>
      <w:r w:rsidRPr="00811A5D">
        <w:rPr>
          <w:rFonts w:asciiTheme="minorHAnsi" w:hAnsiTheme="minorHAnsi"/>
          <w:lang w:val="en-US"/>
        </w:rPr>
        <w:lastRenderedPageBreak/>
        <w:t xml:space="preserve">Ciclopirox Terix </w:t>
      </w:r>
      <w:r w:rsidR="00FE32AF" w:rsidRPr="00811A5D">
        <w:rPr>
          <w:rFonts w:asciiTheme="minorHAnsi" w:hAnsiTheme="minorHAnsi"/>
          <w:iCs/>
          <w:lang w:val="en-US"/>
        </w:rPr>
        <w:t xml:space="preserve">is presented in Type III amber glass bottles, sealed with a HD-PE screw cap, connected through a shank to an applicator brush. </w:t>
      </w:r>
      <w:r w:rsidR="00FE32AF" w:rsidRPr="00811A5D">
        <w:rPr>
          <w:rFonts w:asciiTheme="minorHAnsi" w:hAnsiTheme="minorHAnsi" w:cs="TimesNewRomanPSMT"/>
          <w:lang w:val="en-US" w:eastAsia="en-GB"/>
        </w:rPr>
        <w:t>The brush applicator (CE mark) consists of LD-PE with brush hair of nylon secured in shaft with stainless steel.</w:t>
      </w:r>
    </w:p>
    <w:p w:rsidR="00FE32AF" w:rsidRPr="00811A5D" w:rsidRDefault="00FE32AF" w:rsidP="00FE32AF">
      <w:pPr>
        <w:tabs>
          <w:tab w:val="left" w:pos="0"/>
        </w:tabs>
        <w:spacing w:line="360" w:lineRule="auto"/>
        <w:jc w:val="both"/>
        <w:rPr>
          <w:rFonts w:asciiTheme="minorHAnsi" w:hAnsiTheme="minorHAnsi"/>
          <w:iCs/>
          <w:lang w:val="en-US"/>
        </w:rPr>
      </w:pPr>
      <w:r w:rsidRPr="00811A5D">
        <w:rPr>
          <w:rFonts w:asciiTheme="minorHAnsi" w:hAnsiTheme="minorHAnsi"/>
          <w:iCs/>
          <w:lang w:val="en-US"/>
        </w:rPr>
        <w:t xml:space="preserve">Pack sizes: 3.3 ml and 6.6 ml. </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r w:rsidRPr="00811A5D">
        <w:rPr>
          <w:rFonts w:asciiTheme="minorHAnsi" w:hAnsiTheme="minorHAnsi"/>
          <w:iCs/>
          <w:lang w:val="en-US"/>
        </w:rPr>
        <w:t>Not all pack sizes may be marketed.</w:t>
      </w:r>
    </w:p>
    <w:p w:rsidR="00FE32AF" w:rsidRPr="00811A5D" w:rsidRDefault="00FE32AF" w:rsidP="00FE32AF">
      <w:pPr>
        <w:tabs>
          <w:tab w:val="left" w:pos="0"/>
        </w:tabs>
        <w:overflowPunct w:val="0"/>
        <w:autoSpaceDE w:val="0"/>
        <w:autoSpaceDN w:val="0"/>
        <w:adjustRightInd w:val="0"/>
        <w:spacing w:line="360" w:lineRule="auto"/>
        <w:jc w:val="both"/>
        <w:textAlignment w:val="baseline"/>
        <w:rPr>
          <w:rFonts w:asciiTheme="minorHAnsi" w:hAnsiTheme="minorHAnsi"/>
          <w:iCs/>
          <w:lang w:val="en-US"/>
        </w:rPr>
      </w:pPr>
    </w:p>
    <w:p w:rsidR="00FE32AF" w:rsidRPr="00811A5D" w:rsidRDefault="00FE32AF" w:rsidP="00FE32AF">
      <w:pPr>
        <w:tabs>
          <w:tab w:val="left" w:pos="0"/>
        </w:tabs>
        <w:overflowPunct w:val="0"/>
        <w:autoSpaceDE w:val="0"/>
        <w:autoSpaceDN w:val="0"/>
        <w:adjustRightInd w:val="0"/>
        <w:spacing w:line="360" w:lineRule="auto"/>
        <w:ind w:left="-426"/>
        <w:jc w:val="both"/>
        <w:textAlignment w:val="baseline"/>
        <w:rPr>
          <w:rFonts w:asciiTheme="minorHAnsi" w:hAnsiTheme="minorHAnsi"/>
          <w:b/>
          <w:iCs/>
          <w:lang w:val="en-US"/>
        </w:rPr>
      </w:pPr>
      <w:r w:rsidRPr="00811A5D">
        <w:rPr>
          <w:rFonts w:asciiTheme="minorHAnsi" w:hAnsiTheme="minorHAnsi"/>
          <w:b/>
          <w:iCs/>
          <w:lang w:val="en-US"/>
        </w:rPr>
        <w:t>6.6  Special precautions for disposal and other handling</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After use, it is advisable to carefully close the cap of the bottle in order to prevent the drying up of the solution.</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Do not allow the solution to come in contact with the neck of the bottle in order to prevent the cap from sticking.</w:t>
      </w:r>
    </w:p>
    <w:p w:rsidR="00FE32AF" w:rsidRPr="00811A5D" w:rsidRDefault="00FE32AF" w:rsidP="00FE32AF">
      <w:pPr>
        <w:tabs>
          <w:tab w:val="left" w:pos="0"/>
        </w:tabs>
        <w:spacing w:line="360" w:lineRule="auto"/>
        <w:jc w:val="both"/>
        <w:rPr>
          <w:rFonts w:asciiTheme="minorHAnsi" w:hAnsiTheme="minorHAnsi"/>
          <w:iCs/>
          <w:lang w:val="en-US"/>
        </w:rPr>
      </w:pPr>
      <w:r w:rsidRPr="00811A5D">
        <w:rPr>
          <w:rFonts w:asciiTheme="minorHAnsi" w:hAnsiTheme="minorHAnsi"/>
          <w:lang w:val="en-US"/>
        </w:rPr>
        <w:t>Any unused medicinal product or waste material should be disposed of in accordance with local requirements</w:t>
      </w:r>
      <w:r w:rsidRPr="00811A5D">
        <w:rPr>
          <w:rFonts w:asciiTheme="minorHAnsi" w:hAnsiTheme="minorHAnsi"/>
          <w:iCs/>
          <w:lang w:val="en-US"/>
        </w:rPr>
        <w:t xml:space="preserve">. </w:t>
      </w:r>
    </w:p>
    <w:p w:rsidR="00FE32AF" w:rsidRPr="00811A5D" w:rsidRDefault="00FE32AF" w:rsidP="00FE32AF">
      <w:pPr>
        <w:tabs>
          <w:tab w:val="left" w:pos="0"/>
        </w:tabs>
        <w:spacing w:line="360" w:lineRule="auto"/>
        <w:jc w:val="both"/>
        <w:rPr>
          <w:rFonts w:asciiTheme="minorHAnsi" w:hAnsiTheme="minorHAnsi"/>
          <w:iCs/>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rPr>
      </w:pPr>
      <w:r w:rsidRPr="00811A5D">
        <w:rPr>
          <w:rFonts w:asciiTheme="minorHAnsi" w:hAnsiTheme="minorHAnsi"/>
          <w:b/>
          <w:iCs/>
          <w:lang w:val="en-US"/>
        </w:rPr>
        <w:t>MARKETING AUTHORISATION HOLDER</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[To be completed nationally]</w:t>
      </w:r>
    </w:p>
    <w:p w:rsidR="00FE32AF" w:rsidRPr="00811A5D" w:rsidRDefault="00FE32AF" w:rsidP="00FE32AF">
      <w:pPr>
        <w:tabs>
          <w:tab w:val="left" w:pos="0"/>
        </w:tabs>
        <w:spacing w:line="360" w:lineRule="auto"/>
        <w:jc w:val="both"/>
        <w:rPr>
          <w:rFonts w:asciiTheme="minorHAnsi" w:hAnsiTheme="minorHAnsi"/>
          <w:iCs/>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iCs/>
        </w:rPr>
      </w:pPr>
      <w:r w:rsidRPr="00811A5D">
        <w:rPr>
          <w:rFonts w:asciiTheme="minorHAnsi" w:hAnsiTheme="minorHAnsi"/>
          <w:b/>
          <w:lang w:val="en-US"/>
        </w:rPr>
        <w:t>MARKETING AUTHORISATION NUMBER</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[To be completed nationally]</w:t>
      </w:r>
    </w:p>
    <w:p w:rsidR="00FE32AF" w:rsidRPr="00811A5D" w:rsidRDefault="00FE32AF" w:rsidP="00FE32AF">
      <w:pPr>
        <w:tabs>
          <w:tab w:val="left" w:pos="0"/>
        </w:tabs>
        <w:spacing w:line="360" w:lineRule="auto"/>
        <w:jc w:val="both"/>
        <w:rPr>
          <w:rFonts w:asciiTheme="minorHAnsi" w:hAnsiTheme="minorHAnsi"/>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b/>
          <w:iCs/>
          <w:lang w:val="en-US"/>
        </w:rPr>
      </w:pPr>
      <w:r w:rsidRPr="00811A5D">
        <w:rPr>
          <w:rFonts w:asciiTheme="minorHAnsi" w:hAnsiTheme="minorHAnsi"/>
          <w:b/>
          <w:bCs/>
          <w:iCs/>
          <w:lang w:val="en-US"/>
        </w:rPr>
        <w:t>DATE OF FIRST AUTHORISATION/RENEWAL OF THE AUTHORISATION</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[To be completed nationally]</w:t>
      </w:r>
    </w:p>
    <w:p w:rsidR="00FE32AF" w:rsidRPr="00811A5D" w:rsidRDefault="00FE32AF" w:rsidP="00FE32AF">
      <w:pPr>
        <w:tabs>
          <w:tab w:val="left" w:pos="0"/>
        </w:tabs>
        <w:spacing w:line="360" w:lineRule="auto"/>
        <w:jc w:val="both"/>
        <w:rPr>
          <w:rFonts w:asciiTheme="minorHAnsi" w:hAnsiTheme="minorHAnsi"/>
          <w:iCs/>
          <w:lang w:val="en-US"/>
        </w:rPr>
      </w:pPr>
    </w:p>
    <w:p w:rsidR="00FE32AF" w:rsidRPr="00811A5D" w:rsidRDefault="00FE32AF" w:rsidP="009A20F4">
      <w:pPr>
        <w:numPr>
          <w:ilvl w:val="0"/>
          <w:numId w:val="3"/>
        </w:numPr>
        <w:tabs>
          <w:tab w:val="left" w:pos="0"/>
        </w:tabs>
        <w:overflowPunct w:val="0"/>
        <w:autoSpaceDE w:val="0"/>
        <w:autoSpaceDN w:val="0"/>
        <w:adjustRightInd w:val="0"/>
        <w:spacing w:line="360" w:lineRule="auto"/>
        <w:ind w:left="0" w:hanging="426"/>
        <w:jc w:val="both"/>
        <w:textAlignment w:val="baseline"/>
        <w:rPr>
          <w:rFonts w:asciiTheme="minorHAnsi" w:hAnsiTheme="minorHAnsi"/>
          <w:b/>
          <w:lang w:val="en-US"/>
        </w:rPr>
      </w:pPr>
      <w:r w:rsidRPr="00811A5D">
        <w:rPr>
          <w:rFonts w:asciiTheme="minorHAnsi" w:hAnsiTheme="minorHAnsi"/>
          <w:b/>
          <w:lang w:val="en-US"/>
        </w:rPr>
        <w:t>DATE OF REVISION OF THE TEXT</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[To be completed nationally]</w:t>
      </w:r>
    </w:p>
    <w:p w:rsidR="00FE32AF" w:rsidRPr="00811A5D" w:rsidRDefault="00FE32AF" w:rsidP="00FE32AF">
      <w:pPr>
        <w:spacing w:line="360" w:lineRule="auto"/>
        <w:rPr>
          <w:rFonts w:asciiTheme="minorHAnsi" w:hAnsiTheme="minorHAnsi"/>
          <w:b/>
          <w:lang w:val="en-US"/>
        </w:rPr>
      </w:pPr>
      <w:r w:rsidRPr="00811A5D">
        <w:rPr>
          <w:rFonts w:asciiTheme="minorHAnsi" w:hAnsiTheme="minorHAnsi"/>
          <w:b/>
          <w:lang w:val="en-US"/>
        </w:rPr>
        <w:br w:type="page"/>
      </w:r>
    </w:p>
    <w:p w:rsidR="00FE32AF" w:rsidRPr="00811A5D" w:rsidRDefault="00FE32AF" w:rsidP="00FE32AF">
      <w:pPr>
        <w:pStyle w:val="Title1"/>
        <w:spacing w:line="480" w:lineRule="auto"/>
        <w:ind w:left="0" w:firstLine="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lastRenderedPageBreak/>
        <w:t>Module 3</w:t>
      </w:r>
    </w:p>
    <w:p w:rsidR="00FE32AF" w:rsidRPr="00811A5D" w:rsidRDefault="00FE32AF" w:rsidP="00FE32AF">
      <w:pPr>
        <w:pStyle w:val="Title1"/>
        <w:spacing w:line="480" w:lineRule="auto"/>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t>Package Leaflets</w:t>
      </w:r>
    </w:p>
    <w:p w:rsidR="00FE32AF" w:rsidRPr="00811A5D" w:rsidRDefault="00FE32AF" w:rsidP="00FE32AF">
      <w:pPr>
        <w:jc w:val="both"/>
        <w:rPr>
          <w:rFonts w:asciiTheme="minorHAnsi" w:eastAsia="MS Mincho" w:hAnsiTheme="minorHAnsi"/>
          <w:lang w:val="en-GB"/>
        </w:rPr>
      </w:pPr>
      <w:r w:rsidRPr="00811A5D">
        <w:rPr>
          <w:rFonts w:asciiTheme="minorHAnsi" w:eastAsia="MS Mincho" w:hAnsiTheme="minorHAnsi"/>
          <w:lang w:val="en-GB"/>
        </w:rPr>
        <w:t>In accordance with Directive 2010/84/EU, the Italian version of the package leaflet  for products granted Marketing Authorisations at a national level would be available on the AIFA website once the marketing Authorization will be granted.</w:t>
      </w:r>
    </w:p>
    <w:p w:rsidR="00FE32AF" w:rsidRPr="00811A5D" w:rsidRDefault="00FE32AF" w:rsidP="00FE32AF">
      <w:pPr>
        <w:jc w:val="both"/>
        <w:rPr>
          <w:rFonts w:asciiTheme="minorHAnsi" w:eastAsia="MS Mincho" w:hAnsiTheme="minorHAnsi"/>
          <w:lang w:val="en-GB"/>
        </w:rPr>
      </w:pPr>
    </w:p>
    <w:p w:rsidR="00FE32AF" w:rsidRPr="00811A5D" w:rsidRDefault="00FE32AF" w:rsidP="00FE32AF">
      <w:pPr>
        <w:jc w:val="both"/>
        <w:rPr>
          <w:rFonts w:asciiTheme="minorHAnsi" w:eastAsia="MS Mincho" w:hAnsiTheme="minorHAnsi"/>
          <w:lang w:val="en-GB"/>
        </w:rPr>
      </w:pPr>
      <w:r w:rsidRPr="00811A5D">
        <w:rPr>
          <w:rFonts w:asciiTheme="minorHAnsi" w:eastAsia="MS Mincho" w:hAnsiTheme="minorHAnsi"/>
          <w:lang w:val="en-GB"/>
        </w:rPr>
        <w:t>Here is reported the English version of the PIL approved at European level.</w:t>
      </w:r>
    </w:p>
    <w:p w:rsidR="00FE32AF" w:rsidRPr="00811A5D" w:rsidRDefault="00FE32AF" w:rsidP="00FE32AF">
      <w:pPr>
        <w:jc w:val="both"/>
        <w:rPr>
          <w:rFonts w:asciiTheme="minorHAnsi" w:eastAsia="MS Mincho" w:hAnsiTheme="minorHAnsi"/>
          <w:lang w:val="en-GB"/>
        </w:rPr>
      </w:pPr>
    </w:p>
    <w:p w:rsidR="00FE32AF" w:rsidRPr="00811A5D" w:rsidRDefault="00FE32AF" w:rsidP="00FE32AF">
      <w:pPr>
        <w:pStyle w:val="Titolo"/>
        <w:jc w:val="both"/>
        <w:rPr>
          <w:rFonts w:asciiTheme="minorHAnsi" w:hAnsiTheme="minorHAnsi"/>
          <w:b w:val="0"/>
          <w:szCs w:val="24"/>
        </w:rPr>
      </w:pPr>
      <w:r w:rsidRPr="00811A5D">
        <w:rPr>
          <w:rFonts w:asciiTheme="minorHAnsi" w:hAnsiTheme="minorHAnsi"/>
          <w:b w:val="0"/>
          <w:szCs w:val="24"/>
        </w:rPr>
        <w:t>1.3.1</w:t>
      </w:r>
      <w:r w:rsidRPr="00811A5D">
        <w:rPr>
          <w:rFonts w:asciiTheme="minorHAnsi" w:hAnsiTheme="minorHAnsi"/>
          <w:b w:val="0"/>
          <w:szCs w:val="24"/>
        </w:rPr>
        <w:tab/>
        <w:t>Package leaflet: Information for the user</w:t>
      </w:r>
    </w:p>
    <w:p w:rsidR="00FE32AF" w:rsidRPr="00811A5D" w:rsidRDefault="00FE32AF" w:rsidP="00FE32AF">
      <w:pPr>
        <w:pStyle w:val="Titolo"/>
        <w:jc w:val="both"/>
        <w:rPr>
          <w:rFonts w:asciiTheme="minorHAnsi" w:hAnsiTheme="minorHAnsi"/>
          <w:b w:val="0"/>
          <w:szCs w:val="24"/>
        </w:rPr>
      </w:pPr>
    </w:p>
    <w:p w:rsidR="00FE32AF" w:rsidRPr="00811A5D" w:rsidRDefault="00FE32AF" w:rsidP="00FE32AF">
      <w:pPr>
        <w:spacing w:line="360" w:lineRule="auto"/>
        <w:jc w:val="center"/>
        <w:rPr>
          <w:rFonts w:asciiTheme="minorHAnsi" w:eastAsiaTheme="majorEastAsia" w:hAnsiTheme="minorHAnsi"/>
          <w:b/>
          <w:bCs/>
          <w:lang w:val="en-US"/>
        </w:rPr>
      </w:pPr>
      <w:r w:rsidRPr="00811A5D">
        <w:rPr>
          <w:rFonts w:asciiTheme="minorHAnsi" w:eastAsiaTheme="majorEastAsia" w:hAnsiTheme="minorHAnsi"/>
          <w:b/>
          <w:bCs/>
          <w:lang w:val="en-US"/>
        </w:rPr>
        <w:t>Package leaflet: Information for the patient</w:t>
      </w:r>
    </w:p>
    <w:p w:rsidR="00FE32AF" w:rsidRPr="00811A5D" w:rsidRDefault="00297FC7" w:rsidP="00FE32AF">
      <w:pPr>
        <w:spacing w:line="360" w:lineRule="auto"/>
        <w:jc w:val="center"/>
        <w:rPr>
          <w:rFonts w:asciiTheme="minorHAnsi" w:eastAsiaTheme="majorEastAsia" w:hAnsiTheme="minorHAnsi"/>
          <w:b/>
          <w:bCs/>
          <w:lang w:val="en-US"/>
        </w:rPr>
      </w:pPr>
      <w:r w:rsidRPr="00811A5D">
        <w:rPr>
          <w:rFonts w:asciiTheme="minorHAnsi" w:eastAsiaTheme="majorEastAsia" w:hAnsiTheme="minorHAnsi"/>
          <w:b/>
          <w:bCs/>
          <w:lang w:val="en-US"/>
        </w:rPr>
        <w:t xml:space="preserve">Ciclopirox Terix </w:t>
      </w:r>
      <w:r w:rsidR="00FE32AF" w:rsidRPr="00811A5D">
        <w:rPr>
          <w:rFonts w:asciiTheme="minorHAnsi" w:eastAsiaTheme="majorEastAsia" w:hAnsiTheme="minorHAnsi"/>
          <w:b/>
          <w:bCs/>
          <w:lang w:val="en-US"/>
        </w:rPr>
        <w:t>8% w/w medicated nail lacquer</w:t>
      </w:r>
    </w:p>
    <w:p w:rsidR="00FE32AF" w:rsidRPr="00811A5D" w:rsidRDefault="00FE32AF" w:rsidP="00FE32AF">
      <w:pPr>
        <w:spacing w:line="360" w:lineRule="auto"/>
        <w:jc w:val="center"/>
        <w:rPr>
          <w:rFonts w:asciiTheme="minorHAnsi" w:eastAsiaTheme="majorEastAsia" w:hAnsiTheme="minorHAnsi"/>
          <w:b/>
          <w:bCs/>
          <w:lang w:val="en-US"/>
        </w:rPr>
      </w:pPr>
      <w:r w:rsidRPr="00811A5D">
        <w:rPr>
          <w:rFonts w:asciiTheme="minorHAnsi" w:eastAsiaTheme="majorEastAsia" w:hAnsiTheme="minorHAnsi"/>
          <w:b/>
          <w:bCs/>
          <w:lang w:val="en-US"/>
        </w:rPr>
        <w:t>Ciclopirox</w:t>
      </w:r>
    </w:p>
    <w:p w:rsidR="00FE32AF" w:rsidRPr="00811A5D" w:rsidRDefault="00FE32AF" w:rsidP="00FE32AF">
      <w:pPr>
        <w:spacing w:line="360" w:lineRule="auto"/>
        <w:jc w:val="center"/>
        <w:rPr>
          <w:rFonts w:asciiTheme="minorHAnsi" w:hAnsiTheme="minorHAnsi"/>
          <w:lang w:val="en-US"/>
        </w:rPr>
      </w:pPr>
    </w:p>
    <w:p w:rsidR="00297FC7" w:rsidRPr="00811A5D" w:rsidRDefault="00297FC7" w:rsidP="00297FC7">
      <w:pPr>
        <w:ind w:right="-2"/>
        <w:rPr>
          <w:rFonts w:asciiTheme="minorHAnsi" w:hAnsiTheme="minorHAnsi"/>
          <w:b/>
          <w:bCs/>
          <w:lang w:val="en-GB"/>
        </w:rPr>
      </w:pPr>
      <w:r w:rsidRPr="00811A5D">
        <w:rPr>
          <w:rFonts w:asciiTheme="minorHAnsi" w:hAnsiTheme="minorHAnsi"/>
          <w:b/>
          <w:bCs/>
          <w:lang w:val="en-GB"/>
        </w:rPr>
        <w:t>Read all of this leaflet carefully before you start taking this medicine because it contains important information for you.</w:t>
      </w:r>
    </w:p>
    <w:p w:rsidR="00297FC7" w:rsidRPr="00811A5D" w:rsidRDefault="00297FC7" w:rsidP="00297FC7">
      <w:pPr>
        <w:ind w:right="-2"/>
        <w:jc w:val="center"/>
        <w:rPr>
          <w:rFonts w:asciiTheme="minorHAnsi" w:hAnsiTheme="minorHAnsi"/>
          <w:lang w:val="en-GB"/>
        </w:rPr>
      </w:pPr>
    </w:p>
    <w:p w:rsidR="00297FC7" w:rsidRPr="00811A5D" w:rsidRDefault="00297FC7" w:rsidP="00297FC7">
      <w:pPr>
        <w:numPr>
          <w:ilvl w:val="0"/>
          <w:numId w:val="21"/>
        </w:numPr>
        <w:spacing w:line="360" w:lineRule="auto"/>
        <w:ind w:left="567" w:hanging="567"/>
        <w:rPr>
          <w:rFonts w:asciiTheme="minorHAnsi" w:hAnsiTheme="minorHAnsi"/>
          <w:lang w:val="en-GB"/>
        </w:rPr>
      </w:pPr>
      <w:r w:rsidRPr="00811A5D">
        <w:rPr>
          <w:rFonts w:asciiTheme="minorHAnsi" w:hAnsiTheme="minorHAnsi"/>
          <w:lang w:val="en-GB"/>
        </w:rPr>
        <w:t>Keep this leaflet. You may need to read it again.</w:t>
      </w:r>
    </w:p>
    <w:p w:rsidR="00297FC7" w:rsidRPr="00811A5D" w:rsidRDefault="00297FC7" w:rsidP="00297FC7">
      <w:pPr>
        <w:numPr>
          <w:ilvl w:val="0"/>
          <w:numId w:val="21"/>
        </w:numPr>
        <w:spacing w:line="360" w:lineRule="auto"/>
        <w:ind w:left="567" w:hanging="567"/>
        <w:rPr>
          <w:rFonts w:asciiTheme="minorHAnsi" w:hAnsiTheme="minorHAnsi"/>
          <w:lang w:val="en-GB"/>
        </w:rPr>
      </w:pPr>
      <w:r w:rsidRPr="00811A5D">
        <w:rPr>
          <w:rFonts w:asciiTheme="minorHAnsi" w:hAnsiTheme="minorHAnsi"/>
          <w:lang w:val="en-GB"/>
        </w:rPr>
        <w:t>If you have any further questions, ask your doctor or pharmacist.</w:t>
      </w:r>
    </w:p>
    <w:p w:rsidR="00297FC7" w:rsidRPr="00811A5D" w:rsidRDefault="00297FC7" w:rsidP="00297FC7">
      <w:pPr>
        <w:numPr>
          <w:ilvl w:val="0"/>
          <w:numId w:val="21"/>
        </w:numPr>
        <w:spacing w:line="360" w:lineRule="auto"/>
        <w:ind w:left="567" w:hanging="567"/>
        <w:rPr>
          <w:rFonts w:asciiTheme="minorHAnsi" w:hAnsiTheme="minorHAnsi"/>
          <w:b/>
          <w:bCs/>
          <w:lang w:val="en-GB"/>
        </w:rPr>
      </w:pPr>
      <w:r w:rsidRPr="00811A5D">
        <w:rPr>
          <w:rFonts w:asciiTheme="minorHAnsi" w:hAnsiTheme="minorHAnsi"/>
          <w:lang w:val="en-GB"/>
        </w:rPr>
        <w:t>This medicine has been prescribed for you only. Do not pass it on to others. It may harm them, even if their signs of illness are the same as yours.</w:t>
      </w:r>
    </w:p>
    <w:p w:rsidR="00297FC7" w:rsidRPr="00811A5D" w:rsidRDefault="00297FC7" w:rsidP="00297FC7">
      <w:pPr>
        <w:numPr>
          <w:ilvl w:val="0"/>
          <w:numId w:val="21"/>
        </w:numPr>
        <w:spacing w:line="360" w:lineRule="auto"/>
        <w:ind w:left="567" w:hanging="567"/>
        <w:rPr>
          <w:rFonts w:asciiTheme="minorHAnsi" w:hAnsiTheme="minorHAnsi"/>
          <w:b/>
          <w:bCs/>
          <w:lang w:val="en-GB"/>
        </w:rPr>
      </w:pPr>
      <w:r w:rsidRPr="00811A5D">
        <w:rPr>
          <w:rFonts w:asciiTheme="minorHAnsi" w:hAnsiTheme="minorHAnsi"/>
          <w:noProof/>
          <w:lang w:val="en-GB"/>
        </w:rPr>
        <w:t>If you get any side effects, talk to your doctor or pharmacist. This includes any possible side effects not listed in this leaflet.</w:t>
      </w:r>
      <w:r w:rsidRPr="00811A5D">
        <w:rPr>
          <w:rFonts w:asciiTheme="minorHAnsi" w:hAnsiTheme="minorHAnsi"/>
          <w:lang w:val="fr-FR"/>
        </w:rPr>
        <w:t xml:space="preserve"> See section 4.</w:t>
      </w:r>
    </w:p>
    <w:p w:rsidR="00FE32AF" w:rsidRPr="00811A5D" w:rsidRDefault="00FE32AF" w:rsidP="00FE32AF">
      <w:pPr>
        <w:spacing w:line="360" w:lineRule="auto"/>
        <w:jc w:val="both"/>
        <w:rPr>
          <w:rFonts w:asciiTheme="minorHAnsi" w:hAnsiTheme="minorHAnsi"/>
          <w:lang w:val="en-US"/>
        </w:rPr>
      </w:pPr>
    </w:p>
    <w:p w:rsidR="00FE32AF" w:rsidRPr="00811A5D" w:rsidRDefault="00FE32AF" w:rsidP="00FE32AF">
      <w:pPr>
        <w:spacing w:line="360" w:lineRule="auto"/>
        <w:jc w:val="both"/>
        <w:rPr>
          <w:rFonts w:asciiTheme="minorHAnsi" w:hAnsiTheme="minorHAnsi"/>
          <w:highlight w:val="lightGray"/>
          <w:lang w:val="en-GB"/>
        </w:rPr>
      </w:pPr>
      <w:r w:rsidRPr="00811A5D">
        <w:rPr>
          <w:rFonts w:asciiTheme="minorHAnsi" w:hAnsiTheme="minorHAnsi"/>
          <w:highlight w:val="lightGray"/>
          <w:lang w:val="en-GB"/>
        </w:rPr>
        <w:t>[</w:t>
      </w:r>
      <w:r w:rsidRPr="00811A5D">
        <w:rPr>
          <w:rFonts w:asciiTheme="minorHAnsi" w:hAnsiTheme="minorHAnsi"/>
          <w:b/>
          <w:highlight w:val="lightGray"/>
          <w:lang w:val="en-GB"/>
        </w:rPr>
        <w:t>Read all of this leaflet carefully before you start using this medicine because it contains important information for you.</w:t>
      </w:r>
    </w:p>
    <w:p w:rsidR="00FE32AF" w:rsidRPr="00811A5D" w:rsidRDefault="00FE32AF" w:rsidP="00FE32AF">
      <w:pPr>
        <w:spacing w:line="360" w:lineRule="auto"/>
        <w:jc w:val="both"/>
        <w:rPr>
          <w:rFonts w:asciiTheme="minorHAnsi" w:hAnsiTheme="minorHAnsi"/>
          <w:highlight w:val="lightGray"/>
          <w:lang w:val="en-GB"/>
        </w:rPr>
      </w:pPr>
      <w:r w:rsidRPr="00811A5D">
        <w:rPr>
          <w:rFonts w:asciiTheme="minorHAnsi" w:hAnsiTheme="minorHAnsi"/>
          <w:highlight w:val="lightGray"/>
          <w:lang w:val="en-GB"/>
        </w:rPr>
        <w:t>Always use this medicine exactly as described in this leaflet or as your doctor, or pharmacist have told you.</w:t>
      </w:r>
    </w:p>
    <w:p w:rsidR="00FE32AF" w:rsidRPr="00811A5D" w:rsidRDefault="00FE32AF" w:rsidP="009A20F4">
      <w:pPr>
        <w:numPr>
          <w:ilvl w:val="0"/>
          <w:numId w:val="21"/>
        </w:numPr>
        <w:spacing w:line="360" w:lineRule="auto"/>
        <w:jc w:val="both"/>
        <w:rPr>
          <w:rFonts w:asciiTheme="minorHAnsi" w:hAnsiTheme="minorHAnsi"/>
          <w:highlight w:val="lightGray"/>
          <w:lang w:val="en-GB"/>
        </w:rPr>
      </w:pPr>
      <w:r w:rsidRPr="00811A5D">
        <w:rPr>
          <w:rFonts w:asciiTheme="minorHAnsi" w:hAnsiTheme="minorHAnsi"/>
          <w:highlight w:val="lightGray"/>
          <w:lang w:val="en-GB"/>
        </w:rPr>
        <w:t>Keep this leaflet. You may need to read it again.</w:t>
      </w:r>
    </w:p>
    <w:p w:rsidR="00FE32AF" w:rsidRPr="00811A5D" w:rsidRDefault="00FE32AF" w:rsidP="009A20F4">
      <w:pPr>
        <w:numPr>
          <w:ilvl w:val="0"/>
          <w:numId w:val="21"/>
        </w:numPr>
        <w:spacing w:line="360" w:lineRule="auto"/>
        <w:jc w:val="both"/>
        <w:rPr>
          <w:rFonts w:asciiTheme="minorHAnsi" w:hAnsiTheme="minorHAnsi"/>
          <w:highlight w:val="lightGray"/>
          <w:lang w:val="en-GB"/>
        </w:rPr>
      </w:pPr>
      <w:r w:rsidRPr="00811A5D">
        <w:rPr>
          <w:rFonts w:asciiTheme="minorHAnsi" w:hAnsiTheme="minorHAnsi"/>
          <w:highlight w:val="lightGray"/>
          <w:lang w:val="en-GB"/>
        </w:rPr>
        <w:t>Ask your pharmacist if you need more information or advice.</w:t>
      </w:r>
    </w:p>
    <w:p w:rsidR="00FE32AF" w:rsidRPr="00811A5D" w:rsidRDefault="00FE32AF" w:rsidP="009A20F4">
      <w:pPr>
        <w:numPr>
          <w:ilvl w:val="0"/>
          <w:numId w:val="21"/>
        </w:numPr>
        <w:spacing w:line="360" w:lineRule="auto"/>
        <w:jc w:val="both"/>
        <w:rPr>
          <w:rFonts w:asciiTheme="minorHAnsi" w:hAnsiTheme="minorHAnsi"/>
          <w:highlight w:val="lightGray"/>
          <w:lang w:val="en-GB"/>
        </w:rPr>
      </w:pPr>
      <w:r w:rsidRPr="00811A5D">
        <w:rPr>
          <w:rFonts w:asciiTheme="minorHAnsi" w:hAnsiTheme="minorHAnsi"/>
          <w:highlight w:val="lightGray"/>
          <w:lang w:val="en-GB"/>
        </w:rPr>
        <w:t>If you get any side effects, talk to your doctor, or pharmacist. This includes any possible side effects not listed in this leaflet. See section 4.</w:t>
      </w:r>
    </w:p>
    <w:p w:rsidR="00FE32AF" w:rsidRPr="00811A5D" w:rsidRDefault="00FE32AF" w:rsidP="009A20F4">
      <w:pPr>
        <w:numPr>
          <w:ilvl w:val="0"/>
          <w:numId w:val="21"/>
        </w:numPr>
        <w:spacing w:line="360" w:lineRule="auto"/>
        <w:jc w:val="both"/>
        <w:rPr>
          <w:rFonts w:asciiTheme="minorHAnsi" w:hAnsiTheme="minorHAnsi"/>
          <w:highlight w:val="lightGray"/>
          <w:lang w:val="en-GB"/>
        </w:rPr>
      </w:pPr>
      <w:r w:rsidRPr="00811A5D">
        <w:rPr>
          <w:rFonts w:asciiTheme="minorHAnsi" w:hAnsiTheme="minorHAnsi"/>
          <w:highlight w:val="lightGray"/>
          <w:lang w:val="en-GB"/>
        </w:rPr>
        <w:t>You must talk to a doctor if you do not feel better or if you feel worse after 6 months.]</w:t>
      </w:r>
    </w:p>
    <w:p w:rsidR="00FE32AF" w:rsidRPr="00811A5D" w:rsidRDefault="00FE32AF" w:rsidP="00FE32AF">
      <w:pPr>
        <w:spacing w:before="240" w:line="360" w:lineRule="auto"/>
        <w:jc w:val="both"/>
        <w:rPr>
          <w:rFonts w:asciiTheme="minorHAnsi" w:hAnsiTheme="minorHAnsi"/>
          <w:lang w:val="en-GB"/>
        </w:rPr>
      </w:pPr>
      <w:r w:rsidRPr="00811A5D">
        <w:rPr>
          <w:rFonts w:asciiTheme="minorHAnsi" w:hAnsiTheme="minorHAnsi"/>
          <w:highlight w:val="lightGray"/>
          <w:lang w:val="en-GB"/>
        </w:rPr>
        <w:t>[To be completed nationally]</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lastRenderedPageBreak/>
        <w:t>What is in this leaflet</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1. What</w:t>
      </w:r>
      <w:r w:rsidR="00297FC7" w:rsidRPr="00811A5D">
        <w:rPr>
          <w:rFonts w:asciiTheme="minorHAnsi" w:hAnsiTheme="minorHAnsi"/>
          <w:lang w:val="en-US"/>
        </w:rPr>
        <w:t xml:space="preserve"> Ciclopirox Terix</w:t>
      </w:r>
      <w:r w:rsidRPr="00811A5D">
        <w:rPr>
          <w:rFonts w:asciiTheme="minorHAnsi" w:hAnsiTheme="minorHAnsi"/>
          <w:bCs/>
          <w:lang w:val="en-US"/>
        </w:rPr>
        <w:t xml:space="preserve"> </w:t>
      </w:r>
      <w:r w:rsidRPr="00811A5D">
        <w:rPr>
          <w:rFonts w:asciiTheme="minorHAnsi" w:hAnsiTheme="minorHAnsi"/>
          <w:lang w:val="en-US"/>
        </w:rPr>
        <w:t>is and what it is used for</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2. What you need to know before you use </w:t>
      </w:r>
      <w:r w:rsidR="00297FC7" w:rsidRPr="00811A5D">
        <w:rPr>
          <w:rFonts w:asciiTheme="minorHAnsi" w:hAnsiTheme="minorHAnsi"/>
          <w:lang w:val="en-US"/>
        </w:rPr>
        <w:t>Ciclopirox Terix</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3. How to use </w:t>
      </w:r>
      <w:r w:rsidR="00297FC7" w:rsidRPr="00811A5D">
        <w:rPr>
          <w:rFonts w:asciiTheme="minorHAnsi" w:hAnsiTheme="minorHAnsi"/>
          <w:lang w:val="en-US"/>
        </w:rPr>
        <w:t>Ciclopirox Terix</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4. Possible side effects</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5. How to store</w:t>
      </w:r>
      <w:r w:rsidRPr="00811A5D">
        <w:rPr>
          <w:rFonts w:asciiTheme="minorHAnsi" w:hAnsiTheme="minorHAnsi"/>
          <w:bCs/>
          <w:lang w:val="en-US"/>
        </w:rPr>
        <w:t xml:space="preserve"> </w:t>
      </w:r>
      <w:r w:rsidR="00297FC7" w:rsidRPr="00811A5D">
        <w:rPr>
          <w:rFonts w:asciiTheme="minorHAnsi" w:hAnsiTheme="minorHAnsi"/>
          <w:lang w:val="en-US"/>
        </w:rPr>
        <w:t>Ciclopirox Terix</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6. Contents of the pack and other information</w:t>
      </w:r>
    </w:p>
    <w:p w:rsidR="00FE32AF" w:rsidRPr="00811A5D" w:rsidRDefault="00FE32AF" w:rsidP="00FE32AF">
      <w:pPr>
        <w:spacing w:line="360" w:lineRule="auto"/>
        <w:ind w:right="-625"/>
        <w:jc w:val="both"/>
        <w:rPr>
          <w:rFonts w:asciiTheme="minorHAnsi" w:hAnsiTheme="minorHAnsi"/>
          <w:lang w:val="en-US"/>
        </w:rPr>
      </w:pPr>
    </w:p>
    <w:p w:rsidR="00FE32AF" w:rsidRPr="00811A5D" w:rsidRDefault="00FE32AF" w:rsidP="00FE32AF">
      <w:pPr>
        <w:spacing w:line="360" w:lineRule="auto"/>
        <w:ind w:right="-625"/>
        <w:jc w:val="both"/>
        <w:rPr>
          <w:rFonts w:asciiTheme="minorHAnsi" w:hAnsiTheme="minorHAnsi"/>
          <w:lang w:val="en-US"/>
        </w:rPr>
      </w:pPr>
    </w:p>
    <w:p w:rsidR="00FE32AF" w:rsidRPr="00811A5D" w:rsidRDefault="00FE32AF" w:rsidP="00FE32AF">
      <w:pPr>
        <w:spacing w:line="360" w:lineRule="auto"/>
        <w:ind w:right="-625"/>
        <w:jc w:val="both"/>
        <w:rPr>
          <w:rFonts w:asciiTheme="minorHAnsi" w:hAnsiTheme="minorHAnsi"/>
          <w:b/>
          <w:lang w:val="en-US"/>
        </w:rPr>
      </w:pPr>
      <w:r w:rsidRPr="00811A5D">
        <w:rPr>
          <w:rFonts w:asciiTheme="minorHAnsi" w:hAnsiTheme="minorHAnsi"/>
          <w:b/>
          <w:lang w:val="en-US"/>
        </w:rPr>
        <w:t xml:space="preserve">1. What </w:t>
      </w:r>
      <w:r w:rsidR="00297FC7" w:rsidRPr="00811A5D">
        <w:rPr>
          <w:rFonts w:asciiTheme="minorHAnsi" w:hAnsiTheme="minorHAnsi"/>
          <w:b/>
          <w:lang w:val="en-US"/>
        </w:rPr>
        <w:t xml:space="preserve">Ciclopirox Terix </w:t>
      </w:r>
      <w:r w:rsidRPr="00811A5D">
        <w:rPr>
          <w:rFonts w:asciiTheme="minorHAnsi" w:hAnsiTheme="minorHAnsi"/>
          <w:b/>
          <w:lang w:val="en-US"/>
        </w:rPr>
        <w:t>is and what it is used for</w:t>
      </w:r>
    </w:p>
    <w:p w:rsidR="00FE32AF" w:rsidRPr="00811A5D" w:rsidRDefault="00297FC7" w:rsidP="00FE32AF">
      <w:pPr>
        <w:spacing w:line="360" w:lineRule="auto"/>
        <w:ind w:right="-625"/>
        <w:jc w:val="both"/>
        <w:rPr>
          <w:rFonts w:asciiTheme="minorHAnsi" w:hAnsiTheme="minorHAnsi"/>
          <w:lang w:val="en-US"/>
        </w:rPr>
      </w:pPr>
      <w:r w:rsidRPr="00811A5D">
        <w:rPr>
          <w:rFonts w:asciiTheme="minorHAnsi" w:hAnsiTheme="minorHAnsi"/>
          <w:lang w:val="en-US"/>
        </w:rPr>
        <w:t>Ciclopirox Terix</w:t>
      </w:r>
      <w:r w:rsidRPr="00811A5D">
        <w:rPr>
          <w:rFonts w:asciiTheme="minorHAnsi" w:hAnsiTheme="minorHAnsi"/>
          <w:bCs/>
          <w:lang w:val="en-US"/>
        </w:rPr>
        <w:t xml:space="preserve"> </w:t>
      </w:r>
      <w:r w:rsidR="00FE32AF" w:rsidRPr="00811A5D">
        <w:rPr>
          <w:rFonts w:asciiTheme="minorHAnsi" w:hAnsiTheme="minorHAnsi"/>
          <w:bCs/>
          <w:lang w:val="en-US"/>
        </w:rPr>
        <w:t xml:space="preserve">8% w/w is a medicated nail lacquer. It </w:t>
      </w:r>
      <w:r w:rsidR="00FE32AF" w:rsidRPr="00811A5D">
        <w:rPr>
          <w:rFonts w:asciiTheme="minorHAnsi" w:hAnsiTheme="minorHAnsi"/>
          <w:lang w:val="en-US"/>
        </w:rPr>
        <w:t xml:space="preserve">contains the active substance ciclopirox, which belongs to a group of medicines known as antifungals. Ciclopirox penetrates the nail plate and presents a fungicidal effect on all the major causative agents of fungal nail disease. </w:t>
      </w:r>
    </w:p>
    <w:p w:rsidR="00FE32AF" w:rsidRPr="00811A5D" w:rsidRDefault="00297FC7" w:rsidP="00FE32AF">
      <w:pPr>
        <w:spacing w:line="360" w:lineRule="auto"/>
        <w:ind w:right="-625"/>
        <w:jc w:val="both"/>
        <w:rPr>
          <w:rFonts w:asciiTheme="minorHAnsi" w:hAnsiTheme="minorHAnsi"/>
          <w:bCs/>
          <w:lang w:val="en-US"/>
        </w:rPr>
      </w:pPr>
      <w:r w:rsidRPr="00811A5D">
        <w:rPr>
          <w:rFonts w:asciiTheme="minorHAnsi" w:hAnsiTheme="minorHAnsi"/>
          <w:lang w:val="en-US"/>
        </w:rPr>
        <w:t>Ciclopirox Terix</w:t>
      </w:r>
      <w:r w:rsidRPr="00811A5D">
        <w:rPr>
          <w:rFonts w:asciiTheme="minorHAnsi" w:hAnsiTheme="minorHAnsi"/>
          <w:bCs/>
          <w:lang w:val="en-US"/>
        </w:rPr>
        <w:t xml:space="preserve"> </w:t>
      </w:r>
      <w:r w:rsidR="00FE32AF" w:rsidRPr="00811A5D">
        <w:rPr>
          <w:rFonts w:asciiTheme="minorHAnsi" w:hAnsiTheme="minorHAnsi"/>
          <w:bCs/>
          <w:lang w:val="en-US"/>
        </w:rPr>
        <w:t>8% w/w is used to treat fungal infections of the nails (Onychomycoses).</w:t>
      </w:r>
    </w:p>
    <w:p w:rsidR="00FE32AF" w:rsidRPr="00811A5D" w:rsidRDefault="00FE32AF" w:rsidP="00FE32AF">
      <w:pPr>
        <w:spacing w:line="360" w:lineRule="auto"/>
        <w:ind w:right="-625"/>
        <w:jc w:val="both"/>
        <w:rPr>
          <w:rFonts w:asciiTheme="minorHAnsi" w:hAnsiTheme="minorHAnsi"/>
          <w:noProof/>
          <w:lang w:val="en-US"/>
        </w:rPr>
      </w:pPr>
    </w:p>
    <w:p w:rsidR="00297FC7" w:rsidRPr="00811A5D" w:rsidRDefault="00FE32AF" w:rsidP="00297FC7">
      <w:pPr>
        <w:spacing w:line="360" w:lineRule="auto"/>
        <w:ind w:right="-625"/>
        <w:jc w:val="both"/>
        <w:rPr>
          <w:rFonts w:asciiTheme="minorHAnsi" w:hAnsiTheme="minorHAnsi"/>
          <w:b/>
          <w:lang w:val="en-US"/>
        </w:rPr>
      </w:pPr>
      <w:r w:rsidRPr="00811A5D">
        <w:rPr>
          <w:rFonts w:asciiTheme="minorHAnsi" w:hAnsiTheme="minorHAnsi"/>
          <w:b/>
          <w:lang w:val="en-US"/>
        </w:rPr>
        <w:t xml:space="preserve">2. What you need to know before you use </w:t>
      </w:r>
      <w:r w:rsidR="00297FC7" w:rsidRPr="00811A5D">
        <w:rPr>
          <w:rFonts w:asciiTheme="minorHAnsi" w:hAnsiTheme="minorHAnsi"/>
          <w:b/>
          <w:lang w:val="en-US"/>
        </w:rPr>
        <w:t xml:space="preserve">Ciclopirox Terix </w:t>
      </w:r>
    </w:p>
    <w:p w:rsidR="00FE32AF" w:rsidRPr="00811A5D" w:rsidRDefault="00FE32AF" w:rsidP="00297FC7">
      <w:pPr>
        <w:spacing w:line="360" w:lineRule="auto"/>
        <w:ind w:right="-625"/>
        <w:jc w:val="both"/>
        <w:rPr>
          <w:rFonts w:asciiTheme="minorHAnsi" w:hAnsiTheme="minorHAnsi"/>
          <w:b/>
          <w:lang w:val="en-US"/>
        </w:rPr>
      </w:pPr>
      <w:r w:rsidRPr="00811A5D">
        <w:rPr>
          <w:rFonts w:asciiTheme="minorHAnsi" w:hAnsiTheme="minorHAnsi"/>
          <w:b/>
          <w:lang w:val="en-US"/>
        </w:rPr>
        <w:t xml:space="preserve">Do not use </w:t>
      </w:r>
      <w:r w:rsidR="00297FC7" w:rsidRPr="00811A5D">
        <w:rPr>
          <w:rFonts w:asciiTheme="minorHAnsi" w:hAnsiTheme="minorHAnsi"/>
          <w:b/>
          <w:lang w:val="en-US"/>
        </w:rPr>
        <w:t>Ciclopirox Terix:</w:t>
      </w:r>
    </w:p>
    <w:p w:rsidR="00FE32AF" w:rsidRPr="00811A5D" w:rsidRDefault="00FE32AF" w:rsidP="009A20F4">
      <w:pPr>
        <w:pStyle w:val="Paragrafoelenco"/>
        <w:numPr>
          <w:ilvl w:val="0"/>
          <w:numId w:val="20"/>
        </w:numPr>
        <w:spacing w:line="360" w:lineRule="auto"/>
        <w:ind w:left="284" w:right="-625" w:hanging="284"/>
        <w:jc w:val="both"/>
        <w:rPr>
          <w:rFonts w:asciiTheme="minorHAnsi" w:hAnsiTheme="minorHAnsi"/>
          <w:lang w:val="en-US"/>
        </w:rPr>
      </w:pPr>
      <w:r w:rsidRPr="00811A5D">
        <w:rPr>
          <w:rFonts w:asciiTheme="minorHAnsi" w:hAnsiTheme="minorHAnsi"/>
          <w:lang w:val="en-US"/>
        </w:rPr>
        <w:t xml:space="preserve">if you are allergic to ciclopirox or any of the other ingredients of </w:t>
      </w:r>
      <w:r w:rsidRPr="00811A5D">
        <w:rPr>
          <w:rFonts w:asciiTheme="minorHAnsi" w:hAnsiTheme="minorHAnsi"/>
          <w:bCs/>
          <w:lang w:val="en-US"/>
        </w:rPr>
        <w:t>this medicine</w:t>
      </w:r>
      <w:r w:rsidRPr="00811A5D">
        <w:rPr>
          <w:rFonts w:asciiTheme="minorHAnsi" w:hAnsiTheme="minorHAnsi"/>
          <w:lang w:val="en-US"/>
        </w:rPr>
        <w:t xml:space="preserve"> (listed in section 6)</w:t>
      </w:r>
    </w:p>
    <w:p w:rsidR="00FE32AF" w:rsidRPr="00811A5D" w:rsidRDefault="00FE32AF" w:rsidP="009A20F4">
      <w:pPr>
        <w:pStyle w:val="Paragrafoelenco"/>
        <w:numPr>
          <w:ilvl w:val="0"/>
          <w:numId w:val="20"/>
        </w:numPr>
        <w:spacing w:line="360" w:lineRule="auto"/>
        <w:ind w:left="284" w:right="-625" w:hanging="284"/>
        <w:jc w:val="both"/>
        <w:rPr>
          <w:rFonts w:asciiTheme="minorHAnsi" w:hAnsiTheme="minorHAnsi"/>
          <w:lang w:val="en-US"/>
        </w:rPr>
      </w:pPr>
      <w:r w:rsidRPr="00811A5D">
        <w:rPr>
          <w:rFonts w:asciiTheme="minorHAnsi" w:hAnsiTheme="minorHAnsi"/>
          <w:lang w:val="en-US"/>
        </w:rPr>
        <w:t>in children due to insufficient experience in this age group up to now</w:t>
      </w:r>
    </w:p>
    <w:p w:rsidR="00FE32AF" w:rsidRPr="00811A5D" w:rsidRDefault="00FE32AF" w:rsidP="009A20F4">
      <w:pPr>
        <w:pStyle w:val="Paragrafoelenco"/>
        <w:numPr>
          <w:ilvl w:val="0"/>
          <w:numId w:val="20"/>
        </w:numPr>
        <w:spacing w:line="360" w:lineRule="auto"/>
        <w:ind w:left="284" w:right="-625" w:hanging="284"/>
        <w:jc w:val="both"/>
        <w:rPr>
          <w:rFonts w:asciiTheme="minorHAnsi" w:hAnsiTheme="minorHAnsi"/>
          <w:lang w:val="en-US"/>
        </w:rPr>
      </w:pPr>
      <w:r w:rsidRPr="00811A5D">
        <w:rPr>
          <w:rFonts w:asciiTheme="minorHAnsi" w:hAnsiTheme="minorHAnsi"/>
          <w:lang w:val="en-US"/>
        </w:rPr>
        <w:t xml:space="preserve">during pregnancy and lactation </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t>Warnings and precautions</w:t>
      </w:r>
    </w:p>
    <w:p w:rsidR="00FE32AF" w:rsidRPr="00811A5D" w:rsidRDefault="00FE32AF" w:rsidP="00FE32AF">
      <w:pPr>
        <w:spacing w:before="240" w:line="360" w:lineRule="auto"/>
        <w:ind w:right="-625"/>
        <w:jc w:val="both"/>
        <w:rPr>
          <w:rFonts w:asciiTheme="minorHAnsi" w:hAnsiTheme="minorHAnsi"/>
          <w:lang w:val="en-US"/>
        </w:rPr>
      </w:pPr>
      <w:r w:rsidRPr="00811A5D">
        <w:rPr>
          <w:rFonts w:asciiTheme="minorHAnsi" w:hAnsiTheme="minorHAnsi"/>
          <w:lang w:val="en-US"/>
        </w:rPr>
        <w:t xml:space="preserve">Talk to your doctor or pharmacist before using </w:t>
      </w:r>
      <w:r w:rsidR="00297FC7" w:rsidRPr="00811A5D">
        <w:rPr>
          <w:rFonts w:asciiTheme="minorHAnsi" w:hAnsiTheme="minorHAnsi"/>
          <w:lang w:val="en-US"/>
        </w:rPr>
        <w:t>Ciclopirox Terix</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The use, especially if it is prolonged, of products for topical use may give rise to sensitization phenomena or produce undesirable effects. In these situations the treatment should be discontinued and appropriate therapeutic measures taken. Contact with the eyes and mucous membranes should be avoided.</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Do not use nail polish or other nail cosmetic products during treatment with </w:t>
      </w:r>
      <w:r w:rsidR="00297FC7" w:rsidRPr="00811A5D">
        <w:rPr>
          <w:rFonts w:asciiTheme="minorHAnsi" w:hAnsiTheme="minorHAnsi"/>
          <w:lang w:val="en-US"/>
        </w:rPr>
        <w:t>Ciclopirox Terix</w:t>
      </w:r>
      <w:r w:rsidRPr="00811A5D">
        <w:rPr>
          <w:rFonts w:asciiTheme="minorHAnsi" w:hAnsiTheme="minorHAnsi"/>
          <w:lang w:val="en-US"/>
        </w:rPr>
        <w:t>.</w:t>
      </w:r>
    </w:p>
    <w:p w:rsidR="00FE32AF" w:rsidRPr="00811A5D" w:rsidRDefault="00FE32AF" w:rsidP="00FE32AF">
      <w:pPr>
        <w:spacing w:before="240" w:line="360" w:lineRule="auto"/>
        <w:ind w:left="142" w:right="-625" w:hanging="142"/>
        <w:jc w:val="both"/>
        <w:rPr>
          <w:rFonts w:asciiTheme="minorHAnsi" w:hAnsiTheme="minorHAnsi"/>
          <w:b/>
          <w:lang w:val="en-US"/>
        </w:rPr>
      </w:pPr>
      <w:r w:rsidRPr="00811A5D">
        <w:rPr>
          <w:rFonts w:asciiTheme="minorHAnsi" w:hAnsiTheme="minorHAnsi"/>
          <w:b/>
          <w:lang w:val="en-US"/>
        </w:rPr>
        <w:t>Children and adolescents</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bCs/>
          <w:lang w:val="en-US"/>
        </w:rPr>
        <w:t xml:space="preserve">Due to inadequate clinical experience, </w:t>
      </w:r>
      <w:r w:rsidR="00297FC7" w:rsidRPr="00811A5D">
        <w:rPr>
          <w:rFonts w:asciiTheme="minorHAnsi" w:hAnsiTheme="minorHAnsi"/>
          <w:lang w:val="en-US"/>
        </w:rPr>
        <w:t>Ciclopirox Terix</w:t>
      </w:r>
      <w:r w:rsidRPr="00811A5D">
        <w:rPr>
          <w:rFonts w:asciiTheme="minorHAnsi" w:hAnsiTheme="minorHAnsi"/>
          <w:bCs/>
          <w:lang w:val="en-US"/>
        </w:rPr>
        <w:t xml:space="preserve"> 8% w/w medicated nail lacquer </w:t>
      </w:r>
      <w:r w:rsidRPr="00811A5D">
        <w:rPr>
          <w:rFonts w:asciiTheme="minorHAnsi" w:hAnsiTheme="minorHAnsi"/>
          <w:lang w:val="en-US"/>
        </w:rPr>
        <w:t>should not be used in children.</w:t>
      </w:r>
    </w:p>
    <w:p w:rsidR="00FE32AF" w:rsidRPr="00811A5D" w:rsidRDefault="00FE32AF" w:rsidP="00FE32AF">
      <w:pPr>
        <w:spacing w:before="240" w:line="360" w:lineRule="auto"/>
        <w:ind w:right="-625"/>
        <w:jc w:val="both"/>
        <w:rPr>
          <w:rFonts w:asciiTheme="minorHAnsi" w:hAnsiTheme="minorHAnsi"/>
          <w:b/>
          <w:bCs/>
          <w:lang w:val="en-US"/>
        </w:rPr>
      </w:pPr>
      <w:r w:rsidRPr="00811A5D">
        <w:rPr>
          <w:rFonts w:asciiTheme="minorHAnsi" w:hAnsiTheme="minorHAnsi"/>
          <w:b/>
          <w:lang w:val="en-US"/>
        </w:rPr>
        <w:lastRenderedPageBreak/>
        <w:t xml:space="preserve">Other medicines and </w:t>
      </w:r>
      <w:r w:rsidR="00297FC7" w:rsidRPr="00811A5D">
        <w:rPr>
          <w:rFonts w:asciiTheme="minorHAnsi" w:hAnsiTheme="minorHAnsi"/>
          <w:b/>
          <w:lang w:val="en-US"/>
        </w:rPr>
        <w:t>Ciclopirox Terix</w:t>
      </w:r>
    </w:p>
    <w:p w:rsidR="00FE32AF" w:rsidRPr="00811A5D" w:rsidRDefault="00FE32AF" w:rsidP="00FE32AF">
      <w:pPr>
        <w:spacing w:line="360" w:lineRule="auto"/>
        <w:ind w:right="-625"/>
        <w:jc w:val="both"/>
        <w:rPr>
          <w:rFonts w:asciiTheme="minorHAnsi" w:hAnsiTheme="minorHAnsi"/>
          <w:lang w:val="en-GB"/>
        </w:rPr>
      </w:pPr>
      <w:r w:rsidRPr="00811A5D">
        <w:rPr>
          <w:rFonts w:asciiTheme="minorHAnsi" w:hAnsiTheme="minorHAnsi"/>
          <w:lang w:val="en-GB"/>
        </w:rPr>
        <w:t>Tell your doctor or pharmacist if you are taking, or have recently taken any other medicines.</w:t>
      </w:r>
    </w:p>
    <w:p w:rsidR="00FE32AF" w:rsidRPr="00811A5D" w:rsidRDefault="00297FC7" w:rsidP="00FE32AF">
      <w:pPr>
        <w:spacing w:before="240" w:line="360" w:lineRule="auto"/>
        <w:ind w:right="-625"/>
        <w:jc w:val="both"/>
        <w:rPr>
          <w:rFonts w:asciiTheme="minorHAnsi" w:hAnsiTheme="minorHAnsi"/>
          <w:b/>
          <w:bCs/>
          <w:lang w:val="en-US"/>
        </w:rPr>
      </w:pPr>
      <w:r w:rsidRPr="00811A5D">
        <w:rPr>
          <w:rFonts w:asciiTheme="minorHAnsi" w:hAnsiTheme="minorHAnsi"/>
          <w:b/>
          <w:lang w:val="en-US"/>
        </w:rPr>
        <w:t>Ciclopirox Terix</w:t>
      </w:r>
      <w:r w:rsidRPr="00811A5D">
        <w:rPr>
          <w:rFonts w:asciiTheme="minorHAnsi" w:hAnsiTheme="minorHAnsi"/>
          <w:bCs/>
          <w:lang w:val="en-US"/>
        </w:rPr>
        <w:t xml:space="preserve"> </w:t>
      </w:r>
      <w:r w:rsidR="00FE32AF" w:rsidRPr="00811A5D">
        <w:rPr>
          <w:rFonts w:asciiTheme="minorHAnsi" w:hAnsiTheme="minorHAnsi"/>
          <w:b/>
          <w:bCs/>
          <w:lang w:val="en-US"/>
        </w:rPr>
        <w:t>with food, drink and alcohol</w:t>
      </w:r>
    </w:p>
    <w:p w:rsidR="00FE32AF" w:rsidRPr="00811A5D" w:rsidRDefault="00FE32AF" w:rsidP="00FE32AF">
      <w:pPr>
        <w:spacing w:line="360" w:lineRule="auto"/>
        <w:ind w:right="-625"/>
        <w:jc w:val="both"/>
        <w:rPr>
          <w:rFonts w:asciiTheme="minorHAnsi" w:hAnsiTheme="minorHAnsi"/>
          <w:bCs/>
          <w:lang w:val="en-US"/>
        </w:rPr>
      </w:pPr>
      <w:r w:rsidRPr="00811A5D">
        <w:rPr>
          <w:rFonts w:asciiTheme="minorHAnsi" w:hAnsiTheme="minorHAnsi"/>
          <w:bCs/>
          <w:lang w:val="en-US"/>
        </w:rPr>
        <w:t>Not applicable.</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t>Pregnancy, breast-feeding and fertility</w:t>
      </w:r>
    </w:p>
    <w:p w:rsidR="00FE32AF" w:rsidRPr="00811A5D" w:rsidRDefault="00297FC7" w:rsidP="00FE32AF">
      <w:pPr>
        <w:spacing w:line="360" w:lineRule="auto"/>
        <w:ind w:right="-625"/>
        <w:jc w:val="both"/>
        <w:rPr>
          <w:rFonts w:asciiTheme="minorHAnsi" w:hAnsiTheme="minorHAnsi"/>
          <w:lang w:val="en-US"/>
        </w:rPr>
      </w:pPr>
      <w:r w:rsidRPr="00811A5D">
        <w:rPr>
          <w:rFonts w:asciiTheme="minorHAnsi" w:hAnsiTheme="minorHAnsi"/>
          <w:lang w:val="en-US"/>
        </w:rPr>
        <w:t>Ciclopirox Terix</w:t>
      </w:r>
      <w:r w:rsidR="00FE32AF" w:rsidRPr="00811A5D">
        <w:rPr>
          <w:rFonts w:asciiTheme="minorHAnsi" w:hAnsiTheme="minorHAnsi"/>
          <w:lang w:val="en-US"/>
        </w:rPr>
        <w:t xml:space="preserve"> is generally contraindicated during pregnancy and lactation.</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If you are pregnant or breast-feeding, think you may be pregnant or are planning to have a baby, ask your doctor for advice before taking this medicine.</w:t>
      </w:r>
    </w:p>
    <w:p w:rsidR="00FE32AF" w:rsidRPr="00811A5D" w:rsidRDefault="00FE32AF" w:rsidP="00FE32AF">
      <w:pPr>
        <w:spacing w:line="360" w:lineRule="auto"/>
        <w:ind w:right="-625"/>
        <w:jc w:val="both"/>
        <w:rPr>
          <w:rFonts w:asciiTheme="minorHAnsi" w:hAnsiTheme="minorHAnsi"/>
          <w:lang w:val="en-US"/>
        </w:rPr>
      </w:pPr>
    </w:p>
    <w:p w:rsidR="00FE32AF" w:rsidRPr="00811A5D" w:rsidRDefault="00FE32AF" w:rsidP="00FE32AF">
      <w:pPr>
        <w:spacing w:line="360" w:lineRule="auto"/>
        <w:ind w:right="-625"/>
        <w:jc w:val="both"/>
        <w:rPr>
          <w:rFonts w:asciiTheme="minorHAnsi" w:hAnsiTheme="minorHAnsi"/>
          <w:b/>
          <w:lang w:val="en-US"/>
        </w:rPr>
      </w:pPr>
      <w:r w:rsidRPr="00811A5D">
        <w:rPr>
          <w:rFonts w:asciiTheme="minorHAnsi" w:hAnsiTheme="minorHAnsi"/>
          <w:b/>
          <w:lang w:val="en-US"/>
        </w:rPr>
        <w:t>Driving and using machines</w:t>
      </w:r>
    </w:p>
    <w:p w:rsidR="00FE32AF" w:rsidRPr="00811A5D" w:rsidRDefault="00297FC7" w:rsidP="00FE32AF">
      <w:pPr>
        <w:spacing w:line="360" w:lineRule="auto"/>
        <w:ind w:right="-625"/>
        <w:jc w:val="both"/>
        <w:rPr>
          <w:rFonts w:asciiTheme="minorHAnsi" w:hAnsiTheme="minorHAnsi"/>
          <w:lang w:val="en-US"/>
        </w:rPr>
      </w:pPr>
      <w:r w:rsidRPr="00811A5D">
        <w:rPr>
          <w:rFonts w:asciiTheme="minorHAnsi" w:hAnsiTheme="minorHAnsi"/>
          <w:lang w:val="en-US"/>
        </w:rPr>
        <w:t>Ciclopirox Terix</w:t>
      </w:r>
      <w:r w:rsidR="00FE32AF" w:rsidRPr="00811A5D">
        <w:rPr>
          <w:rFonts w:asciiTheme="minorHAnsi" w:hAnsiTheme="minorHAnsi"/>
          <w:bCs/>
          <w:lang w:val="en-US"/>
        </w:rPr>
        <w:t xml:space="preserve"> </w:t>
      </w:r>
      <w:r w:rsidR="00FE32AF" w:rsidRPr="00811A5D">
        <w:rPr>
          <w:rFonts w:asciiTheme="minorHAnsi" w:hAnsiTheme="minorHAnsi"/>
          <w:lang w:val="en-US"/>
        </w:rPr>
        <w:t>has no or negligible influence on the ability to drive and use machines.</w:t>
      </w:r>
    </w:p>
    <w:p w:rsidR="00FE32AF" w:rsidRPr="00811A5D" w:rsidRDefault="00FE32AF" w:rsidP="00FE32AF">
      <w:pPr>
        <w:spacing w:line="360" w:lineRule="auto"/>
        <w:ind w:right="-625"/>
        <w:jc w:val="both"/>
        <w:rPr>
          <w:rFonts w:asciiTheme="minorHAnsi" w:hAnsiTheme="minorHAnsi"/>
          <w:lang w:val="en-US"/>
        </w:rPr>
      </w:pPr>
    </w:p>
    <w:p w:rsidR="00FE32AF" w:rsidRPr="00811A5D" w:rsidRDefault="00FE32AF" w:rsidP="00FE32AF">
      <w:pPr>
        <w:spacing w:line="360" w:lineRule="auto"/>
        <w:ind w:right="-625"/>
        <w:jc w:val="both"/>
        <w:rPr>
          <w:rFonts w:asciiTheme="minorHAnsi" w:hAnsiTheme="minorHAnsi"/>
          <w:b/>
          <w:lang w:val="en-US"/>
        </w:rPr>
      </w:pPr>
      <w:r w:rsidRPr="00811A5D">
        <w:rPr>
          <w:rFonts w:asciiTheme="minorHAnsi" w:hAnsiTheme="minorHAnsi"/>
          <w:b/>
          <w:lang w:val="en-US"/>
        </w:rPr>
        <w:t xml:space="preserve">3. How to use </w:t>
      </w:r>
      <w:r w:rsidR="00297FC7" w:rsidRPr="00811A5D">
        <w:rPr>
          <w:rFonts w:asciiTheme="minorHAnsi" w:hAnsiTheme="minorHAnsi"/>
          <w:b/>
          <w:lang w:val="en-US"/>
        </w:rPr>
        <w:t>Ciclopirox Terix</w:t>
      </w:r>
      <w:r w:rsidR="00297FC7" w:rsidRPr="00811A5D">
        <w:rPr>
          <w:rFonts w:asciiTheme="minorHAnsi" w:hAnsiTheme="minorHAnsi"/>
          <w:bCs/>
          <w:lang w:val="en-US"/>
        </w:rPr>
        <w:t xml:space="preserve"> </w:t>
      </w:r>
      <w:r w:rsidRPr="00811A5D">
        <w:rPr>
          <w:rFonts w:asciiTheme="minorHAnsi" w:hAnsiTheme="minorHAnsi"/>
          <w:b/>
          <w:bCs/>
          <w:lang w:val="en-US"/>
        </w:rPr>
        <w:t>8% w/w medicated nail lacquer</w:t>
      </w:r>
    </w:p>
    <w:p w:rsidR="00FE32AF" w:rsidRPr="00B055E8" w:rsidRDefault="00FE32AF" w:rsidP="00FE32AF">
      <w:pPr>
        <w:tabs>
          <w:tab w:val="left" w:pos="0"/>
        </w:tabs>
        <w:spacing w:before="240" w:line="360" w:lineRule="auto"/>
        <w:jc w:val="both"/>
        <w:rPr>
          <w:rFonts w:asciiTheme="minorHAnsi" w:hAnsiTheme="minorHAnsi" w:cstheme="minorHAnsi"/>
          <w:lang w:val="en-US"/>
        </w:rPr>
      </w:pPr>
      <w:r w:rsidRPr="00B055E8">
        <w:rPr>
          <w:rFonts w:asciiTheme="minorHAnsi" w:hAnsiTheme="minorHAnsi" w:cstheme="minorHAnsi"/>
          <w:lang w:val="en-US"/>
        </w:rPr>
        <w:t xml:space="preserve">Always use this medicine exactly as your doctor or pharmacist has told you. Check with your doctor or pharmacist if you are not sure. </w:t>
      </w:r>
    </w:p>
    <w:p w:rsidR="009F17D6" w:rsidRDefault="009F17D6" w:rsidP="00FE32AF">
      <w:pPr>
        <w:tabs>
          <w:tab w:val="left" w:pos="0"/>
        </w:tabs>
        <w:spacing w:line="360" w:lineRule="auto"/>
        <w:jc w:val="both"/>
        <w:rPr>
          <w:rFonts w:asciiTheme="minorHAnsi" w:hAnsiTheme="minorHAnsi"/>
          <w:lang w:val="en-US"/>
        </w:rPr>
      </w:pP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Unless otherwise prescribed, </w:t>
      </w:r>
      <w:r w:rsidR="00297FC7" w:rsidRPr="00811A5D">
        <w:rPr>
          <w:rFonts w:asciiTheme="minorHAnsi" w:hAnsiTheme="minorHAnsi"/>
          <w:lang w:val="en-US"/>
        </w:rPr>
        <w:t>Ciclopirox Terix</w:t>
      </w:r>
      <w:r w:rsidR="00297FC7" w:rsidRPr="00811A5D">
        <w:rPr>
          <w:rFonts w:asciiTheme="minorHAnsi" w:hAnsiTheme="minorHAnsi"/>
          <w:bCs/>
          <w:lang w:val="en-US"/>
        </w:rPr>
        <w:t xml:space="preserve"> </w:t>
      </w:r>
      <w:r w:rsidRPr="00811A5D">
        <w:rPr>
          <w:rFonts w:asciiTheme="minorHAnsi" w:hAnsiTheme="minorHAnsi"/>
          <w:lang w:val="en-US"/>
        </w:rPr>
        <w:t>medicated nail lacquer is applied once daily to the affected nail in a thin layer.</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Before the first application of </w:t>
      </w:r>
      <w:r w:rsidR="00297FC7" w:rsidRPr="00811A5D">
        <w:rPr>
          <w:rFonts w:asciiTheme="minorHAnsi" w:hAnsiTheme="minorHAnsi"/>
          <w:lang w:val="en-US"/>
        </w:rPr>
        <w:t>Ciclopirox Terix</w:t>
      </w:r>
      <w:r w:rsidR="00297FC7" w:rsidRPr="00811A5D">
        <w:rPr>
          <w:rFonts w:asciiTheme="minorHAnsi" w:hAnsiTheme="minorHAnsi"/>
          <w:bCs/>
          <w:lang w:val="en-US"/>
        </w:rPr>
        <w:t xml:space="preserve">, </w:t>
      </w:r>
      <w:r w:rsidRPr="00811A5D">
        <w:rPr>
          <w:rFonts w:asciiTheme="minorHAnsi" w:hAnsiTheme="minorHAnsi"/>
          <w:lang w:val="en-US"/>
        </w:rPr>
        <w:t xml:space="preserve">as much as possible of the affected part of the nail should be removed, for example with a pair of scissors and as much as possible of the hyperceratosic material should be removed with a nail file. </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 xml:space="preserve">Throughout the application period the entire layer of lacquer should be removed once a week with a marketed nail polish remover. During this process too, as much hyperkeratotic material as possible should be removed from the nail plate, always with a nail file. </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If, between one application and another the layer of lacquer is damaged, it is merely sufficient to reapply</w:t>
      </w:r>
      <w:r w:rsidR="00297FC7" w:rsidRPr="00811A5D">
        <w:rPr>
          <w:rFonts w:asciiTheme="minorHAnsi" w:hAnsiTheme="minorHAnsi"/>
          <w:lang w:val="en-US"/>
        </w:rPr>
        <w:t xml:space="preserve"> Ciclopirox Terix</w:t>
      </w:r>
      <w:r w:rsidRPr="00811A5D">
        <w:rPr>
          <w:rFonts w:asciiTheme="minorHAnsi" w:hAnsiTheme="minorHAnsi"/>
          <w:lang w:val="en-US"/>
        </w:rPr>
        <w:t xml:space="preserve"> over the parts that have chipped off.</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t>The duration of the treatment depends on the severity of the infection, but should not exceed a treatment period of 6 months.</w:t>
      </w:r>
    </w:p>
    <w:p w:rsidR="00FE32AF" w:rsidRPr="00811A5D" w:rsidRDefault="00FE32AF" w:rsidP="00FE32AF">
      <w:pPr>
        <w:tabs>
          <w:tab w:val="left" w:pos="0"/>
          <w:tab w:val="center" w:pos="4153"/>
        </w:tabs>
        <w:spacing w:line="360" w:lineRule="auto"/>
        <w:jc w:val="both"/>
        <w:rPr>
          <w:rFonts w:asciiTheme="minorHAnsi" w:hAnsiTheme="minorHAnsi"/>
          <w:lang w:val="en-US"/>
        </w:rPr>
      </w:pPr>
      <w:r w:rsidRPr="00811A5D">
        <w:rPr>
          <w:rFonts w:asciiTheme="minorHAnsi" w:hAnsiTheme="minorHAnsi"/>
          <w:lang w:val="en-US"/>
        </w:rPr>
        <w:t>After each use, it is advisable to tightly close the cap of the bottle in order to prevent the drying up of the solution.</w:t>
      </w:r>
    </w:p>
    <w:p w:rsidR="00FE32AF" w:rsidRPr="00811A5D" w:rsidRDefault="00FE32AF" w:rsidP="00FE32AF">
      <w:pPr>
        <w:tabs>
          <w:tab w:val="left" w:pos="0"/>
        </w:tabs>
        <w:spacing w:line="360" w:lineRule="auto"/>
        <w:jc w:val="both"/>
        <w:rPr>
          <w:rFonts w:asciiTheme="minorHAnsi" w:hAnsiTheme="minorHAnsi"/>
          <w:lang w:val="en-US"/>
        </w:rPr>
      </w:pPr>
      <w:r w:rsidRPr="00811A5D">
        <w:rPr>
          <w:rFonts w:asciiTheme="minorHAnsi" w:hAnsiTheme="minorHAnsi"/>
          <w:lang w:val="en-US"/>
        </w:rPr>
        <w:lastRenderedPageBreak/>
        <w:t>Do not allow the solution to come in contact with the neck of the bottle in order to prevent the cap from sticking.</w:t>
      </w:r>
    </w:p>
    <w:p w:rsidR="00FE32AF" w:rsidRPr="00811A5D" w:rsidRDefault="00FE32AF" w:rsidP="00FE32AF">
      <w:pPr>
        <w:spacing w:before="240" w:line="360" w:lineRule="auto"/>
        <w:ind w:right="-625"/>
        <w:jc w:val="both"/>
        <w:rPr>
          <w:rFonts w:asciiTheme="minorHAnsi" w:hAnsiTheme="minorHAnsi"/>
          <w:lang w:val="en-US"/>
        </w:rPr>
      </w:pPr>
      <w:r w:rsidRPr="00811A5D">
        <w:rPr>
          <w:rFonts w:asciiTheme="minorHAnsi" w:hAnsiTheme="minorHAnsi"/>
          <w:b/>
          <w:lang w:val="en-US"/>
        </w:rPr>
        <w:t xml:space="preserve">If you use more </w:t>
      </w:r>
      <w:r w:rsidR="00297FC7" w:rsidRPr="00811A5D">
        <w:rPr>
          <w:rFonts w:asciiTheme="minorHAnsi" w:hAnsiTheme="minorHAnsi"/>
          <w:b/>
          <w:lang w:val="en-US"/>
        </w:rPr>
        <w:t>Ciclopirox Terix</w:t>
      </w:r>
      <w:r w:rsidR="00297FC7" w:rsidRPr="00811A5D">
        <w:rPr>
          <w:rFonts w:asciiTheme="minorHAnsi" w:hAnsiTheme="minorHAnsi"/>
          <w:bCs/>
          <w:lang w:val="en-US"/>
        </w:rPr>
        <w:t xml:space="preserve"> </w:t>
      </w:r>
      <w:r w:rsidRPr="00811A5D">
        <w:rPr>
          <w:rFonts w:asciiTheme="minorHAnsi" w:hAnsiTheme="minorHAnsi"/>
          <w:b/>
          <w:lang w:val="en-US"/>
        </w:rPr>
        <w:t>than you should:</w:t>
      </w:r>
    </w:p>
    <w:p w:rsidR="00FE32AF" w:rsidRPr="00811A5D" w:rsidRDefault="00FE32AF" w:rsidP="00FE32AF">
      <w:pPr>
        <w:tabs>
          <w:tab w:val="left" w:pos="0"/>
        </w:tabs>
        <w:spacing w:line="360" w:lineRule="auto"/>
        <w:ind w:hanging="426"/>
        <w:jc w:val="both"/>
        <w:rPr>
          <w:rFonts w:asciiTheme="minorHAnsi" w:hAnsiTheme="minorHAnsi"/>
          <w:iCs/>
          <w:lang w:val="en-US"/>
        </w:rPr>
      </w:pPr>
      <w:r w:rsidRPr="00811A5D">
        <w:rPr>
          <w:rFonts w:asciiTheme="minorHAnsi" w:hAnsiTheme="minorHAnsi"/>
          <w:b/>
          <w:iCs/>
          <w:lang w:val="en-US"/>
        </w:rPr>
        <w:t xml:space="preserve">       </w:t>
      </w:r>
      <w:r w:rsidRPr="00811A5D">
        <w:rPr>
          <w:rFonts w:asciiTheme="minorHAnsi" w:hAnsiTheme="minorHAnsi"/>
          <w:iCs/>
          <w:lang w:val="en-US"/>
        </w:rPr>
        <w:t>No cases</w:t>
      </w:r>
      <w:r w:rsidRPr="00811A5D">
        <w:rPr>
          <w:rFonts w:asciiTheme="minorHAnsi" w:hAnsiTheme="minorHAnsi"/>
          <w:b/>
          <w:iCs/>
          <w:lang w:val="en-US"/>
        </w:rPr>
        <w:t xml:space="preserve"> </w:t>
      </w:r>
      <w:r w:rsidRPr="00811A5D">
        <w:rPr>
          <w:rFonts w:asciiTheme="minorHAnsi" w:hAnsiTheme="minorHAnsi"/>
          <w:iCs/>
          <w:lang w:val="en-US"/>
        </w:rPr>
        <w:t>of overdose have been reported.</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t xml:space="preserve">If you forget to use </w:t>
      </w:r>
      <w:r w:rsidR="00297FC7" w:rsidRPr="00811A5D">
        <w:rPr>
          <w:rFonts w:asciiTheme="minorHAnsi" w:hAnsiTheme="minorHAnsi"/>
          <w:b/>
          <w:lang w:val="en-US"/>
        </w:rPr>
        <w:t>Ciclopirox Terix</w:t>
      </w:r>
      <w:r w:rsidR="00297FC7" w:rsidRPr="00811A5D">
        <w:rPr>
          <w:rFonts w:asciiTheme="minorHAnsi" w:hAnsiTheme="minorHAnsi"/>
          <w:lang w:val="en-US"/>
        </w:rPr>
        <w:t>:</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Do not use a double dose in order to make up for a forgotten one. Continue with treatment as recommended by your doctor or as explained at point 3 of this leaflet (H</w:t>
      </w:r>
      <w:r w:rsidR="00297FC7" w:rsidRPr="00811A5D">
        <w:rPr>
          <w:rFonts w:asciiTheme="minorHAnsi" w:hAnsiTheme="minorHAnsi"/>
          <w:lang w:val="en-US"/>
        </w:rPr>
        <w:t>ow to use Ciclopirox Terix</w:t>
      </w:r>
      <w:r w:rsidRPr="00811A5D">
        <w:rPr>
          <w:rFonts w:asciiTheme="minorHAnsi" w:hAnsiTheme="minorHAnsi"/>
          <w:lang w:val="en-US"/>
        </w:rPr>
        <w:t>).</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t xml:space="preserve">If you stop using </w:t>
      </w:r>
      <w:r w:rsidR="00297FC7" w:rsidRPr="00811A5D">
        <w:rPr>
          <w:rFonts w:asciiTheme="minorHAnsi" w:hAnsiTheme="minorHAnsi"/>
          <w:b/>
          <w:lang w:val="en-US"/>
        </w:rPr>
        <w:t>Ciclopirox Terix</w:t>
      </w:r>
      <w:r w:rsidRPr="00811A5D">
        <w:rPr>
          <w:rFonts w:asciiTheme="minorHAnsi" w:hAnsiTheme="minorHAnsi"/>
          <w:b/>
          <w:lang w:val="en-US"/>
        </w:rPr>
        <w:t>:</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If you stop treatment with </w:t>
      </w:r>
      <w:r w:rsidR="00297FC7" w:rsidRPr="00811A5D">
        <w:rPr>
          <w:rFonts w:asciiTheme="minorHAnsi" w:hAnsiTheme="minorHAnsi"/>
          <w:lang w:val="en-US"/>
        </w:rPr>
        <w:t>Ciclopirox Terix</w:t>
      </w:r>
      <w:r w:rsidR="00297FC7" w:rsidRPr="00811A5D">
        <w:rPr>
          <w:rFonts w:asciiTheme="minorHAnsi" w:hAnsiTheme="minorHAnsi"/>
          <w:bCs/>
          <w:lang w:val="en-US"/>
        </w:rPr>
        <w:t xml:space="preserve"> </w:t>
      </w:r>
      <w:r w:rsidRPr="00811A5D">
        <w:rPr>
          <w:rFonts w:asciiTheme="minorHAnsi" w:hAnsiTheme="minorHAnsi"/>
          <w:lang w:val="en-US"/>
        </w:rPr>
        <w:t>before your nails are clear or their appearance is significantly improved and healthy nails have grown again, the fungi may not have disappeared. In this case, the condition of your nails can get worse again.</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If you have any further questions on the use of this product, ask your doctor or pharmacist.</w:t>
      </w:r>
    </w:p>
    <w:p w:rsidR="00FE32AF" w:rsidRPr="00811A5D" w:rsidRDefault="00FE32AF" w:rsidP="00FE32AF">
      <w:pPr>
        <w:spacing w:line="360" w:lineRule="auto"/>
        <w:ind w:right="-625"/>
        <w:jc w:val="both"/>
        <w:rPr>
          <w:rFonts w:asciiTheme="minorHAnsi" w:hAnsiTheme="minorHAnsi"/>
          <w:lang w:val="en-US"/>
        </w:rPr>
      </w:pPr>
    </w:p>
    <w:p w:rsidR="00FE32AF" w:rsidRPr="00811A5D" w:rsidRDefault="00FE32AF" w:rsidP="00FE32AF">
      <w:pPr>
        <w:spacing w:line="360" w:lineRule="auto"/>
        <w:ind w:right="-625"/>
        <w:jc w:val="both"/>
        <w:rPr>
          <w:rFonts w:asciiTheme="minorHAnsi" w:hAnsiTheme="minorHAnsi"/>
          <w:b/>
          <w:lang w:val="en-US"/>
        </w:rPr>
      </w:pPr>
      <w:r w:rsidRPr="00811A5D">
        <w:rPr>
          <w:rFonts w:asciiTheme="minorHAnsi" w:hAnsiTheme="minorHAnsi"/>
          <w:b/>
          <w:lang w:val="en-US"/>
        </w:rPr>
        <w:t>4. Possible side effects</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Like all medicines, this medicine can cause side effects, although not everybody gets them.</w:t>
      </w:r>
    </w:p>
    <w:p w:rsidR="00FE32AF" w:rsidRPr="00811A5D" w:rsidRDefault="00FE32AF" w:rsidP="00FE32AF">
      <w:pPr>
        <w:spacing w:line="360" w:lineRule="auto"/>
        <w:ind w:right="-625"/>
        <w:jc w:val="both"/>
        <w:rPr>
          <w:rFonts w:asciiTheme="minorHAnsi" w:hAnsiTheme="minorHAnsi"/>
          <w:bCs/>
          <w:iCs/>
          <w:lang w:val="en-US"/>
        </w:rPr>
      </w:pPr>
      <w:r w:rsidRPr="00811A5D">
        <w:rPr>
          <w:rFonts w:asciiTheme="minorHAnsi" w:hAnsiTheme="minorHAnsi"/>
          <w:bCs/>
          <w:iCs/>
          <w:lang w:val="en-US"/>
        </w:rPr>
        <w:t>The frequency of possible side effects listed below is defined as:</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Very common: affects more than 1 user in 10.</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Common: affects 1 to 10 of 100 users.</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Uncommon: affects 1 to 10 users in 1,000.</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Rare: affects 1 to 10 users in 10,000.</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Very rare: affects less than 1 user in 10,000.</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Not known: frequency cannot be estimated from the available data.</w:t>
      </w:r>
    </w:p>
    <w:p w:rsidR="00FE32AF" w:rsidRPr="00811A5D" w:rsidRDefault="00FE32AF" w:rsidP="00FE32AF">
      <w:pPr>
        <w:spacing w:line="360" w:lineRule="auto"/>
        <w:ind w:right="-625"/>
        <w:jc w:val="both"/>
        <w:rPr>
          <w:rFonts w:asciiTheme="minorHAnsi" w:hAnsiTheme="minorHAnsi"/>
          <w:bCs/>
          <w:iCs/>
          <w:lang w:val="en-US"/>
        </w:rPr>
      </w:pPr>
      <w:r w:rsidRPr="00811A5D">
        <w:rPr>
          <w:rFonts w:asciiTheme="minorHAnsi" w:hAnsiTheme="minorHAnsi"/>
          <w:bCs/>
          <w:iCs/>
          <w:lang w:val="en-US"/>
        </w:rPr>
        <w:t xml:space="preserve">In rare cases allergic dermatitis has been observed when the skin surrounding the nail has came in contact with </w:t>
      </w:r>
      <w:r w:rsidR="00297FC7" w:rsidRPr="00811A5D">
        <w:rPr>
          <w:rFonts w:asciiTheme="minorHAnsi" w:hAnsiTheme="minorHAnsi"/>
          <w:lang w:val="en-US"/>
        </w:rPr>
        <w:t>Ciclopirox Terix</w:t>
      </w:r>
      <w:r w:rsidR="00297FC7" w:rsidRPr="00811A5D">
        <w:rPr>
          <w:rFonts w:asciiTheme="minorHAnsi" w:hAnsiTheme="minorHAnsi"/>
          <w:bCs/>
          <w:lang w:val="en-US"/>
        </w:rPr>
        <w:t xml:space="preserve"> .</w:t>
      </w:r>
      <w:r w:rsidRPr="00811A5D">
        <w:rPr>
          <w:rFonts w:asciiTheme="minorHAnsi" w:hAnsiTheme="minorHAnsi"/>
          <w:lang w:val="en-US"/>
        </w:rPr>
        <w:t>In</w:t>
      </w:r>
      <w:r w:rsidRPr="00811A5D">
        <w:rPr>
          <w:rFonts w:asciiTheme="minorHAnsi" w:hAnsiTheme="minorHAnsi"/>
          <w:bCs/>
          <w:iCs/>
          <w:lang w:val="en-US"/>
        </w:rPr>
        <w:t xml:space="preserve"> very rare cases redness and flaking have been observed. </w:t>
      </w:r>
    </w:p>
    <w:p w:rsidR="00FE32AF" w:rsidRPr="00811A5D" w:rsidRDefault="00FE32AF" w:rsidP="00FE32AF">
      <w:pPr>
        <w:spacing w:line="360" w:lineRule="auto"/>
        <w:ind w:right="-625"/>
        <w:jc w:val="both"/>
        <w:rPr>
          <w:rFonts w:asciiTheme="minorHAnsi" w:hAnsiTheme="minorHAnsi"/>
          <w:bCs/>
          <w:iCs/>
          <w:lang w:val="en-US"/>
        </w:rPr>
      </w:pPr>
      <w:r w:rsidRPr="00811A5D">
        <w:rPr>
          <w:rFonts w:asciiTheme="minorHAnsi" w:hAnsiTheme="minorHAnsi"/>
          <w:bCs/>
          <w:iCs/>
          <w:lang w:val="en-US"/>
        </w:rPr>
        <w:t>Following the instructions contained in this leaflet reduces the risk of undesirable effects.</w:t>
      </w:r>
    </w:p>
    <w:p w:rsidR="00FE32AF" w:rsidRPr="00811A5D" w:rsidRDefault="00FE32AF" w:rsidP="00FE32AF">
      <w:pPr>
        <w:numPr>
          <w:ilvl w:val="12"/>
          <w:numId w:val="0"/>
        </w:numPr>
        <w:outlineLvl w:val="0"/>
        <w:rPr>
          <w:rFonts w:asciiTheme="minorHAnsi" w:hAnsiTheme="minorHAnsi"/>
          <w:b/>
          <w:noProof/>
          <w:lang w:val="en-US"/>
        </w:rPr>
      </w:pPr>
    </w:p>
    <w:p w:rsidR="00FE32AF" w:rsidRPr="00811A5D" w:rsidRDefault="00FE32AF" w:rsidP="00FE32AF">
      <w:pPr>
        <w:numPr>
          <w:ilvl w:val="12"/>
          <w:numId w:val="0"/>
        </w:numPr>
        <w:spacing w:line="360" w:lineRule="auto"/>
        <w:outlineLvl w:val="0"/>
        <w:rPr>
          <w:rFonts w:asciiTheme="minorHAnsi" w:hAnsiTheme="minorHAnsi"/>
          <w:b/>
          <w:noProof/>
          <w:lang w:val="en-US"/>
        </w:rPr>
      </w:pPr>
      <w:r w:rsidRPr="00811A5D">
        <w:rPr>
          <w:rFonts w:asciiTheme="minorHAnsi" w:hAnsiTheme="minorHAnsi"/>
          <w:b/>
          <w:noProof/>
          <w:lang w:val="en-US"/>
        </w:rPr>
        <w:t>Reporting of side effects</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If you get any side effects, talk to your doctor or pharmacist. This includes any possible side effects not listed in this leaflet. You can also report side effects directly via </w:t>
      </w:r>
      <w:r w:rsidRPr="00811A5D">
        <w:rPr>
          <w:rFonts w:asciiTheme="minorHAnsi" w:hAnsiTheme="minorHAnsi"/>
          <w:highlight w:val="lightGray"/>
          <w:lang w:val="en-US"/>
        </w:rPr>
        <w:t xml:space="preserve">the national reporting system [to be completed nationally]. </w:t>
      </w:r>
      <w:r w:rsidRPr="00811A5D">
        <w:rPr>
          <w:rFonts w:asciiTheme="minorHAnsi" w:hAnsiTheme="minorHAnsi"/>
          <w:lang w:val="en-US"/>
        </w:rPr>
        <w:t xml:space="preserve">By reporting side effects you can help provide more information on the safety of this medicine. </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lastRenderedPageBreak/>
        <w:t xml:space="preserve">5. How to store </w:t>
      </w:r>
      <w:r w:rsidR="00297FC7" w:rsidRPr="00811A5D">
        <w:rPr>
          <w:rFonts w:asciiTheme="minorHAnsi" w:hAnsiTheme="minorHAnsi"/>
          <w:b/>
          <w:lang w:val="en-US"/>
        </w:rPr>
        <w:t>Ciclopirox Terix</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Keep this medicine out of the sight and reach of children.</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This medicine does not require any special storage conditions.</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After first opening use within 6 months. Keep the bottle tightly closed to avoid evaporation of the content.</w:t>
      </w:r>
    </w:p>
    <w:p w:rsidR="00FE32AF" w:rsidRPr="00811A5D" w:rsidRDefault="00FE32AF" w:rsidP="00FE32AF">
      <w:pPr>
        <w:spacing w:line="360" w:lineRule="auto"/>
        <w:ind w:right="-625"/>
        <w:jc w:val="both"/>
        <w:rPr>
          <w:rFonts w:asciiTheme="minorHAnsi" w:hAnsiTheme="minorHAnsi"/>
          <w:lang w:val="en-GB"/>
        </w:rPr>
      </w:pPr>
      <w:r w:rsidRPr="00811A5D">
        <w:rPr>
          <w:rFonts w:asciiTheme="minorHAnsi" w:hAnsiTheme="minorHAnsi"/>
          <w:lang w:val="en-GB"/>
        </w:rPr>
        <w:t>Do not use this medicine after the expiry date which is stated on the carton after EXP. The expiry date refers to the last day of that month.</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This product is flammable. Keep away from heat and open flame. </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Do not throw away any medicines via wastewater or household waste. Ask your pharmacist how to throw away medicines you no longer use. These measures will help to protect the environment.</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t>6. Contents of the pack and other information</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t xml:space="preserve">What </w:t>
      </w:r>
      <w:r w:rsidR="00371B22" w:rsidRPr="00811A5D">
        <w:rPr>
          <w:rFonts w:asciiTheme="minorHAnsi" w:hAnsiTheme="minorHAnsi"/>
          <w:b/>
          <w:lang w:val="en-US"/>
        </w:rPr>
        <w:t>Ciclopirox Terix</w:t>
      </w:r>
      <w:r w:rsidRPr="00811A5D">
        <w:rPr>
          <w:rFonts w:asciiTheme="minorHAnsi" w:hAnsiTheme="minorHAnsi"/>
          <w:b/>
          <w:lang w:val="en-US"/>
        </w:rPr>
        <w:t xml:space="preserve"> contains</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The active substance is Ciclopirox. </w:t>
      </w:r>
    </w:p>
    <w:p w:rsidR="00FE32AF" w:rsidRPr="00811A5D" w:rsidRDefault="00FE32AF" w:rsidP="00FE32AF">
      <w:pPr>
        <w:tabs>
          <w:tab w:val="left" w:pos="0"/>
        </w:tabs>
        <w:spacing w:line="360" w:lineRule="auto"/>
        <w:jc w:val="both"/>
        <w:rPr>
          <w:rFonts w:asciiTheme="minorHAnsi" w:hAnsiTheme="minorHAnsi"/>
          <w:bCs/>
          <w:iCs/>
          <w:lang w:val="en-GB"/>
        </w:rPr>
      </w:pPr>
      <w:r w:rsidRPr="00811A5D">
        <w:rPr>
          <w:rFonts w:asciiTheme="minorHAnsi" w:hAnsiTheme="minorHAnsi"/>
          <w:lang w:val="en-US"/>
        </w:rPr>
        <w:t xml:space="preserve">The other ingredients are </w:t>
      </w:r>
      <w:r w:rsidRPr="00811A5D">
        <w:rPr>
          <w:rFonts w:asciiTheme="minorHAnsi" w:hAnsiTheme="minorHAnsi"/>
          <w:bCs/>
          <w:iCs/>
          <w:lang w:val="en-GB"/>
        </w:rPr>
        <w:t>m</w:t>
      </w:r>
      <w:r w:rsidRPr="00811A5D">
        <w:rPr>
          <w:rFonts w:asciiTheme="minorHAnsi" w:hAnsiTheme="minorHAnsi"/>
          <w:bCs/>
          <w:iCs/>
          <w:lang w:val="en-US"/>
        </w:rPr>
        <w:t>ethoxyethene polymer with 2-butenedioic acid monobutyl ester, 1:1</w:t>
      </w:r>
      <w:r w:rsidRPr="00811A5D">
        <w:rPr>
          <w:rFonts w:asciiTheme="minorHAnsi" w:hAnsiTheme="minorHAnsi"/>
          <w:bCs/>
          <w:iCs/>
          <w:lang w:val="en-GB"/>
        </w:rPr>
        <w:t xml:space="preserve">, </w:t>
      </w:r>
      <w:r w:rsidRPr="00811A5D">
        <w:rPr>
          <w:rFonts w:asciiTheme="minorHAnsi" w:hAnsiTheme="minorHAnsi"/>
          <w:bCs/>
          <w:iCs/>
          <w:lang w:val="en-US"/>
        </w:rPr>
        <w:t>ethyl acetate</w:t>
      </w:r>
      <w:r w:rsidRPr="00811A5D">
        <w:rPr>
          <w:rFonts w:asciiTheme="minorHAnsi" w:hAnsiTheme="minorHAnsi"/>
          <w:bCs/>
          <w:iCs/>
          <w:lang w:val="en-GB"/>
        </w:rPr>
        <w:t xml:space="preserve">, </w:t>
      </w:r>
      <w:r w:rsidRPr="00811A5D">
        <w:rPr>
          <w:rFonts w:asciiTheme="minorHAnsi" w:hAnsiTheme="minorHAnsi"/>
          <w:bCs/>
          <w:iCs/>
          <w:lang w:val="en-US"/>
        </w:rPr>
        <w:t>isopropyl alcohol</w:t>
      </w:r>
      <w:r w:rsidRPr="00811A5D">
        <w:rPr>
          <w:rFonts w:asciiTheme="minorHAnsi" w:hAnsiTheme="minorHAnsi"/>
          <w:bCs/>
          <w:iCs/>
          <w:lang w:val="en-GB"/>
        </w:rPr>
        <w:t>.</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t xml:space="preserve">What </w:t>
      </w:r>
      <w:r w:rsidR="00371B22" w:rsidRPr="00811A5D">
        <w:rPr>
          <w:rFonts w:asciiTheme="minorHAnsi" w:hAnsiTheme="minorHAnsi"/>
          <w:b/>
          <w:lang w:val="en-US"/>
        </w:rPr>
        <w:t>Ciclopirox Terix</w:t>
      </w:r>
      <w:r w:rsidR="00371B22" w:rsidRPr="00811A5D">
        <w:rPr>
          <w:rFonts w:asciiTheme="minorHAnsi" w:hAnsiTheme="minorHAnsi"/>
          <w:bCs/>
          <w:lang w:val="en-US"/>
        </w:rPr>
        <w:t xml:space="preserve"> </w:t>
      </w:r>
      <w:r w:rsidRPr="00811A5D">
        <w:rPr>
          <w:rFonts w:asciiTheme="minorHAnsi" w:hAnsiTheme="minorHAnsi"/>
          <w:b/>
          <w:lang w:val="en-US"/>
        </w:rPr>
        <w:t>looks like and contents of the pack:</w:t>
      </w:r>
    </w:p>
    <w:p w:rsidR="00FE32AF" w:rsidRPr="00811A5D" w:rsidRDefault="00371B22" w:rsidP="00FE32AF">
      <w:pPr>
        <w:spacing w:line="360" w:lineRule="auto"/>
        <w:ind w:right="-625"/>
        <w:jc w:val="both"/>
        <w:rPr>
          <w:rFonts w:asciiTheme="minorHAnsi" w:hAnsiTheme="minorHAnsi"/>
          <w:lang w:val="en-US"/>
        </w:rPr>
      </w:pPr>
      <w:r w:rsidRPr="00811A5D">
        <w:rPr>
          <w:rFonts w:asciiTheme="minorHAnsi" w:hAnsiTheme="minorHAnsi"/>
          <w:lang w:val="en-US"/>
        </w:rPr>
        <w:t>Ciclopirox Terix</w:t>
      </w:r>
      <w:r w:rsidRPr="00811A5D">
        <w:rPr>
          <w:rFonts w:asciiTheme="minorHAnsi" w:hAnsiTheme="minorHAnsi"/>
          <w:bCs/>
          <w:lang w:val="en-US"/>
        </w:rPr>
        <w:t xml:space="preserve"> </w:t>
      </w:r>
      <w:r w:rsidR="00FE32AF" w:rsidRPr="00811A5D">
        <w:rPr>
          <w:rFonts w:asciiTheme="minorHAnsi" w:hAnsiTheme="minorHAnsi"/>
          <w:lang w:val="en-US"/>
        </w:rPr>
        <w:t>is a clear, colourless to slightly yellow solution presented in amber glass bottles with screw caps which are fitted with a brush.</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Pack sizes are 3.3 ml and 6.6 ml.</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Not all pack sizes may be marketed</w:t>
      </w:r>
    </w:p>
    <w:p w:rsidR="00FE32AF" w:rsidRPr="00811A5D" w:rsidRDefault="00FE32AF" w:rsidP="00FE32AF">
      <w:pPr>
        <w:spacing w:line="360" w:lineRule="auto"/>
        <w:ind w:right="-625"/>
        <w:jc w:val="both"/>
        <w:rPr>
          <w:rFonts w:asciiTheme="minorHAnsi" w:hAnsiTheme="minorHAnsi"/>
          <w:lang w:val="en-US"/>
        </w:rPr>
      </w:pPr>
    </w:p>
    <w:p w:rsidR="00FE32AF" w:rsidRPr="00811A5D" w:rsidRDefault="00FE32AF" w:rsidP="00FE32AF">
      <w:pPr>
        <w:spacing w:line="360" w:lineRule="auto"/>
        <w:ind w:right="-625"/>
        <w:jc w:val="both"/>
        <w:rPr>
          <w:rFonts w:asciiTheme="minorHAnsi" w:hAnsiTheme="minorHAnsi"/>
          <w:b/>
          <w:lang w:val="en-US"/>
        </w:rPr>
      </w:pPr>
      <w:r w:rsidRPr="00811A5D">
        <w:rPr>
          <w:rFonts w:asciiTheme="minorHAnsi" w:hAnsiTheme="minorHAnsi"/>
          <w:b/>
          <w:lang w:val="en-US"/>
        </w:rPr>
        <w:t>Marketing Authorisation Holder and Manufacturer</w:t>
      </w:r>
    </w:p>
    <w:p w:rsidR="00FE32AF" w:rsidRPr="00811A5D" w:rsidRDefault="00FE32AF" w:rsidP="00FE32AF">
      <w:pPr>
        <w:ind w:left="567" w:hanging="567"/>
        <w:rPr>
          <w:rFonts w:asciiTheme="minorHAnsi" w:hAnsiTheme="minorHAnsi"/>
          <w:b/>
          <w:lang w:val="en-US"/>
        </w:rPr>
      </w:pPr>
      <w:r w:rsidRPr="00811A5D">
        <w:rPr>
          <w:rFonts w:asciiTheme="minorHAnsi" w:hAnsiTheme="minorHAnsi"/>
          <w:b/>
          <w:lang w:val="en-US"/>
        </w:rPr>
        <w:t>Marketing Authorization Holder</w:t>
      </w:r>
    </w:p>
    <w:p w:rsidR="00FE32AF" w:rsidRPr="00811A5D" w:rsidRDefault="00FE32AF" w:rsidP="00FE32AF">
      <w:pPr>
        <w:ind w:left="567" w:hanging="567"/>
        <w:rPr>
          <w:rFonts w:asciiTheme="minorHAnsi" w:hAnsiTheme="minorHAnsi"/>
          <w:lang w:val="en-US"/>
        </w:rPr>
      </w:pPr>
      <w:r w:rsidRPr="00811A5D">
        <w:rPr>
          <w:rFonts w:asciiTheme="minorHAnsi" w:hAnsiTheme="minorHAnsi"/>
          <w:lang w:val="en-US"/>
        </w:rPr>
        <w:t>[To be completed nationally]</w:t>
      </w:r>
    </w:p>
    <w:p w:rsidR="00FE32AF" w:rsidRPr="00811A5D" w:rsidRDefault="00FE32AF" w:rsidP="00FE32AF">
      <w:pPr>
        <w:spacing w:line="360" w:lineRule="auto"/>
        <w:ind w:right="-625"/>
        <w:jc w:val="both"/>
        <w:rPr>
          <w:rFonts w:asciiTheme="minorHAnsi" w:hAnsiTheme="minorHAnsi"/>
          <w:b/>
          <w:lang w:val="en-US"/>
        </w:rPr>
      </w:pPr>
    </w:p>
    <w:p w:rsidR="00FE32AF" w:rsidRPr="00811A5D" w:rsidRDefault="00FE32AF" w:rsidP="00FE32AF">
      <w:pPr>
        <w:spacing w:line="360" w:lineRule="auto"/>
        <w:ind w:right="-625"/>
        <w:jc w:val="both"/>
        <w:rPr>
          <w:rFonts w:asciiTheme="minorHAnsi" w:hAnsiTheme="minorHAnsi"/>
          <w:lang w:val="en-GB"/>
        </w:rPr>
      </w:pPr>
      <w:r w:rsidRPr="00811A5D">
        <w:rPr>
          <w:rFonts w:asciiTheme="minorHAnsi" w:hAnsiTheme="minorHAnsi"/>
          <w:lang w:val="en-GB"/>
        </w:rPr>
        <w:t>{Name and address}</w:t>
      </w:r>
    </w:p>
    <w:p w:rsidR="00FE32AF" w:rsidRPr="00811A5D" w:rsidRDefault="00FE32AF" w:rsidP="00FE32AF">
      <w:pPr>
        <w:spacing w:line="360" w:lineRule="auto"/>
        <w:ind w:right="-625"/>
        <w:jc w:val="both"/>
        <w:rPr>
          <w:rFonts w:asciiTheme="minorHAnsi" w:hAnsiTheme="minorHAnsi"/>
        </w:rPr>
      </w:pPr>
      <w:r w:rsidRPr="00811A5D">
        <w:rPr>
          <w:rFonts w:asciiTheme="minorHAnsi" w:hAnsiTheme="minorHAnsi"/>
        </w:rPr>
        <w:t>&lt;{tel}&gt;</w:t>
      </w:r>
    </w:p>
    <w:p w:rsidR="00FE32AF" w:rsidRPr="00811A5D" w:rsidRDefault="00FE32AF" w:rsidP="00FE32AF">
      <w:pPr>
        <w:spacing w:line="360" w:lineRule="auto"/>
        <w:ind w:right="-625"/>
        <w:jc w:val="both"/>
        <w:rPr>
          <w:rFonts w:asciiTheme="minorHAnsi" w:hAnsiTheme="minorHAnsi"/>
        </w:rPr>
      </w:pPr>
      <w:r w:rsidRPr="00811A5D">
        <w:rPr>
          <w:rFonts w:asciiTheme="minorHAnsi" w:hAnsiTheme="minorHAnsi"/>
        </w:rPr>
        <w:t>&lt;{fax}&gt;</w:t>
      </w:r>
    </w:p>
    <w:p w:rsidR="00FE32AF" w:rsidRPr="00811A5D" w:rsidRDefault="00FE32AF" w:rsidP="00FE32AF">
      <w:pPr>
        <w:spacing w:line="360" w:lineRule="auto"/>
        <w:ind w:right="-625"/>
        <w:jc w:val="both"/>
        <w:rPr>
          <w:rFonts w:asciiTheme="minorHAnsi" w:hAnsiTheme="minorHAnsi"/>
        </w:rPr>
      </w:pPr>
      <w:r w:rsidRPr="00811A5D">
        <w:rPr>
          <w:rFonts w:asciiTheme="minorHAnsi" w:hAnsiTheme="minorHAnsi"/>
        </w:rPr>
        <w:t>&lt;{e-mail}&gt;</w:t>
      </w:r>
    </w:p>
    <w:p w:rsidR="00FE32AF" w:rsidRPr="00811A5D" w:rsidRDefault="00FE32AF" w:rsidP="00FE32AF">
      <w:pPr>
        <w:spacing w:before="240" w:line="360" w:lineRule="auto"/>
        <w:ind w:right="-625"/>
        <w:jc w:val="both"/>
        <w:rPr>
          <w:rFonts w:asciiTheme="minorHAnsi" w:hAnsiTheme="minorHAnsi"/>
          <w:b/>
        </w:rPr>
      </w:pPr>
      <w:r w:rsidRPr="00811A5D">
        <w:rPr>
          <w:rFonts w:asciiTheme="minorHAnsi" w:hAnsiTheme="minorHAnsi"/>
          <w:b/>
        </w:rPr>
        <w:t>Manufacturer</w:t>
      </w:r>
    </w:p>
    <w:p w:rsidR="00FE32AF" w:rsidRPr="00811A5D" w:rsidRDefault="00FE32AF" w:rsidP="00FE32AF">
      <w:pPr>
        <w:spacing w:line="360" w:lineRule="auto"/>
        <w:ind w:right="-625"/>
        <w:jc w:val="both"/>
        <w:rPr>
          <w:rFonts w:asciiTheme="minorHAnsi" w:hAnsiTheme="minorHAnsi"/>
        </w:rPr>
      </w:pPr>
      <w:r w:rsidRPr="00811A5D">
        <w:rPr>
          <w:rFonts w:asciiTheme="minorHAnsi" w:hAnsiTheme="minorHAnsi"/>
        </w:rPr>
        <w:t>Doppel Farmaceutici S.R.L.</w:t>
      </w:r>
    </w:p>
    <w:p w:rsidR="00FE32AF" w:rsidRPr="00811A5D" w:rsidRDefault="00FE32AF" w:rsidP="00FE32AF">
      <w:pPr>
        <w:spacing w:line="360" w:lineRule="auto"/>
        <w:ind w:right="-625"/>
        <w:jc w:val="both"/>
        <w:rPr>
          <w:rFonts w:asciiTheme="minorHAnsi" w:hAnsiTheme="minorHAnsi"/>
          <w:lang w:val="es-AR"/>
        </w:rPr>
      </w:pPr>
      <w:r w:rsidRPr="00811A5D">
        <w:rPr>
          <w:rFonts w:asciiTheme="minorHAnsi" w:hAnsiTheme="minorHAnsi"/>
          <w:lang w:val="es-AR"/>
        </w:rPr>
        <w:lastRenderedPageBreak/>
        <w:t xml:space="preserve">Via Martiri delle Foibe, 1 </w:t>
      </w:r>
    </w:p>
    <w:p w:rsidR="00FE32AF" w:rsidRPr="00811A5D" w:rsidRDefault="00FE32AF" w:rsidP="00FE32AF">
      <w:pPr>
        <w:spacing w:line="360" w:lineRule="auto"/>
        <w:ind w:right="-625"/>
        <w:jc w:val="both"/>
        <w:rPr>
          <w:rFonts w:asciiTheme="minorHAnsi" w:hAnsiTheme="minorHAnsi"/>
          <w:lang w:val="es-AR"/>
        </w:rPr>
      </w:pPr>
      <w:r w:rsidRPr="00811A5D">
        <w:rPr>
          <w:rFonts w:asciiTheme="minorHAnsi" w:hAnsiTheme="minorHAnsi"/>
          <w:lang w:val="es-AR"/>
        </w:rPr>
        <w:t>29016 Cortemaggiore (PC)</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Italy </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t>This medicinal product is authorised in the Member States of the EEA under the following names:</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Italy: Ciclopirox Terix </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GB"/>
        </w:rPr>
        <w:t xml:space="preserve">Poland: Axopirox </w:t>
      </w:r>
    </w:p>
    <w:p w:rsidR="00FE32AF" w:rsidRPr="00811A5D" w:rsidRDefault="00FE32AF" w:rsidP="00FE32AF">
      <w:pPr>
        <w:spacing w:before="240" w:line="360" w:lineRule="auto"/>
        <w:ind w:right="-625"/>
        <w:jc w:val="both"/>
        <w:rPr>
          <w:rFonts w:asciiTheme="minorHAnsi" w:hAnsiTheme="minorHAnsi"/>
          <w:b/>
          <w:lang w:val="en-US"/>
        </w:rPr>
      </w:pPr>
      <w:r w:rsidRPr="00811A5D">
        <w:rPr>
          <w:rFonts w:asciiTheme="minorHAnsi" w:hAnsiTheme="minorHAnsi"/>
          <w:b/>
          <w:lang w:val="en-US"/>
        </w:rPr>
        <w:t>This leaflet was last revised in {MM/YYYY}.</w:t>
      </w:r>
    </w:p>
    <w:p w:rsidR="00FE32AF" w:rsidRPr="00811A5D" w:rsidRDefault="00FE32AF" w:rsidP="00FE32AF">
      <w:pPr>
        <w:ind w:left="567" w:hanging="567"/>
        <w:rPr>
          <w:rFonts w:asciiTheme="minorHAnsi" w:hAnsiTheme="minorHAnsi"/>
          <w:lang w:val="en-US"/>
        </w:rPr>
      </w:pPr>
      <w:r w:rsidRPr="00811A5D">
        <w:rPr>
          <w:rFonts w:asciiTheme="minorHAnsi" w:hAnsiTheme="minorHAnsi"/>
          <w:lang w:val="en-US"/>
        </w:rPr>
        <w:t>[To be completed nationally]</w:t>
      </w:r>
    </w:p>
    <w:p w:rsidR="00FE32AF" w:rsidRPr="00811A5D" w:rsidRDefault="00FE32AF" w:rsidP="00FE32AF">
      <w:pPr>
        <w:spacing w:line="360" w:lineRule="auto"/>
        <w:ind w:right="-625"/>
        <w:jc w:val="both"/>
        <w:rPr>
          <w:rFonts w:asciiTheme="minorHAnsi" w:hAnsiTheme="minorHAnsi"/>
          <w:b/>
          <w:lang w:val="en-US"/>
        </w:rPr>
      </w:pP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 xml:space="preserve">CE brush applicator </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A035/3.3 ml pack</w:t>
      </w:r>
    </w:p>
    <w:p w:rsidR="00FE32AF" w:rsidRPr="00811A5D" w:rsidRDefault="00FE32AF" w:rsidP="00FE32AF">
      <w:pPr>
        <w:spacing w:line="360" w:lineRule="auto"/>
        <w:ind w:right="-625"/>
        <w:jc w:val="both"/>
        <w:rPr>
          <w:rFonts w:asciiTheme="minorHAnsi" w:hAnsiTheme="minorHAnsi"/>
          <w:lang w:val="en-US"/>
        </w:rPr>
      </w:pPr>
      <w:r w:rsidRPr="00811A5D">
        <w:rPr>
          <w:rFonts w:asciiTheme="minorHAnsi" w:hAnsiTheme="minorHAnsi"/>
          <w:lang w:val="en-US"/>
        </w:rPr>
        <w:t>A071/6.6 ml pack</w:t>
      </w:r>
    </w:p>
    <w:p w:rsidR="006F08AB" w:rsidRPr="00811A5D" w:rsidRDefault="006F08AB" w:rsidP="007D6BB2">
      <w:pPr>
        <w:jc w:val="both"/>
        <w:rPr>
          <w:rFonts w:asciiTheme="minorHAnsi" w:eastAsia="MS Mincho" w:hAnsiTheme="minorHAnsi"/>
          <w:lang w:val="en-US"/>
        </w:rPr>
        <w:sectPr w:rsidR="006F08AB" w:rsidRPr="00811A5D" w:rsidSect="006F08AB">
          <w:pgSz w:w="11906" w:h="16838"/>
          <w:pgMar w:top="1417" w:right="1134" w:bottom="1134" w:left="1134" w:header="708" w:footer="538" w:gutter="0"/>
          <w:cols w:space="708"/>
          <w:docGrid w:linePitch="360"/>
        </w:sectPr>
      </w:pPr>
    </w:p>
    <w:p w:rsidR="006F08AB" w:rsidRPr="00811A5D" w:rsidRDefault="006F08AB" w:rsidP="007D6BB2">
      <w:pPr>
        <w:pStyle w:val="Title1"/>
        <w:spacing w:line="480" w:lineRule="auto"/>
        <w:ind w:left="0" w:firstLine="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lastRenderedPageBreak/>
        <w:t>Module 4</w:t>
      </w:r>
    </w:p>
    <w:p w:rsidR="006F08AB" w:rsidRPr="00811A5D" w:rsidRDefault="006F08AB" w:rsidP="007D6BB2">
      <w:pPr>
        <w:pStyle w:val="Title1"/>
        <w:spacing w:line="480" w:lineRule="auto"/>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t>Labelling</w:t>
      </w:r>
    </w:p>
    <w:p w:rsidR="00FE32AF" w:rsidRPr="00811A5D" w:rsidRDefault="00FE32AF" w:rsidP="00FE32AF">
      <w:pPr>
        <w:shd w:val="clear" w:color="auto" w:fill="FFFFFF"/>
        <w:spacing w:line="276" w:lineRule="auto"/>
        <w:rPr>
          <w:rFonts w:asciiTheme="minorHAnsi" w:hAnsiTheme="minorHAnsi"/>
          <w:noProof/>
          <w:lang w:val="en-US"/>
        </w:rPr>
      </w:pPr>
    </w:p>
    <w:p w:rsidR="00FE32AF" w:rsidRPr="00811A5D" w:rsidRDefault="00FE32AF" w:rsidP="00FE32AF">
      <w:pPr>
        <w:pBdr>
          <w:top w:val="single" w:sz="4" w:space="1" w:color="auto"/>
          <w:left w:val="single" w:sz="4" w:space="4" w:color="auto"/>
          <w:bottom w:val="single" w:sz="4" w:space="1" w:color="auto"/>
          <w:right w:val="single" w:sz="4" w:space="4" w:color="auto"/>
        </w:pBdr>
        <w:spacing w:line="276" w:lineRule="auto"/>
        <w:rPr>
          <w:rFonts w:asciiTheme="minorHAnsi" w:hAnsiTheme="minorHAnsi"/>
          <w:b/>
          <w:noProof/>
          <w:lang w:val="en-US"/>
        </w:rPr>
      </w:pPr>
      <w:r w:rsidRPr="00811A5D">
        <w:rPr>
          <w:rFonts w:asciiTheme="minorHAnsi" w:hAnsiTheme="minorHAnsi"/>
          <w:b/>
          <w:noProof/>
          <w:lang w:val="en-US"/>
        </w:rPr>
        <w:t>PARTICULARS TO APPEAR ON THE OUTER PACKAGING</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rPr>
          <w:rFonts w:asciiTheme="minorHAnsi" w:hAnsiTheme="minorHAnsi"/>
          <w:b/>
          <w:noProof/>
          <w:lang w:val="en-US"/>
        </w:rPr>
      </w:pPr>
      <w:r w:rsidRPr="00811A5D">
        <w:rPr>
          <w:rFonts w:asciiTheme="minorHAnsi" w:hAnsiTheme="minorHAnsi"/>
          <w:b/>
          <w:noProof/>
          <w:lang w:val="en-US"/>
        </w:rPr>
        <w:t>CARTON BOX</w:t>
      </w:r>
    </w:p>
    <w:p w:rsidR="00FE32AF" w:rsidRPr="00811A5D" w:rsidRDefault="00FE32AF" w:rsidP="00FE32AF">
      <w:pPr>
        <w:spacing w:line="276" w:lineRule="auto"/>
        <w:rPr>
          <w:rFonts w:asciiTheme="minorHAnsi" w:hAnsiTheme="minorHAnsi"/>
          <w:noProof/>
          <w:lang w:val="en-US"/>
        </w:rPr>
      </w:pPr>
    </w:p>
    <w:p w:rsidR="00FE32AF" w:rsidRPr="00811A5D" w:rsidRDefault="00FE32AF" w:rsidP="00FE32AF">
      <w:pPr>
        <w:pBdr>
          <w:top w:val="single" w:sz="4" w:space="1" w:color="auto"/>
          <w:left w:val="single" w:sz="4" w:space="4" w:color="auto"/>
          <w:bottom w:val="single" w:sz="4" w:space="1" w:color="auto"/>
          <w:right w:val="single" w:sz="4" w:space="4" w:color="auto"/>
        </w:pBdr>
        <w:spacing w:line="276" w:lineRule="auto"/>
        <w:ind w:left="567" w:hanging="567"/>
        <w:rPr>
          <w:rFonts w:asciiTheme="minorHAnsi" w:hAnsiTheme="minorHAnsi"/>
          <w:noProof/>
          <w:lang w:val="en-US"/>
        </w:rPr>
      </w:pPr>
      <w:r w:rsidRPr="00811A5D">
        <w:rPr>
          <w:rFonts w:asciiTheme="minorHAnsi" w:hAnsiTheme="minorHAnsi"/>
          <w:b/>
          <w:noProof/>
          <w:lang w:val="en-US"/>
        </w:rPr>
        <w:t>1. NAME OF THE MEDICINAL PRODUCT</w:t>
      </w:r>
    </w:p>
    <w:p w:rsidR="00FE32AF" w:rsidRPr="00811A5D" w:rsidRDefault="00FE32AF" w:rsidP="00FE32AF">
      <w:pPr>
        <w:autoSpaceDE w:val="0"/>
        <w:autoSpaceDN w:val="0"/>
        <w:adjustRightInd w:val="0"/>
        <w:rPr>
          <w:rFonts w:asciiTheme="minorHAnsi" w:eastAsia="TimesNewRoman" w:hAnsiTheme="minorHAnsi"/>
          <w:lang w:val="en-US" w:eastAsia="en-GB"/>
        </w:rPr>
      </w:pPr>
    </w:p>
    <w:p w:rsidR="00FE32AF" w:rsidRPr="00811A5D" w:rsidRDefault="00371B22" w:rsidP="00FE32AF">
      <w:pPr>
        <w:autoSpaceDE w:val="0"/>
        <w:autoSpaceDN w:val="0"/>
        <w:adjustRightInd w:val="0"/>
        <w:rPr>
          <w:rFonts w:asciiTheme="minorHAnsi" w:eastAsia="TimesNewRoman" w:hAnsiTheme="minorHAnsi"/>
          <w:lang w:val="en-US" w:eastAsia="en-GB"/>
        </w:rPr>
      </w:pPr>
      <w:r w:rsidRPr="00811A5D">
        <w:rPr>
          <w:rFonts w:asciiTheme="minorHAnsi" w:hAnsiTheme="minorHAnsi"/>
          <w:lang w:val="en-US"/>
        </w:rPr>
        <w:t>Ciclopirox Terix</w:t>
      </w:r>
      <w:r w:rsidRPr="00811A5D">
        <w:rPr>
          <w:rFonts w:asciiTheme="minorHAnsi" w:hAnsiTheme="minorHAnsi"/>
          <w:bCs/>
          <w:lang w:val="en-US"/>
        </w:rPr>
        <w:t xml:space="preserve"> </w:t>
      </w:r>
      <w:r w:rsidR="00FE32AF" w:rsidRPr="00811A5D">
        <w:rPr>
          <w:rFonts w:asciiTheme="minorHAnsi" w:hAnsiTheme="minorHAnsi"/>
          <w:noProof/>
          <w:lang w:val="en-US"/>
        </w:rPr>
        <w:t xml:space="preserve">8% w/w medicated nail lacquer </w:t>
      </w:r>
    </w:p>
    <w:p w:rsidR="00FE32AF" w:rsidRPr="00811A5D" w:rsidRDefault="00FE32AF" w:rsidP="00FE32AF">
      <w:pPr>
        <w:spacing w:line="276" w:lineRule="auto"/>
        <w:ind w:left="567" w:hanging="567"/>
        <w:rPr>
          <w:rFonts w:asciiTheme="minorHAnsi" w:hAnsiTheme="minorHAnsi"/>
          <w:noProof/>
          <w:lang w:val="en-US"/>
        </w:rPr>
      </w:pPr>
    </w:p>
    <w:p w:rsidR="00FE32AF" w:rsidRPr="00811A5D" w:rsidRDefault="00FE32AF" w:rsidP="00FE32AF">
      <w:pPr>
        <w:spacing w:line="276" w:lineRule="auto"/>
        <w:rPr>
          <w:rFonts w:asciiTheme="minorHAnsi" w:hAnsiTheme="minorHAnsi"/>
          <w:noProof/>
          <w:lang w:val="en-US"/>
        </w:rPr>
      </w:pPr>
      <w:r w:rsidRPr="00811A5D">
        <w:rPr>
          <w:rFonts w:asciiTheme="minorHAnsi" w:eastAsia="TimesNewRoman" w:hAnsiTheme="minorHAnsi"/>
          <w:lang w:val="en-US"/>
        </w:rPr>
        <w:t xml:space="preserve">Ciclopirox </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ind w:left="567" w:hanging="567"/>
        <w:rPr>
          <w:rFonts w:asciiTheme="minorHAnsi" w:hAnsiTheme="minorHAnsi"/>
          <w:b/>
          <w:noProof/>
          <w:lang w:val="en-US"/>
        </w:rPr>
      </w:pPr>
      <w:r w:rsidRPr="00811A5D">
        <w:rPr>
          <w:rFonts w:asciiTheme="minorHAnsi" w:hAnsiTheme="minorHAnsi"/>
          <w:b/>
          <w:noProof/>
          <w:lang w:val="en-US"/>
        </w:rPr>
        <w:t>2. STATEMENT OF ACTIVE SUBSTANCE(S)</w:t>
      </w:r>
    </w:p>
    <w:p w:rsidR="00FE32AF" w:rsidRPr="00811A5D" w:rsidRDefault="00FE32AF" w:rsidP="00FE32AF">
      <w:pPr>
        <w:spacing w:before="240" w:line="276" w:lineRule="auto"/>
        <w:rPr>
          <w:rFonts w:asciiTheme="minorHAnsi" w:hAnsiTheme="minorHAnsi"/>
          <w:iCs/>
          <w:lang w:val="en-US"/>
        </w:rPr>
      </w:pPr>
      <w:r w:rsidRPr="00811A5D">
        <w:rPr>
          <w:rFonts w:asciiTheme="minorHAnsi" w:hAnsiTheme="minorHAnsi"/>
          <w:noProof/>
          <w:lang w:val="en-US"/>
        </w:rPr>
        <w:t>Each gr of medicated nail lacquer contains 80mg ciclopirox.</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ind w:left="567" w:hanging="567"/>
        <w:rPr>
          <w:rFonts w:asciiTheme="minorHAnsi" w:hAnsiTheme="minorHAnsi"/>
          <w:noProof/>
          <w:highlight w:val="lightGray"/>
          <w:lang w:val="en-US"/>
        </w:rPr>
      </w:pPr>
      <w:r w:rsidRPr="00811A5D">
        <w:rPr>
          <w:rFonts w:asciiTheme="minorHAnsi" w:hAnsiTheme="minorHAnsi"/>
          <w:b/>
          <w:noProof/>
          <w:lang w:val="en-US"/>
        </w:rPr>
        <w:t xml:space="preserve">3. </w:t>
      </w:r>
      <w:r w:rsidRPr="00811A5D">
        <w:rPr>
          <w:rFonts w:asciiTheme="minorHAnsi" w:hAnsiTheme="minorHAnsi"/>
          <w:b/>
          <w:bCs/>
          <w:noProof/>
          <w:lang w:val="en-US"/>
        </w:rPr>
        <w:t>LIST OF EXCIPIENTS</w:t>
      </w:r>
    </w:p>
    <w:p w:rsidR="00FE32AF" w:rsidRPr="00811A5D" w:rsidRDefault="00FE32AF" w:rsidP="00FE32AF">
      <w:pPr>
        <w:spacing w:before="240" w:line="276" w:lineRule="auto"/>
        <w:rPr>
          <w:rFonts w:asciiTheme="minorHAnsi" w:hAnsiTheme="minorHAnsi"/>
          <w:noProof/>
          <w:lang w:val="en-US"/>
        </w:rPr>
      </w:pPr>
      <w:r w:rsidRPr="00811A5D">
        <w:rPr>
          <w:rFonts w:asciiTheme="minorHAnsi" w:hAnsiTheme="minorHAnsi"/>
          <w:iCs/>
          <w:lang w:val="en-US"/>
        </w:rPr>
        <w:t xml:space="preserve">Butyl ester of </w:t>
      </w:r>
      <w:r w:rsidRPr="00811A5D">
        <w:rPr>
          <w:rFonts w:asciiTheme="minorHAnsi" w:hAnsiTheme="minorHAnsi"/>
          <w:bCs/>
          <w:iCs/>
          <w:lang w:val="en-US"/>
        </w:rPr>
        <w:t>polyvinyl methylether/maleic anhydride copolymer</w:t>
      </w:r>
      <w:r w:rsidRPr="00811A5D">
        <w:rPr>
          <w:rFonts w:asciiTheme="minorHAnsi" w:hAnsiTheme="minorHAnsi"/>
          <w:iCs/>
          <w:lang w:val="en-US"/>
        </w:rPr>
        <w:t>, ethyl acetate, isopropyl alcohol.</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ind w:left="567" w:hanging="567"/>
        <w:rPr>
          <w:rFonts w:asciiTheme="minorHAnsi" w:hAnsiTheme="minorHAnsi"/>
          <w:noProof/>
          <w:lang w:val="en-US"/>
        </w:rPr>
      </w:pPr>
      <w:r w:rsidRPr="00811A5D">
        <w:rPr>
          <w:rFonts w:asciiTheme="minorHAnsi" w:hAnsiTheme="minorHAnsi"/>
          <w:b/>
          <w:noProof/>
          <w:lang w:val="en-US"/>
        </w:rPr>
        <w:t xml:space="preserve">4. </w:t>
      </w:r>
      <w:r w:rsidRPr="00811A5D">
        <w:rPr>
          <w:rFonts w:asciiTheme="minorHAnsi" w:hAnsiTheme="minorHAnsi"/>
          <w:b/>
          <w:bCs/>
          <w:noProof/>
          <w:lang w:val="en-US"/>
        </w:rPr>
        <w:t>PHARMACEUTICAL FORM AND CONTENTS</w:t>
      </w:r>
    </w:p>
    <w:p w:rsidR="00FE32AF" w:rsidRPr="00811A5D" w:rsidRDefault="00FE32AF" w:rsidP="00FE32AF">
      <w:pPr>
        <w:autoSpaceDE w:val="0"/>
        <w:autoSpaceDN w:val="0"/>
        <w:adjustRightInd w:val="0"/>
        <w:spacing w:before="240" w:line="276" w:lineRule="auto"/>
        <w:rPr>
          <w:rFonts w:asciiTheme="minorHAnsi" w:eastAsia="TimesNewRomanPSMT" w:hAnsiTheme="minorHAnsi"/>
          <w:lang w:val="en-US"/>
        </w:rPr>
      </w:pPr>
      <w:r w:rsidRPr="00811A5D">
        <w:rPr>
          <w:rFonts w:asciiTheme="minorHAnsi" w:hAnsiTheme="minorHAnsi"/>
          <w:noProof/>
          <w:lang w:val="en-US"/>
        </w:rPr>
        <w:t>Medicated nail lacquer</w:t>
      </w:r>
    </w:p>
    <w:p w:rsidR="00FE32AF" w:rsidRPr="00811A5D" w:rsidRDefault="00FE32AF" w:rsidP="00FE32AF">
      <w:pPr>
        <w:autoSpaceDE w:val="0"/>
        <w:autoSpaceDN w:val="0"/>
        <w:adjustRightInd w:val="0"/>
        <w:spacing w:before="240" w:line="276" w:lineRule="auto"/>
        <w:rPr>
          <w:rFonts w:asciiTheme="minorHAnsi" w:eastAsia="TimesNewRomanPSMT" w:hAnsiTheme="minorHAnsi"/>
          <w:lang w:val="en-US"/>
        </w:rPr>
      </w:pPr>
      <w:r w:rsidRPr="00811A5D">
        <w:rPr>
          <w:rFonts w:asciiTheme="minorHAnsi" w:eastAsia="TimesNewRomanPSMT" w:hAnsiTheme="minorHAnsi"/>
          <w:lang w:val="en-US"/>
        </w:rPr>
        <w:t>3.3 ml</w:t>
      </w:r>
    </w:p>
    <w:p w:rsidR="00FE32AF" w:rsidRPr="00811A5D" w:rsidRDefault="00FE32AF" w:rsidP="00FE32AF">
      <w:pPr>
        <w:autoSpaceDE w:val="0"/>
        <w:autoSpaceDN w:val="0"/>
        <w:adjustRightInd w:val="0"/>
        <w:spacing w:before="240" w:line="276" w:lineRule="auto"/>
        <w:rPr>
          <w:rFonts w:asciiTheme="minorHAnsi" w:eastAsia="TimesNewRomanPSMT" w:hAnsiTheme="minorHAnsi"/>
          <w:lang w:val="en-US"/>
        </w:rPr>
      </w:pPr>
      <w:r w:rsidRPr="00811A5D">
        <w:rPr>
          <w:rFonts w:asciiTheme="minorHAnsi" w:eastAsia="TimesNewRomanPSMT" w:hAnsiTheme="minorHAnsi"/>
          <w:lang w:val="en-US"/>
        </w:rPr>
        <w:t>CE brush applicator (A035)</w:t>
      </w:r>
    </w:p>
    <w:p w:rsidR="00FE32AF" w:rsidRPr="00811A5D" w:rsidRDefault="00FE32AF" w:rsidP="00FE32AF">
      <w:pPr>
        <w:autoSpaceDE w:val="0"/>
        <w:autoSpaceDN w:val="0"/>
        <w:adjustRightInd w:val="0"/>
        <w:spacing w:line="276" w:lineRule="auto"/>
        <w:rPr>
          <w:rFonts w:asciiTheme="minorHAnsi" w:eastAsia="TimesNewRomanPSMT" w:hAnsiTheme="minorHAnsi"/>
          <w:highlight w:val="lightGray"/>
          <w:lang w:val="en-US"/>
        </w:rPr>
      </w:pPr>
    </w:p>
    <w:p w:rsidR="00FE32AF" w:rsidRPr="00811A5D" w:rsidRDefault="00FE32AF" w:rsidP="00FE32AF">
      <w:pPr>
        <w:autoSpaceDE w:val="0"/>
        <w:autoSpaceDN w:val="0"/>
        <w:adjustRightInd w:val="0"/>
        <w:spacing w:line="276" w:lineRule="auto"/>
        <w:rPr>
          <w:rFonts w:asciiTheme="minorHAnsi" w:eastAsia="TimesNewRomanPSMT" w:hAnsiTheme="minorHAnsi"/>
          <w:lang w:val="en-US"/>
        </w:rPr>
      </w:pPr>
      <w:r w:rsidRPr="00811A5D">
        <w:rPr>
          <w:rFonts w:asciiTheme="minorHAnsi" w:eastAsia="TimesNewRomanPSMT" w:hAnsiTheme="minorHAnsi"/>
          <w:highlight w:val="lightGray"/>
          <w:lang w:val="en-US"/>
        </w:rPr>
        <w:t>6.6 ml</w:t>
      </w:r>
    </w:p>
    <w:p w:rsidR="00FE32AF" w:rsidRPr="00811A5D" w:rsidRDefault="00FE32AF" w:rsidP="00FE32AF">
      <w:pPr>
        <w:autoSpaceDE w:val="0"/>
        <w:autoSpaceDN w:val="0"/>
        <w:adjustRightInd w:val="0"/>
        <w:spacing w:line="276" w:lineRule="auto"/>
        <w:rPr>
          <w:rFonts w:asciiTheme="minorHAnsi" w:eastAsia="TimesNewRomanPSMT" w:hAnsiTheme="minorHAnsi"/>
          <w:lang w:val="en-US"/>
        </w:rPr>
      </w:pPr>
    </w:p>
    <w:p w:rsidR="00FE32AF" w:rsidRPr="00811A5D" w:rsidRDefault="00FE32AF" w:rsidP="00FE32AF">
      <w:pPr>
        <w:autoSpaceDE w:val="0"/>
        <w:autoSpaceDN w:val="0"/>
        <w:adjustRightInd w:val="0"/>
        <w:spacing w:line="276" w:lineRule="auto"/>
        <w:rPr>
          <w:rFonts w:asciiTheme="minorHAnsi" w:eastAsia="TimesNewRomanPSMT" w:hAnsiTheme="minorHAnsi"/>
          <w:lang w:val="en-US"/>
        </w:rPr>
      </w:pPr>
      <w:r w:rsidRPr="00811A5D">
        <w:rPr>
          <w:rFonts w:asciiTheme="minorHAnsi" w:eastAsia="TimesNewRomanPSMT" w:hAnsiTheme="minorHAnsi"/>
          <w:highlight w:val="lightGray"/>
          <w:lang w:val="en-US"/>
        </w:rPr>
        <w:t>CE brush applicator (A071)</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ind w:left="567" w:hanging="567"/>
        <w:rPr>
          <w:rFonts w:asciiTheme="minorHAnsi" w:hAnsiTheme="minorHAnsi"/>
          <w:noProof/>
          <w:highlight w:val="lightGray"/>
          <w:lang w:val="en-US"/>
        </w:rPr>
      </w:pPr>
      <w:r w:rsidRPr="00811A5D">
        <w:rPr>
          <w:rFonts w:asciiTheme="minorHAnsi" w:hAnsiTheme="minorHAnsi"/>
          <w:b/>
          <w:noProof/>
          <w:lang w:val="en-US"/>
        </w:rPr>
        <w:t xml:space="preserve">5. </w:t>
      </w:r>
      <w:r w:rsidRPr="00811A5D">
        <w:rPr>
          <w:rFonts w:asciiTheme="minorHAnsi" w:hAnsiTheme="minorHAnsi"/>
          <w:b/>
          <w:bCs/>
          <w:noProof/>
          <w:lang w:val="en-US"/>
        </w:rPr>
        <w:t>METHOD AND ROUTE(S) OF ADMINISTRATION</w:t>
      </w:r>
    </w:p>
    <w:p w:rsidR="00FE32AF" w:rsidRPr="00811A5D" w:rsidRDefault="00FE32AF" w:rsidP="00FE32AF">
      <w:pPr>
        <w:spacing w:line="276" w:lineRule="auto"/>
        <w:rPr>
          <w:rFonts w:asciiTheme="minorHAnsi" w:hAnsiTheme="minorHAnsi"/>
          <w:i/>
          <w:noProof/>
          <w:lang w:val="en-US"/>
        </w:rPr>
      </w:pPr>
    </w:p>
    <w:p w:rsidR="00FE32AF" w:rsidRPr="00811A5D" w:rsidRDefault="00FE32AF" w:rsidP="00FE32AF">
      <w:pPr>
        <w:autoSpaceDE w:val="0"/>
        <w:autoSpaceDN w:val="0"/>
        <w:adjustRightInd w:val="0"/>
        <w:spacing w:line="276" w:lineRule="auto"/>
        <w:rPr>
          <w:rFonts w:asciiTheme="minorHAnsi" w:eastAsia="TimesNewRomanPSMT" w:hAnsiTheme="minorHAnsi"/>
          <w:lang w:val="en-US"/>
        </w:rPr>
      </w:pPr>
      <w:r w:rsidRPr="00811A5D">
        <w:rPr>
          <w:rFonts w:asciiTheme="minorHAnsi" w:eastAsia="TimesNewRomanPSMT" w:hAnsiTheme="minorHAnsi"/>
          <w:lang w:val="en-US"/>
        </w:rPr>
        <w:t>Read the package leaflet before use.</w:t>
      </w:r>
    </w:p>
    <w:p w:rsidR="00FE32AF" w:rsidRPr="00811A5D" w:rsidRDefault="00FE32AF" w:rsidP="00FE32AF">
      <w:pPr>
        <w:autoSpaceDE w:val="0"/>
        <w:autoSpaceDN w:val="0"/>
        <w:adjustRightInd w:val="0"/>
        <w:spacing w:line="276" w:lineRule="auto"/>
        <w:rPr>
          <w:rFonts w:asciiTheme="minorHAnsi" w:eastAsia="TimesNewRomanPSMT" w:hAnsiTheme="minorHAnsi"/>
          <w:lang w:val="en-US"/>
        </w:rPr>
      </w:pPr>
      <w:r w:rsidRPr="00811A5D">
        <w:rPr>
          <w:rFonts w:asciiTheme="minorHAnsi" w:eastAsia="TimesNewRomanPSMT" w:hAnsiTheme="minorHAnsi"/>
          <w:lang w:val="en-US"/>
        </w:rPr>
        <w:t xml:space="preserve">Cutaneous use. </w:t>
      </w:r>
    </w:p>
    <w:p w:rsidR="00FE32AF" w:rsidRPr="00811A5D" w:rsidRDefault="00FE32AF" w:rsidP="00FE32AF">
      <w:pPr>
        <w:pBdr>
          <w:top w:val="single" w:sz="4" w:space="0" w:color="auto"/>
          <w:left w:val="single" w:sz="4" w:space="4" w:color="auto"/>
          <w:bottom w:val="single" w:sz="4" w:space="1" w:color="auto"/>
          <w:right w:val="single" w:sz="4" w:space="4" w:color="auto"/>
        </w:pBdr>
        <w:spacing w:before="240" w:line="276" w:lineRule="auto"/>
        <w:ind w:left="284" w:hanging="284"/>
        <w:rPr>
          <w:rFonts w:asciiTheme="minorHAnsi" w:hAnsiTheme="minorHAnsi"/>
          <w:noProof/>
          <w:lang w:val="en-US"/>
        </w:rPr>
      </w:pPr>
      <w:r w:rsidRPr="00811A5D">
        <w:rPr>
          <w:rFonts w:asciiTheme="minorHAnsi" w:hAnsiTheme="minorHAnsi"/>
          <w:b/>
          <w:noProof/>
          <w:lang w:val="en-US"/>
        </w:rPr>
        <w:t>6. SPECIAL WARNING THAT THE MEDICINAL PRODUCT MUST BESTORED OUT OF THE SIGHT AND REACH OF CHILDREN</w:t>
      </w:r>
    </w:p>
    <w:p w:rsidR="00FE32AF" w:rsidRPr="00811A5D" w:rsidRDefault="00FE32AF" w:rsidP="00FE32AF">
      <w:pPr>
        <w:spacing w:line="276" w:lineRule="auto"/>
        <w:rPr>
          <w:rFonts w:asciiTheme="minorHAnsi" w:hAnsiTheme="minorHAnsi"/>
          <w:noProof/>
          <w:lang w:val="en-US"/>
        </w:rPr>
      </w:pPr>
    </w:p>
    <w:p w:rsidR="00FE32AF" w:rsidRPr="00811A5D" w:rsidRDefault="00FE32AF" w:rsidP="00FE32AF">
      <w:pPr>
        <w:spacing w:line="276" w:lineRule="auto"/>
        <w:rPr>
          <w:rFonts w:asciiTheme="minorHAnsi" w:hAnsiTheme="minorHAnsi"/>
          <w:noProof/>
          <w:lang w:val="en-US"/>
        </w:rPr>
      </w:pPr>
      <w:r w:rsidRPr="00811A5D">
        <w:rPr>
          <w:rFonts w:asciiTheme="minorHAnsi" w:hAnsiTheme="minorHAnsi"/>
          <w:lang w:val="en-US" w:eastAsia="en-GB"/>
        </w:rPr>
        <w:t>Keep out of the sight and reach of children.</w:t>
      </w:r>
      <w:r w:rsidRPr="00811A5D">
        <w:rPr>
          <w:rFonts w:asciiTheme="minorHAnsi" w:hAnsiTheme="minorHAnsi"/>
          <w:noProof/>
          <w:lang w:val="en-US"/>
        </w:rPr>
        <w:t xml:space="preserve"> </w:t>
      </w:r>
    </w:p>
    <w:p w:rsidR="00FE32AF" w:rsidRPr="00811A5D" w:rsidRDefault="00FE32AF" w:rsidP="00FE32AF">
      <w:pPr>
        <w:spacing w:line="276" w:lineRule="auto"/>
        <w:rPr>
          <w:rFonts w:asciiTheme="minorHAnsi" w:hAnsiTheme="minorHAnsi"/>
          <w:noProof/>
          <w:lang w:val="en-US"/>
        </w:rPr>
      </w:pPr>
    </w:p>
    <w:p w:rsidR="00FE32AF" w:rsidRPr="00811A5D" w:rsidRDefault="00FE32AF" w:rsidP="00FE32AF">
      <w:pPr>
        <w:pBdr>
          <w:top w:val="single" w:sz="4" w:space="1" w:color="auto"/>
          <w:left w:val="single" w:sz="4" w:space="4" w:color="auto"/>
          <w:bottom w:val="single" w:sz="4" w:space="1" w:color="auto"/>
          <w:right w:val="single" w:sz="4" w:space="4" w:color="auto"/>
        </w:pBdr>
        <w:spacing w:line="276" w:lineRule="auto"/>
        <w:ind w:left="567" w:hanging="567"/>
        <w:rPr>
          <w:rFonts w:asciiTheme="minorHAnsi" w:hAnsiTheme="minorHAnsi"/>
          <w:noProof/>
          <w:highlight w:val="lightGray"/>
          <w:lang w:val="en-US"/>
        </w:rPr>
      </w:pPr>
      <w:r w:rsidRPr="00811A5D">
        <w:rPr>
          <w:rFonts w:asciiTheme="minorHAnsi" w:hAnsiTheme="minorHAnsi"/>
          <w:b/>
          <w:noProof/>
          <w:lang w:val="en-US"/>
        </w:rPr>
        <w:lastRenderedPageBreak/>
        <w:t xml:space="preserve">7. </w:t>
      </w:r>
      <w:r w:rsidRPr="00811A5D">
        <w:rPr>
          <w:rFonts w:asciiTheme="minorHAnsi" w:hAnsiTheme="minorHAnsi"/>
          <w:b/>
          <w:bCs/>
          <w:noProof/>
          <w:lang w:val="en-US"/>
        </w:rPr>
        <w:t>OTHER SPECIAL WARNING(S), IF NECESSARY</w:t>
      </w:r>
    </w:p>
    <w:p w:rsidR="00FE32AF" w:rsidRPr="00811A5D" w:rsidRDefault="00FE32AF" w:rsidP="00FE32AF">
      <w:pPr>
        <w:spacing w:line="276" w:lineRule="auto"/>
        <w:rPr>
          <w:rFonts w:asciiTheme="minorHAnsi" w:hAnsiTheme="minorHAnsi"/>
          <w:noProof/>
          <w:lang w:val="en-US"/>
        </w:rPr>
      </w:pPr>
    </w:p>
    <w:p w:rsidR="00FE32AF" w:rsidRPr="00811A5D" w:rsidRDefault="00FE32AF" w:rsidP="00FE32AF">
      <w:pPr>
        <w:spacing w:line="276" w:lineRule="auto"/>
        <w:rPr>
          <w:rFonts w:asciiTheme="minorHAnsi" w:hAnsiTheme="minorHAnsi"/>
          <w:noProof/>
          <w:lang w:val="en-US"/>
        </w:rPr>
      </w:pPr>
    </w:p>
    <w:p w:rsidR="00FE32AF" w:rsidRPr="00811A5D" w:rsidRDefault="00FE32AF" w:rsidP="00FE32AF">
      <w:pPr>
        <w:pBdr>
          <w:top w:val="single" w:sz="4" w:space="1" w:color="auto"/>
          <w:left w:val="single" w:sz="4" w:space="4" w:color="auto"/>
          <w:bottom w:val="single" w:sz="4" w:space="1" w:color="auto"/>
          <w:right w:val="single" w:sz="4" w:space="4" w:color="auto"/>
        </w:pBdr>
        <w:spacing w:line="276" w:lineRule="auto"/>
        <w:ind w:left="567" w:hanging="567"/>
        <w:rPr>
          <w:rFonts w:asciiTheme="minorHAnsi" w:hAnsiTheme="minorHAnsi"/>
          <w:noProof/>
          <w:highlight w:val="lightGray"/>
          <w:lang w:val="en-US"/>
        </w:rPr>
      </w:pPr>
      <w:r w:rsidRPr="00811A5D">
        <w:rPr>
          <w:rFonts w:asciiTheme="minorHAnsi" w:hAnsiTheme="minorHAnsi"/>
          <w:b/>
          <w:noProof/>
          <w:lang w:val="en-US"/>
        </w:rPr>
        <w:t xml:space="preserve">8. </w:t>
      </w:r>
      <w:r w:rsidRPr="00811A5D">
        <w:rPr>
          <w:rFonts w:asciiTheme="minorHAnsi" w:hAnsiTheme="minorHAnsi"/>
          <w:b/>
          <w:bCs/>
          <w:lang w:val="en-US" w:eastAsia="en-GB"/>
        </w:rPr>
        <w:t>EXPIRY DATE</w:t>
      </w:r>
    </w:p>
    <w:p w:rsidR="00FE32AF" w:rsidRPr="00811A5D" w:rsidRDefault="00FE32AF" w:rsidP="00FE32AF">
      <w:pPr>
        <w:spacing w:line="276" w:lineRule="auto"/>
        <w:rPr>
          <w:rFonts w:asciiTheme="minorHAnsi" w:hAnsiTheme="minorHAnsi"/>
          <w:noProof/>
          <w:lang w:val="en-US"/>
        </w:rPr>
      </w:pPr>
    </w:p>
    <w:p w:rsidR="00FE32AF" w:rsidRPr="00811A5D" w:rsidRDefault="00FE32AF" w:rsidP="00FE32AF">
      <w:pPr>
        <w:spacing w:line="276" w:lineRule="auto"/>
        <w:rPr>
          <w:rFonts w:asciiTheme="minorHAnsi" w:hAnsiTheme="minorHAnsi"/>
          <w:noProof/>
          <w:lang w:val="en-US"/>
        </w:rPr>
      </w:pPr>
      <w:r w:rsidRPr="00811A5D">
        <w:rPr>
          <w:rFonts w:asciiTheme="minorHAnsi" w:hAnsiTheme="minorHAnsi"/>
          <w:noProof/>
          <w:lang w:val="en-US"/>
        </w:rPr>
        <w:t>EXP</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ind w:left="567" w:hanging="567"/>
        <w:rPr>
          <w:rFonts w:asciiTheme="minorHAnsi" w:hAnsiTheme="minorHAnsi"/>
          <w:noProof/>
          <w:lang w:val="en-US"/>
        </w:rPr>
      </w:pPr>
      <w:r w:rsidRPr="00811A5D">
        <w:rPr>
          <w:rFonts w:asciiTheme="minorHAnsi" w:hAnsiTheme="minorHAnsi"/>
          <w:b/>
          <w:noProof/>
          <w:lang w:val="en-US"/>
        </w:rPr>
        <w:t>9. S</w:t>
      </w:r>
      <w:r w:rsidRPr="00811A5D">
        <w:rPr>
          <w:rFonts w:asciiTheme="minorHAnsi" w:hAnsiTheme="minorHAnsi"/>
          <w:b/>
          <w:bCs/>
          <w:noProof/>
          <w:lang w:val="en-US"/>
        </w:rPr>
        <w:t>PECIAL STORAGE CONDITIONS</w:t>
      </w:r>
    </w:p>
    <w:p w:rsidR="00FE32AF" w:rsidRPr="00811A5D" w:rsidRDefault="00FE32AF" w:rsidP="00FE32AF">
      <w:pPr>
        <w:tabs>
          <w:tab w:val="left" w:pos="7200"/>
        </w:tabs>
        <w:spacing w:before="240" w:line="360" w:lineRule="auto"/>
        <w:jc w:val="both"/>
        <w:rPr>
          <w:rFonts w:asciiTheme="minorHAnsi" w:hAnsiTheme="minorHAnsi"/>
          <w:lang w:val="en-US"/>
        </w:rPr>
      </w:pPr>
      <w:r w:rsidRPr="00811A5D">
        <w:rPr>
          <w:rFonts w:asciiTheme="minorHAnsi" w:hAnsiTheme="minorHAnsi"/>
          <w:lang w:val="en-US"/>
        </w:rPr>
        <w:t xml:space="preserve">This medicinal product does not require any special storage conditions. </w:t>
      </w:r>
    </w:p>
    <w:p w:rsidR="00FE32AF" w:rsidRPr="00811A5D" w:rsidRDefault="00FE32AF" w:rsidP="00FE32AF">
      <w:pPr>
        <w:tabs>
          <w:tab w:val="left" w:pos="7200"/>
        </w:tabs>
        <w:spacing w:before="240" w:line="360" w:lineRule="auto"/>
        <w:jc w:val="both"/>
        <w:rPr>
          <w:rFonts w:asciiTheme="minorHAnsi" w:hAnsiTheme="minorHAnsi"/>
          <w:lang w:val="en-US"/>
        </w:rPr>
      </w:pPr>
      <w:r w:rsidRPr="00811A5D">
        <w:rPr>
          <w:rFonts w:asciiTheme="minorHAnsi" w:hAnsiTheme="minorHAnsi"/>
          <w:lang w:val="en-US"/>
        </w:rPr>
        <w:t>After opening use within 6 months.</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jc w:val="both"/>
        <w:rPr>
          <w:rFonts w:asciiTheme="minorHAnsi" w:hAnsiTheme="minorHAnsi"/>
          <w:b/>
          <w:noProof/>
          <w:lang w:val="en-US"/>
        </w:rPr>
      </w:pPr>
      <w:r w:rsidRPr="00811A5D">
        <w:rPr>
          <w:rFonts w:asciiTheme="minorHAnsi" w:hAnsiTheme="minorHAnsi"/>
          <w:b/>
          <w:noProof/>
          <w:lang w:val="en-US"/>
        </w:rPr>
        <w:t xml:space="preserve">10. </w:t>
      </w:r>
      <w:r w:rsidRPr="00811A5D">
        <w:rPr>
          <w:rFonts w:asciiTheme="minorHAnsi" w:hAnsiTheme="minorHAnsi"/>
          <w:b/>
          <w:bCs/>
          <w:lang w:val="en-US" w:eastAsia="en-GB"/>
        </w:rPr>
        <w:t>SPECIAL PRECAUTIONS FOR DISPOSAL OF UNUSED MEDICINAL PRODUCTS OR WASTE MATERIALS DERIVED FROM SUCH MEDICINAL PRODUCTS, IF APPROPRIATE</w:t>
      </w:r>
      <w:r w:rsidRPr="00811A5D">
        <w:rPr>
          <w:rFonts w:asciiTheme="minorHAnsi" w:hAnsiTheme="minorHAnsi"/>
          <w:b/>
          <w:noProof/>
          <w:lang w:val="en-US"/>
        </w:rPr>
        <w:t xml:space="preserve"> </w:t>
      </w:r>
    </w:p>
    <w:p w:rsidR="00FE32AF" w:rsidRPr="00811A5D" w:rsidRDefault="00FE32AF" w:rsidP="00FE32AF">
      <w:pPr>
        <w:tabs>
          <w:tab w:val="left" w:pos="0"/>
        </w:tabs>
        <w:spacing w:before="240" w:line="360" w:lineRule="auto"/>
        <w:jc w:val="both"/>
        <w:rPr>
          <w:rFonts w:asciiTheme="minorHAnsi" w:hAnsiTheme="minorHAnsi"/>
          <w:iCs/>
          <w:lang w:val="en-US"/>
        </w:rPr>
      </w:pPr>
      <w:r w:rsidRPr="00811A5D">
        <w:rPr>
          <w:rFonts w:asciiTheme="minorHAnsi" w:hAnsiTheme="minorHAnsi"/>
          <w:lang w:val="en-US"/>
        </w:rPr>
        <w:t>Any unused medicinal product or waste material should be disposed of in accordance with local requirements</w:t>
      </w:r>
      <w:r w:rsidRPr="00811A5D">
        <w:rPr>
          <w:rFonts w:asciiTheme="minorHAnsi" w:hAnsiTheme="minorHAnsi"/>
          <w:iCs/>
          <w:lang w:val="en-US"/>
        </w:rPr>
        <w:t xml:space="preserve">. </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rPr>
          <w:rFonts w:asciiTheme="minorHAnsi" w:hAnsiTheme="minorHAnsi"/>
          <w:b/>
          <w:noProof/>
          <w:lang w:val="en-US"/>
        </w:rPr>
      </w:pPr>
      <w:r w:rsidRPr="00811A5D">
        <w:rPr>
          <w:rFonts w:asciiTheme="minorHAnsi" w:hAnsiTheme="minorHAnsi"/>
          <w:b/>
          <w:noProof/>
          <w:lang w:val="en-US"/>
        </w:rPr>
        <w:t xml:space="preserve">11. </w:t>
      </w:r>
      <w:r w:rsidRPr="00811A5D">
        <w:rPr>
          <w:rFonts w:asciiTheme="minorHAnsi" w:hAnsiTheme="minorHAnsi"/>
          <w:b/>
          <w:bCs/>
          <w:lang w:val="en-US" w:eastAsia="en-GB"/>
        </w:rPr>
        <w:t>NAME AND ADDRESS OF THE MARKETING AUTHORISATION HOLDER</w:t>
      </w:r>
    </w:p>
    <w:p w:rsidR="00FE32AF" w:rsidRPr="00811A5D" w:rsidRDefault="00FE32AF" w:rsidP="00FE32AF">
      <w:pPr>
        <w:autoSpaceDE w:val="0"/>
        <w:autoSpaceDN w:val="0"/>
        <w:adjustRightInd w:val="0"/>
        <w:spacing w:before="240"/>
        <w:rPr>
          <w:rFonts w:asciiTheme="minorHAnsi" w:eastAsia="TimesNewRoman" w:hAnsiTheme="minorHAnsi"/>
          <w:lang w:val="en-US" w:eastAsia="en-GB"/>
        </w:rPr>
      </w:pPr>
    </w:p>
    <w:p w:rsidR="00FE32AF" w:rsidRPr="00811A5D" w:rsidRDefault="00FE32AF" w:rsidP="00FE32AF">
      <w:pPr>
        <w:autoSpaceDE w:val="0"/>
        <w:autoSpaceDN w:val="0"/>
        <w:adjustRightInd w:val="0"/>
        <w:rPr>
          <w:rFonts w:asciiTheme="minorHAnsi" w:eastAsia="TimesNewRoman" w:hAnsiTheme="minorHAnsi"/>
          <w:lang w:val="en-US" w:eastAsia="en-GB"/>
        </w:rPr>
      </w:pPr>
      <w:r w:rsidRPr="00811A5D">
        <w:rPr>
          <w:rFonts w:asciiTheme="minorHAnsi" w:eastAsia="TimesNewRoman" w:hAnsiTheme="minorHAnsi"/>
          <w:lang w:val="en-US" w:eastAsia="en-GB"/>
        </w:rPr>
        <w:t>&lt;[To be completed nationally]&gt;</w:t>
      </w:r>
    </w:p>
    <w:p w:rsidR="00FE32AF" w:rsidRPr="00811A5D" w:rsidRDefault="00FE32AF" w:rsidP="00FE32AF">
      <w:pPr>
        <w:autoSpaceDE w:val="0"/>
        <w:autoSpaceDN w:val="0"/>
        <w:adjustRightInd w:val="0"/>
        <w:rPr>
          <w:rFonts w:asciiTheme="minorHAnsi" w:eastAsia="TimesNewRoman" w:hAnsiTheme="minorHAnsi"/>
          <w:lang w:val="en-US" w:eastAsia="en-GB"/>
        </w:rPr>
      </w:pPr>
    </w:p>
    <w:p w:rsidR="00FE32AF" w:rsidRPr="00811A5D" w:rsidRDefault="00FE32AF" w:rsidP="00FE32AF">
      <w:pPr>
        <w:autoSpaceDE w:val="0"/>
        <w:autoSpaceDN w:val="0"/>
        <w:adjustRightInd w:val="0"/>
        <w:rPr>
          <w:rFonts w:asciiTheme="minorHAnsi" w:eastAsia="TimesNewRoman" w:hAnsiTheme="minorHAnsi"/>
          <w:lang w:val="en-US" w:eastAsia="en-GB"/>
        </w:rPr>
      </w:pPr>
      <w:r w:rsidRPr="00811A5D">
        <w:rPr>
          <w:rFonts w:asciiTheme="minorHAnsi" w:eastAsia="TimesNewRoman" w:hAnsiTheme="minorHAnsi"/>
          <w:lang w:val="en-US" w:eastAsia="en-GB"/>
        </w:rPr>
        <w:t>{Name and Address}</w:t>
      </w:r>
    </w:p>
    <w:p w:rsidR="00FE32AF" w:rsidRPr="00811A5D" w:rsidRDefault="00FE32AF" w:rsidP="00FE32AF">
      <w:pPr>
        <w:autoSpaceDE w:val="0"/>
        <w:autoSpaceDN w:val="0"/>
        <w:adjustRightInd w:val="0"/>
        <w:rPr>
          <w:rFonts w:asciiTheme="minorHAnsi" w:eastAsia="TimesNewRoman" w:hAnsiTheme="minorHAnsi"/>
          <w:lang w:val="en-US" w:eastAsia="en-GB"/>
        </w:rPr>
      </w:pPr>
      <w:r w:rsidRPr="00811A5D">
        <w:rPr>
          <w:rFonts w:asciiTheme="minorHAnsi" w:eastAsia="TimesNewRoman" w:hAnsiTheme="minorHAnsi"/>
          <w:lang w:val="en-US" w:eastAsia="en-GB"/>
        </w:rPr>
        <w:t>&lt;{tel}&gt;</w:t>
      </w:r>
    </w:p>
    <w:p w:rsidR="00FE32AF" w:rsidRPr="00811A5D" w:rsidRDefault="00FE32AF" w:rsidP="00FE32AF">
      <w:pPr>
        <w:autoSpaceDE w:val="0"/>
        <w:autoSpaceDN w:val="0"/>
        <w:adjustRightInd w:val="0"/>
        <w:rPr>
          <w:rFonts w:asciiTheme="minorHAnsi" w:eastAsia="TimesNewRoman" w:hAnsiTheme="minorHAnsi"/>
          <w:lang w:val="en-US" w:eastAsia="en-GB"/>
        </w:rPr>
      </w:pPr>
      <w:r w:rsidRPr="00811A5D">
        <w:rPr>
          <w:rFonts w:asciiTheme="minorHAnsi" w:eastAsia="TimesNewRoman" w:hAnsiTheme="minorHAnsi"/>
          <w:lang w:val="en-US" w:eastAsia="en-GB"/>
        </w:rPr>
        <w:t>&lt;{fax}&gt;</w:t>
      </w:r>
    </w:p>
    <w:p w:rsidR="00FE32AF" w:rsidRPr="00811A5D" w:rsidRDefault="00FE32AF" w:rsidP="00FE32AF">
      <w:pPr>
        <w:autoSpaceDE w:val="0"/>
        <w:autoSpaceDN w:val="0"/>
        <w:adjustRightInd w:val="0"/>
        <w:rPr>
          <w:rFonts w:asciiTheme="minorHAnsi" w:eastAsia="TimesNewRoman" w:hAnsiTheme="minorHAnsi"/>
          <w:lang w:val="en-US" w:eastAsia="en-GB"/>
        </w:rPr>
      </w:pPr>
      <w:r w:rsidRPr="00811A5D">
        <w:rPr>
          <w:rFonts w:asciiTheme="minorHAnsi" w:eastAsia="TimesNewRoman" w:hAnsiTheme="minorHAnsi"/>
          <w:lang w:val="en-US" w:eastAsia="en-GB"/>
        </w:rPr>
        <w:t>&lt;{e-mail}&gt;</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rPr>
          <w:rFonts w:asciiTheme="minorHAnsi" w:hAnsiTheme="minorHAnsi"/>
          <w:noProof/>
          <w:lang w:val="en-US"/>
        </w:rPr>
      </w:pPr>
      <w:r w:rsidRPr="00811A5D">
        <w:rPr>
          <w:rFonts w:asciiTheme="minorHAnsi" w:hAnsiTheme="minorHAnsi"/>
          <w:b/>
          <w:noProof/>
          <w:lang w:val="en-US"/>
        </w:rPr>
        <w:t xml:space="preserve">12. </w:t>
      </w:r>
      <w:r w:rsidRPr="00811A5D">
        <w:rPr>
          <w:rFonts w:asciiTheme="minorHAnsi" w:hAnsiTheme="minorHAnsi"/>
          <w:b/>
          <w:bCs/>
          <w:noProof/>
          <w:lang w:val="en-US"/>
        </w:rPr>
        <w:t>MARKETING AUTHORISATION NUMBER(S)</w:t>
      </w:r>
    </w:p>
    <w:p w:rsidR="00FE32AF" w:rsidRPr="00811A5D" w:rsidRDefault="00FE32AF" w:rsidP="00FE32AF">
      <w:pPr>
        <w:autoSpaceDE w:val="0"/>
        <w:autoSpaceDN w:val="0"/>
        <w:adjustRightInd w:val="0"/>
        <w:rPr>
          <w:rFonts w:asciiTheme="minorHAnsi" w:eastAsia="TimesNewRoman" w:hAnsiTheme="minorHAnsi"/>
          <w:lang w:val="en-US" w:eastAsia="en-GB"/>
        </w:rPr>
      </w:pPr>
    </w:p>
    <w:p w:rsidR="00FE32AF" w:rsidRPr="00811A5D" w:rsidRDefault="00FE32AF" w:rsidP="00FE32AF">
      <w:pPr>
        <w:autoSpaceDE w:val="0"/>
        <w:autoSpaceDN w:val="0"/>
        <w:adjustRightInd w:val="0"/>
        <w:rPr>
          <w:rFonts w:asciiTheme="minorHAnsi" w:eastAsia="TimesNewRoman" w:hAnsiTheme="minorHAnsi"/>
          <w:lang w:val="en-US" w:eastAsia="en-GB"/>
        </w:rPr>
      </w:pPr>
      <w:r w:rsidRPr="00811A5D">
        <w:rPr>
          <w:rFonts w:asciiTheme="minorHAnsi" w:eastAsia="TimesNewRoman" w:hAnsiTheme="minorHAnsi"/>
          <w:lang w:val="en-US" w:eastAsia="en-GB"/>
        </w:rPr>
        <w:t>&lt;[To be completed nationally]&gt;</w:t>
      </w:r>
    </w:p>
    <w:p w:rsidR="00FE32AF" w:rsidRPr="00811A5D" w:rsidRDefault="00FE32AF" w:rsidP="00FE32AF">
      <w:pPr>
        <w:pStyle w:val="Rientrocorpodeltesto2"/>
        <w:spacing w:before="240" w:after="0" w:line="276" w:lineRule="auto"/>
        <w:ind w:left="0"/>
        <w:rPr>
          <w:rFonts w:asciiTheme="minorHAnsi" w:hAnsiTheme="minorHAnsi"/>
          <w:sz w:val="24"/>
          <w:szCs w:val="24"/>
          <w:lang w:val="en-US"/>
        </w:rPr>
      </w:pPr>
    </w:p>
    <w:p w:rsidR="00FE32AF" w:rsidRPr="00811A5D" w:rsidRDefault="00FE32AF" w:rsidP="00FE32AF">
      <w:pPr>
        <w:pBdr>
          <w:top w:val="single" w:sz="4" w:space="1" w:color="auto"/>
          <w:left w:val="single" w:sz="4" w:space="4" w:color="auto"/>
          <w:bottom w:val="single" w:sz="4" w:space="1" w:color="auto"/>
          <w:right w:val="single" w:sz="4" w:space="4" w:color="auto"/>
        </w:pBdr>
        <w:spacing w:line="276" w:lineRule="auto"/>
        <w:rPr>
          <w:rFonts w:asciiTheme="minorHAnsi" w:hAnsiTheme="minorHAnsi"/>
          <w:noProof/>
          <w:lang w:val="en-US"/>
        </w:rPr>
      </w:pPr>
      <w:r w:rsidRPr="00811A5D">
        <w:rPr>
          <w:rFonts w:asciiTheme="minorHAnsi" w:hAnsiTheme="minorHAnsi"/>
          <w:b/>
          <w:noProof/>
          <w:lang w:val="en-US"/>
        </w:rPr>
        <w:t xml:space="preserve">13. </w:t>
      </w:r>
      <w:r w:rsidRPr="00811A5D">
        <w:rPr>
          <w:rFonts w:asciiTheme="minorHAnsi" w:hAnsiTheme="minorHAnsi"/>
          <w:b/>
          <w:bCs/>
          <w:noProof/>
          <w:lang w:val="en-US"/>
        </w:rPr>
        <w:t>BATCH NUMBER</w:t>
      </w:r>
    </w:p>
    <w:p w:rsidR="00FE32AF" w:rsidRPr="00811A5D" w:rsidRDefault="00FE32AF" w:rsidP="00FE32AF">
      <w:pPr>
        <w:spacing w:before="240" w:line="276" w:lineRule="auto"/>
        <w:rPr>
          <w:rFonts w:asciiTheme="minorHAnsi" w:hAnsiTheme="minorHAnsi"/>
          <w:noProof/>
          <w:lang w:val="en-US"/>
        </w:rPr>
      </w:pPr>
      <w:r w:rsidRPr="00811A5D">
        <w:rPr>
          <w:rFonts w:asciiTheme="minorHAnsi" w:hAnsiTheme="minorHAnsi"/>
          <w:noProof/>
          <w:lang w:val="en-US"/>
        </w:rPr>
        <w:t>Lot</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after="240" w:line="276" w:lineRule="auto"/>
        <w:rPr>
          <w:rFonts w:asciiTheme="minorHAnsi" w:hAnsiTheme="minorHAnsi"/>
          <w:noProof/>
          <w:lang w:val="en-US"/>
        </w:rPr>
      </w:pPr>
      <w:r w:rsidRPr="00811A5D">
        <w:rPr>
          <w:rFonts w:asciiTheme="minorHAnsi" w:hAnsiTheme="minorHAnsi"/>
          <w:b/>
          <w:noProof/>
          <w:lang w:val="en-US"/>
        </w:rPr>
        <w:t xml:space="preserve">14. </w:t>
      </w:r>
      <w:r w:rsidRPr="00811A5D">
        <w:rPr>
          <w:rFonts w:asciiTheme="minorHAnsi" w:hAnsiTheme="minorHAnsi"/>
          <w:b/>
          <w:bCs/>
          <w:lang w:val="en-US" w:eastAsia="en-GB"/>
        </w:rPr>
        <w:t>GENERAL CLASSIFICATION FOR SUPPLY</w:t>
      </w:r>
    </w:p>
    <w:p w:rsidR="00FE32AF" w:rsidRPr="00811A5D" w:rsidRDefault="00FE32AF" w:rsidP="00FE32AF">
      <w:pPr>
        <w:autoSpaceDE w:val="0"/>
        <w:autoSpaceDN w:val="0"/>
        <w:adjustRightInd w:val="0"/>
        <w:rPr>
          <w:rFonts w:asciiTheme="minorHAnsi" w:eastAsia="TimesNewRoman" w:hAnsiTheme="minorHAnsi"/>
          <w:lang w:val="en-US" w:eastAsia="en-GB"/>
        </w:rPr>
      </w:pPr>
      <w:r w:rsidRPr="00811A5D">
        <w:rPr>
          <w:rFonts w:asciiTheme="minorHAnsi" w:eastAsia="TimesNewRoman" w:hAnsiTheme="minorHAnsi"/>
          <w:lang w:val="en-US" w:eastAsia="en-GB"/>
        </w:rPr>
        <w:t>Medicinal product subject to medical prescription.</w:t>
      </w:r>
    </w:p>
    <w:p w:rsidR="00FE32AF" w:rsidRPr="00811A5D" w:rsidRDefault="00FE32AF" w:rsidP="00FE32AF">
      <w:pPr>
        <w:pBdr>
          <w:top w:val="single" w:sz="4" w:space="1" w:color="auto"/>
          <w:left w:val="single" w:sz="4" w:space="4" w:color="auto"/>
          <w:bottom w:val="single" w:sz="4" w:space="1" w:color="auto"/>
          <w:right w:val="single" w:sz="4" w:space="4" w:color="auto"/>
        </w:pBdr>
        <w:spacing w:before="240" w:line="276" w:lineRule="auto"/>
        <w:rPr>
          <w:rFonts w:asciiTheme="minorHAnsi" w:hAnsiTheme="minorHAnsi"/>
          <w:noProof/>
          <w:lang w:val="en-US"/>
        </w:rPr>
      </w:pPr>
      <w:r w:rsidRPr="00811A5D">
        <w:rPr>
          <w:rFonts w:asciiTheme="minorHAnsi" w:hAnsiTheme="minorHAnsi"/>
          <w:b/>
          <w:noProof/>
          <w:lang w:val="en-US"/>
        </w:rPr>
        <w:t xml:space="preserve">15. </w:t>
      </w:r>
      <w:r w:rsidRPr="00811A5D">
        <w:rPr>
          <w:rFonts w:asciiTheme="minorHAnsi" w:hAnsiTheme="minorHAnsi"/>
          <w:b/>
          <w:bCs/>
          <w:noProof/>
          <w:lang w:val="en-US"/>
        </w:rPr>
        <w:t>INSTRUCTIONS ON USE</w:t>
      </w:r>
    </w:p>
    <w:p w:rsidR="00FE32AF" w:rsidRPr="00811A5D" w:rsidRDefault="00FE32AF" w:rsidP="00FE32AF">
      <w:pPr>
        <w:spacing w:line="276" w:lineRule="auto"/>
        <w:rPr>
          <w:rFonts w:asciiTheme="minorHAnsi" w:hAnsiTheme="minorHAnsi"/>
          <w:noProof/>
          <w:lang w:val="en-US"/>
        </w:rPr>
      </w:pPr>
    </w:p>
    <w:p w:rsidR="00FE32AF" w:rsidRPr="00811A5D" w:rsidRDefault="00FE32AF" w:rsidP="00FE32AF">
      <w:pPr>
        <w:spacing w:line="276" w:lineRule="auto"/>
        <w:rPr>
          <w:rFonts w:asciiTheme="minorHAnsi" w:hAnsiTheme="minorHAnsi"/>
          <w:noProof/>
          <w:lang w:val="en-US"/>
        </w:rPr>
      </w:pPr>
    </w:p>
    <w:p w:rsidR="00FE32AF" w:rsidRPr="00811A5D" w:rsidRDefault="00FE32AF" w:rsidP="00FE32AF">
      <w:pPr>
        <w:pBdr>
          <w:top w:val="single" w:sz="4" w:space="1" w:color="auto"/>
          <w:left w:val="single" w:sz="4" w:space="4" w:color="auto"/>
          <w:bottom w:val="single" w:sz="4" w:space="1" w:color="auto"/>
          <w:right w:val="single" w:sz="4" w:space="4" w:color="auto"/>
        </w:pBdr>
        <w:spacing w:line="276" w:lineRule="auto"/>
        <w:rPr>
          <w:rFonts w:asciiTheme="minorHAnsi" w:hAnsiTheme="minorHAnsi"/>
          <w:noProof/>
          <w:lang w:val="de-DE"/>
        </w:rPr>
      </w:pPr>
      <w:r w:rsidRPr="00811A5D">
        <w:rPr>
          <w:rFonts w:asciiTheme="minorHAnsi" w:hAnsiTheme="minorHAnsi"/>
          <w:b/>
          <w:noProof/>
          <w:lang w:val="de-DE"/>
        </w:rPr>
        <w:t xml:space="preserve">16. </w:t>
      </w:r>
      <w:r w:rsidRPr="00811A5D">
        <w:rPr>
          <w:rFonts w:asciiTheme="minorHAnsi" w:hAnsiTheme="minorHAnsi"/>
          <w:b/>
          <w:bCs/>
          <w:noProof/>
          <w:lang w:val="en-US"/>
        </w:rPr>
        <w:t>INFORMATION IN BRAILLE</w:t>
      </w:r>
    </w:p>
    <w:p w:rsidR="00FE32AF" w:rsidRPr="00811A5D" w:rsidRDefault="00FE32AF" w:rsidP="00FE32AF">
      <w:pPr>
        <w:autoSpaceDE w:val="0"/>
        <w:autoSpaceDN w:val="0"/>
        <w:adjustRightInd w:val="0"/>
        <w:rPr>
          <w:rFonts w:asciiTheme="minorHAnsi" w:eastAsia="TimesNewRoman" w:hAnsiTheme="minorHAnsi"/>
          <w:lang w:val="en-US" w:eastAsia="en-GB"/>
        </w:rPr>
      </w:pPr>
    </w:p>
    <w:p w:rsidR="00FE32AF" w:rsidRPr="00811A5D" w:rsidRDefault="00FE32AF" w:rsidP="00FE32AF">
      <w:pPr>
        <w:autoSpaceDE w:val="0"/>
        <w:autoSpaceDN w:val="0"/>
        <w:adjustRightInd w:val="0"/>
        <w:rPr>
          <w:rFonts w:asciiTheme="minorHAnsi" w:eastAsia="TimesNewRoman" w:hAnsiTheme="minorHAnsi"/>
          <w:lang w:val="en-US" w:eastAsia="en-GB"/>
        </w:rPr>
      </w:pPr>
      <w:r w:rsidRPr="00811A5D">
        <w:rPr>
          <w:rFonts w:asciiTheme="minorHAnsi" w:eastAsia="TimesNewRoman" w:hAnsiTheme="minorHAnsi"/>
          <w:lang w:val="en-US" w:eastAsia="en-GB"/>
        </w:rPr>
        <w:t>&lt;[To be completed nationally]&gt;</w:t>
      </w:r>
    </w:p>
    <w:p w:rsidR="00FE32AF" w:rsidRPr="00811A5D" w:rsidRDefault="00FE32AF" w:rsidP="00FE32AF">
      <w:pPr>
        <w:spacing w:line="276" w:lineRule="auto"/>
        <w:rPr>
          <w:rFonts w:asciiTheme="minorHAnsi" w:hAnsiTheme="minorHAnsi"/>
          <w:noProof/>
          <w:lang w:val="en-US"/>
        </w:rPr>
      </w:pPr>
    </w:p>
    <w:p w:rsidR="00FE32AF" w:rsidRPr="00811A5D" w:rsidRDefault="00FE32AF" w:rsidP="00FE32AF">
      <w:pPr>
        <w:spacing w:line="276" w:lineRule="auto"/>
        <w:jc w:val="center"/>
        <w:rPr>
          <w:rFonts w:asciiTheme="minorHAnsi" w:hAnsiTheme="minorHAnsi"/>
          <w:b/>
          <w:noProof/>
          <w:lang w:val="en-US"/>
        </w:rPr>
      </w:pPr>
      <w:r w:rsidRPr="00811A5D">
        <w:rPr>
          <w:rFonts w:asciiTheme="minorHAnsi" w:hAnsiTheme="minorHAnsi"/>
          <w:lang w:val="en-US"/>
        </w:rPr>
        <w:br w:type="page"/>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2"/>
      </w:tblGrid>
      <w:tr w:rsidR="00FE32AF" w:rsidRPr="00811A5D" w:rsidTr="00D5186F">
        <w:trPr>
          <w:trHeight w:val="393"/>
        </w:trPr>
        <w:tc>
          <w:tcPr>
            <w:tcW w:w="9362" w:type="dxa"/>
            <w:tcBorders>
              <w:bottom w:val="single" w:sz="4" w:space="0" w:color="auto"/>
            </w:tcBorders>
          </w:tcPr>
          <w:p w:rsidR="00FE32AF" w:rsidRPr="00811A5D" w:rsidRDefault="00FE32AF" w:rsidP="00D5186F">
            <w:pPr>
              <w:spacing w:line="276" w:lineRule="auto"/>
              <w:rPr>
                <w:rFonts w:asciiTheme="minorHAnsi" w:hAnsiTheme="minorHAnsi"/>
                <w:b/>
                <w:bCs/>
                <w:noProof/>
                <w:lang w:val="en-US"/>
              </w:rPr>
            </w:pPr>
            <w:r w:rsidRPr="00811A5D">
              <w:rPr>
                <w:rFonts w:asciiTheme="minorHAnsi" w:hAnsiTheme="minorHAnsi"/>
                <w:b/>
                <w:bCs/>
                <w:noProof/>
                <w:lang w:val="en-US"/>
              </w:rPr>
              <w:lastRenderedPageBreak/>
              <w:t>MINIMUM PARTICULARS TO APPEAR ON SMALL IMMEDIATE PACKAGING UNITS</w:t>
            </w:r>
          </w:p>
          <w:p w:rsidR="00FE32AF" w:rsidRPr="00811A5D" w:rsidRDefault="00FE32AF" w:rsidP="00D5186F">
            <w:pPr>
              <w:spacing w:before="240" w:line="276" w:lineRule="auto"/>
              <w:rPr>
                <w:rFonts w:asciiTheme="minorHAnsi" w:hAnsiTheme="minorHAnsi"/>
                <w:b/>
                <w:noProof/>
                <w:lang w:val="en-US"/>
              </w:rPr>
            </w:pPr>
            <w:r w:rsidRPr="00811A5D">
              <w:rPr>
                <w:rFonts w:asciiTheme="minorHAnsi" w:hAnsiTheme="minorHAnsi"/>
                <w:b/>
                <w:noProof/>
                <w:lang w:val="en-US"/>
              </w:rPr>
              <w:t>LABEL</w:t>
            </w:r>
          </w:p>
        </w:tc>
      </w:tr>
    </w:tbl>
    <w:p w:rsidR="00FE32AF" w:rsidRPr="00811A5D" w:rsidRDefault="00FE32AF" w:rsidP="00FE32AF">
      <w:pPr>
        <w:spacing w:line="276" w:lineRule="auto"/>
        <w:rPr>
          <w:rFonts w:asciiTheme="minorHAnsi" w:hAnsiTheme="minorHAnsi"/>
          <w:b/>
          <w:noProof/>
          <w:lang w:val="en-US"/>
        </w:rPr>
      </w:pPr>
    </w:p>
    <w:tbl>
      <w:tblPr>
        <w:tblW w:w="9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77"/>
      </w:tblGrid>
      <w:tr w:rsidR="00FE32AF" w:rsidRPr="005D064C" w:rsidTr="00D5186F">
        <w:trPr>
          <w:trHeight w:val="600"/>
        </w:trPr>
        <w:tc>
          <w:tcPr>
            <w:tcW w:w="9377" w:type="dxa"/>
          </w:tcPr>
          <w:p w:rsidR="00FE32AF" w:rsidRPr="00811A5D" w:rsidRDefault="00FE32AF" w:rsidP="00D5186F">
            <w:pPr>
              <w:tabs>
                <w:tab w:val="left" w:pos="142"/>
              </w:tabs>
              <w:spacing w:before="240" w:line="276" w:lineRule="auto"/>
              <w:ind w:left="567" w:hanging="567"/>
              <w:rPr>
                <w:rFonts w:asciiTheme="minorHAnsi" w:hAnsiTheme="minorHAnsi"/>
                <w:b/>
                <w:noProof/>
                <w:lang w:val="en-US"/>
              </w:rPr>
            </w:pPr>
            <w:r w:rsidRPr="00811A5D">
              <w:rPr>
                <w:rFonts w:asciiTheme="minorHAnsi" w:hAnsiTheme="minorHAnsi"/>
                <w:b/>
                <w:noProof/>
                <w:lang w:val="en-US"/>
              </w:rPr>
              <w:t xml:space="preserve">1. </w:t>
            </w:r>
            <w:r w:rsidRPr="00811A5D">
              <w:rPr>
                <w:rFonts w:asciiTheme="minorHAnsi" w:hAnsiTheme="minorHAnsi"/>
                <w:b/>
                <w:bCs/>
                <w:lang w:val="en-US" w:eastAsia="en-GB"/>
              </w:rPr>
              <w:t>NAME OF THE MEDICINAL PRODUCT</w:t>
            </w:r>
          </w:p>
        </w:tc>
      </w:tr>
    </w:tbl>
    <w:p w:rsidR="00FE32AF" w:rsidRPr="00811A5D" w:rsidRDefault="00FE32AF" w:rsidP="00FE32AF">
      <w:pPr>
        <w:spacing w:line="276" w:lineRule="auto"/>
        <w:ind w:left="567" w:hanging="567"/>
        <w:rPr>
          <w:rFonts w:asciiTheme="minorHAnsi" w:hAnsiTheme="minorHAnsi"/>
          <w:noProof/>
          <w:lang w:val="fr-FR"/>
        </w:rPr>
      </w:pPr>
    </w:p>
    <w:p w:rsidR="00FE32AF" w:rsidRPr="00811A5D" w:rsidRDefault="00371B22" w:rsidP="00FE32AF">
      <w:pPr>
        <w:spacing w:line="276" w:lineRule="auto"/>
        <w:ind w:left="567" w:hanging="567"/>
        <w:rPr>
          <w:rFonts w:asciiTheme="minorHAnsi" w:hAnsiTheme="minorHAnsi"/>
          <w:noProof/>
          <w:lang w:val="en-US"/>
        </w:rPr>
      </w:pPr>
      <w:r w:rsidRPr="00811A5D">
        <w:rPr>
          <w:rFonts w:asciiTheme="minorHAnsi" w:hAnsiTheme="minorHAnsi"/>
          <w:lang w:val="en-US"/>
        </w:rPr>
        <w:t>Ciclopirox Terix</w:t>
      </w:r>
      <w:r w:rsidR="00FE32AF" w:rsidRPr="00811A5D">
        <w:rPr>
          <w:rFonts w:asciiTheme="minorHAnsi" w:eastAsia="TimesNewRoman" w:hAnsiTheme="minorHAnsi"/>
          <w:lang w:val="en-US" w:eastAsia="en-GB"/>
        </w:rPr>
        <w:t xml:space="preserve"> </w:t>
      </w:r>
      <w:r w:rsidR="00FE32AF" w:rsidRPr="00811A5D">
        <w:rPr>
          <w:rFonts w:asciiTheme="minorHAnsi" w:hAnsiTheme="minorHAnsi"/>
          <w:noProof/>
          <w:lang w:val="en-US"/>
        </w:rPr>
        <w:t xml:space="preserve">8% w/w medicated nail lacquer </w:t>
      </w:r>
    </w:p>
    <w:p w:rsidR="00FE32AF" w:rsidRPr="00811A5D" w:rsidRDefault="00FE32AF" w:rsidP="00FE32AF">
      <w:pPr>
        <w:spacing w:before="240" w:line="276" w:lineRule="auto"/>
        <w:ind w:left="567" w:hanging="567"/>
        <w:rPr>
          <w:rFonts w:asciiTheme="minorHAnsi" w:hAnsiTheme="minorHAnsi"/>
          <w:noProof/>
          <w:lang w:val="en-US"/>
        </w:rPr>
      </w:pPr>
      <w:r w:rsidRPr="00811A5D">
        <w:rPr>
          <w:rFonts w:asciiTheme="minorHAnsi" w:hAnsiTheme="minorHAnsi"/>
          <w:noProof/>
          <w:lang w:val="en-US"/>
        </w:rPr>
        <w:t>Ciclopirox</w:t>
      </w:r>
    </w:p>
    <w:p w:rsidR="00FE32AF" w:rsidRPr="00811A5D" w:rsidRDefault="00FE32AF" w:rsidP="00FE32AF">
      <w:pPr>
        <w:spacing w:before="240" w:line="276" w:lineRule="auto"/>
        <w:ind w:left="567" w:hanging="567"/>
        <w:rPr>
          <w:rFonts w:asciiTheme="minorHAnsi" w:hAnsiTheme="minorHAnsi"/>
          <w:noProof/>
          <w:lang w:val="fr-FR"/>
        </w:rPr>
      </w:pPr>
      <w:r w:rsidRPr="00811A5D">
        <w:rPr>
          <w:rFonts w:asciiTheme="minorHAnsi" w:hAnsiTheme="minorHAnsi"/>
          <w:noProof/>
          <w:lang w:val="en-US"/>
        </w:rPr>
        <w:t>Cutaneous use</w:t>
      </w:r>
    </w:p>
    <w:p w:rsidR="00FE32AF" w:rsidRPr="00811A5D" w:rsidRDefault="00FE32AF" w:rsidP="00FE32AF">
      <w:pPr>
        <w:spacing w:line="276" w:lineRule="auto"/>
        <w:rPr>
          <w:rFonts w:asciiTheme="minorHAnsi" w:hAnsiTheme="minorHAnsi"/>
          <w:b/>
          <w:noProof/>
          <w:lang w:val="fr-FR"/>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FE32AF" w:rsidRPr="00811A5D" w:rsidTr="00D5186F">
        <w:tc>
          <w:tcPr>
            <w:tcW w:w="9287" w:type="dxa"/>
          </w:tcPr>
          <w:p w:rsidR="00FE32AF" w:rsidRPr="00811A5D" w:rsidRDefault="00FE32AF" w:rsidP="00D5186F">
            <w:pPr>
              <w:tabs>
                <w:tab w:val="left" w:pos="142"/>
              </w:tabs>
              <w:spacing w:before="240" w:line="276" w:lineRule="auto"/>
              <w:ind w:left="567" w:hanging="567"/>
              <w:rPr>
                <w:rFonts w:asciiTheme="minorHAnsi" w:hAnsiTheme="minorHAnsi"/>
                <w:b/>
                <w:noProof/>
                <w:lang w:val="fr-FR"/>
              </w:rPr>
            </w:pPr>
            <w:r w:rsidRPr="00811A5D">
              <w:rPr>
                <w:rFonts w:asciiTheme="minorHAnsi" w:hAnsiTheme="minorHAnsi"/>
                <w:b/>
                <w:noProof/>
                <w:lang w:val="fr-FR"/>
              </w:rPr>
              <w:t xml:space="preserve">2. </w:t>
            </w:r>
            <w:r w:rsidRPr="00811A5D">
              <w:rPr>
                <w:rFonts w:asciiTheme="minorHAnsi" w:hAnsiTheme="minorHAnsi"/>
                <w:b/>
                <w:bCs/>
                <w:noProof/>
                <w:lang w:val="fr-FR"/>
              </w:rPr>
              <w:t>METHOD OF ADMINISTRATION</w:t>
            </w:r>
          </w:p>
        </w:tc>
      </w:tr>
    </w:tbl>
    <w:p w:rsidR="00FE32AF" w:rsidRPr="00811A5D" w:rsidRDefault="00FE32AF" w:rsidP="00FE32AF">
      <w:pPr>
        <w:autoSpaceDE w:val="0"/>
        <w:autoSpaceDN w:val="0"/>
        <w:adjustRightInd w:val="0"/>
        <w:spacing w:line="276" w:lineRule="auto"/>
        <w:rPr>
          <w:rFonts w:asciiTheme="minorHAnsi" w:eastAsia="TimesNewRomanPSMT" w:hAnsiTheme="minorHAnsi"/>
          <w:lang w:val="en-US"/>
        </w:rPr>
      </w:pPr>
    </w:p>
    <w:p w:rsidR="00FE32AF" w:rsidRPr="00811A5D" w:rsidRDefault="00FE32AF" w:rsidP="00FE32AF">
      <w:pPr>
        <w:spacing w:line="276" w:lineRule="auto"/>
        <w:rPr>
          <w:rFonts w:asciiTheme="minorHAnsi" w:hAnsiTheme="minorHAnsi"/>
          <w:b/>
          <w:noProof/>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FE32AF" w:rsidRPr="00811A5D" w:rsidTr="00D5186F">
        <w:tc>
          <w:tcPr>
            <w:tcW w:w="9287" w:type="dxa"/>
          </w:tcPr>
          <w:p w:rsidR="00FE32AF" w:rsidRPr="00811A5D" w:rsidRDefault="00FE32AF" w:rsidP="00D5186F">
            <w:pPr>
              <w:tabs>
                <w:tab w:val="left" w:pos="142"/>
              </w:tabs>
              <w:spacing w:line="276" w:lineRule="auto"/>
              <w:ind w:left="567" w:hanging="567"/>
              <w:rPr>
                <w:rFonts w:asciiTheme="minorHAnsi" w:hAnsiTheme="minorHAnsi"/>
                <w:b/>
                <w:noProof/>
                <w:lang w:val="fr-FR"/>
              </w:rPr>
            </w:pPr>
            <w:r w:rsidRPr="00811A5D">
              <w:rPr>
                <w:rFonts w:asciiTheme="minorHAnsi" w:hAnsiTheme="minorHAnsi"/>
                <w:b/>
                <w:noProof/>
                <w:lang w:val="fr-FR"/>
              </w:rPr>
              <w:t xml:space="preserve">3. </w:t>
            </w:r>
            <w:r w:rsidRPr="00811A5D">
              <w:rPr>
                <w:rFonts w:asciiTheme="minorHAnsi" w:hAnsiTheme="minorHAnsi"/>
                <w:b/>
                <w:bCs/>
                <w:noProof/>
              </w:rPr>
              <w:t>EXPIRY DATE</w:t>
            </w:r>
          </w:p>
        </w:tc>
      </w:tr>
    </w:tbl>
    <w:p w:rsidR="00FE32AF" w:rsidRPr="00811A5D" w:rsidRDefault="00FE32AF" w:rsidP="00FE32AF">
      <w:pPr>
        <w:spacing w:line="276" w:lineRule="auto"/>
        <w:rPr>
          <w:rFonts w:asciiTheme="minorHAnsi" w:hAnsiTheme="minorHAnsi"/>
          <w:noProof/>
          <w:lang w:val="fr-FR"/>
        </w:rPr>
      </w:pPr>
    </w:p>
    <w:p w:rsidR="00FE32AF" w:rsidRPr="00811A5D" w:rsidRDefault="00FE32AF" w:rsidP="00FE32AF">
      <w:pPr>
        <w:spacing w:line="276" w:lineRule="auto"/>
        <w:rPr>
          <w:rFonts w:asciiTheme="minorHAnsi" w:hAnsiTheme="minorHAnsi"/>
          <w:bCs/>
          <w:noProof/>
          <w:lang w:val="en-US"/>
        </w:rPr>
      </w:pPr>
      <w:r w:rsidRPr="00811A5D">
        <w:rPr>
          <w:rFonts w:asciiTheme="minorHAnsi" w:hAnsiTheme="minorHAnsi"/>
          <w:bCs/>
          <w:noProof/>
        </w:rPr>
        <w:t>EXP</w:t>
      </w:r>
    </w:p>
    <w:p w:rsidR="00FE32AF" w:rsidRPr="00811A5D" w:rsidRDefault="00FE32AF" w:rsidP="00FE32AF">
      <w:pPr>
        <w:spacing w:line="276" w:lineRule="auto"/>
        <w:rPr>
          <w:rFonts w:asciiTheme="minorHAnsi" w:hAnsiTheme="minorHAnsi"/>
          <w:noProof/>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FE32AF" w:rsidRPr="00811A5D" w:rsidTr="00D5186F">
        <w:tc>
          <w:tcPr>
            <w:tcW w:w="9287" w:type="dxa"/>
          </w:tcPr>
          <w:p w:rsidR="00FE32AF" w:rsidRPr="00811A5D" w:rsidRDefault="00FE32AF" w:rsidP="00D5186F">
            <w:pPr>
              <w:tabs>
                <w:tab w:val="left" w:pos="142"/>
              </w:tabs>
              <w:spacing w:line="276" w:lineRule="auto"/>
              <w:ind w:left="567" w:hanging="567"/>
              <w:rPr>
                <w:rFonts w:asciiTheme="minorHAnsi" w:hAnsiTheme="minorHAnsi"/>
                <w:b/>
                <w:noProof/>
                <w:lang w:val="fr-FR"/>
              </w:rPr>
            </w:pPr>
            <w:r w:rsidRPr="00811A5D">
              <w:rPr>
                <w:rFonts w:asciiTheme="minorHAnsi" w:hAnsiTheme="minorHAnsi"/>
                <w:b/>
                <w:noProof/>
                <w:lang w:val="fr-FR"/>
              </w:rPr>
              <w:t xml:space="preserve">4. </w:t>
            </w:r>
            <w:r w:rsidRPr="00811A5D">
              <w:rPr>
                <w:rFonts w:asciiTheme="minorHAnsi" w:hAnsiTheme="minorHAnsi"/>
                <w:b/>
                <w:bCs/>
                <w:lang w:val="fr-FR" w:eastAsia="en-GB"/>
              </w:rPr>
              <w:t>BATCH NUMBER</w:t>
            </w:r>
          </w:p>
        </w:tc>
      </w:tr>
    </w:tbl>
    <w:p w:rsidR="00FE32AF" w:rsidRPr="00811A5D" w:rsidRDefault="00FE32AF" w:rsidP="00FE32AF">
      <w:pPr>
        <w:spacing w:line="276" w:lineRule="auto"/>
        <w:ind w:right="113"/>
        <w:rPr>
          <w:rFonts w:asciiTheme="minorHAnsi" w:hAnsiTheme="minorHAnsi"/>
          <w:noProof/>
          <w:lang w:val="fr-FR"/>
        </w:rPr>
      </w:pPr>
    </w:p>
    <w:p w:rsidR="00FE32AF" w:rsidRPr="00811A5D" w:rsidRDefault="00FE32AF" w:rsidP="00FE32AF">
      <w:pPr>
        <w:spacing w:line="276" w:lineRule="auto"/>
        <w:ind w:right="113"/>
        <w:rPr>
          <w:rFonts w:asciiTheme="minorHAnsi" w:hAnsiTheme="minorHAnsi"/>
          <w:lang w:val="en-US" w:eastAsia="en-GB"/>
        </w:rPr>
      </w:pPr>
      <w:r w:rsidRPr="00811A5D">
        <w:rPr>
          <w:rFonts w:asciiTheme="minorHAnsi" w:hAnsiTheme="minorHAnsi"/>
          <w:lang w:eastAsia="en-GB"/>
        </w:rPr>
        <w:t>Lot</w:t>
      </w:r>
    </w:p>
    <w:p w:rsidR="00FE32AF" w:rsidRPr="00811A5D" w:rsidRDefault="00FE32AF" w:rsidP="00FE32AF">
      <w:pPr>
        <w:spacing w:line="276" w:lineRule="auto"/>
        <w:ind w:right="113"/>
        <w:rPr>
          <w:rFonts w:asciiTheme="minorHAnsi" w:hAnsiTheme="minorHAnsi"/>
          <w:noProof/>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FE32AF" w:rsidRPr="005D064C" w:rsidTr="00D5186F">
        <w:tc>
          <w:tcPr>
            <w:tcW w:w="9287" w:type="dxa"/>
          </w:tcPr>
          <w:p w:rsidR="00FE32AF" w:rsidRPr="00811A5D" w:rsidRDefault="00FE32AF" w:rsidP="00D5186F">
            <w:pPr>
              <w:tabs>
                <w:tab w:val="left" w:pos="142"/>
              </w:tabs>
              <w:spacing w:line="276" w:lineRule="auto"/>
              <w:ind w:left="567" w:hanging="567"/>
              <w:rPr>
                <w:rFonts w:asciiTheme="minorHAnsi" w:hAnsiTheme="minorHAnsi"/>
                <w:b/>
                <w:noProof/>
                <w:lang w:val="fr-FR"/>
              </w:rPr>
            </w:pPr>
            <w:r w:rsidRPr="00811A5D">
              <w:rPr>
                <w:rFonts w:asciiTheme="minorHAnsi" w:hAnsiTheme="minorHAnsi"/>
                <w:b/>
                <w:noProof/>
                <w:lang w:val="fr-FR"/>
              </w:rPr>
              <w:t xml:space="preserve">5. </w:t>
            </w:r>
            <w:r w:rsidRPr="00811A5D">
              <w:rPr>
                <w:rFonts w:asciiTheme="minorHAnsi" w:hAnsiTheme="minorHAnsi"/>
                <w:b/>
                <w:bCs/>
                <w:lang w:val="en-US"/>
              </w:rPr>
              <w:t>CONTENTS BY WEIGHT, BY VOLUME OR BY UNIT</w:t>
            </w:r>
          </w:p>
        </w:tc>
      </w:tr>
    </w:tbl>
    <w:p w:rsidR="00FE32AF" w:rsidRPr="00811A5D" w:rsidRDefault="00FE32AF" w:rsidP="00FE32AF">
      <w:pPr>
        <w:spacing w:line="276" w:lineRule="auto"/>
        <w:ind w:right="113"/>
        <w:rPr>
          <w:rFonts w:asciiTheme="minorHAnsi" w:hAnsiTheme="minorHAnsi"/>
          <w:noProof/>
          <w:lang w:val="en-US"/>
        </w:rPr>
      </w:pPr>
    </w:p>
    <w:p w:rsidR="00FE32AF" w:rsidRPr="00811A5D" w:rsidRDefault="00FE32AF" w:rsidP="00FE32AF">
      <w:pPr>
        <w:spacing w:line="276" w:lineRule="auto"/>
        <w:rPr>
          <w:rFonts w:asciiTheme="minorHAnsi" w:hAnsiTheme="minorHAnsi"/>
          <w:noProof/>
          <w:lang w:val="fr-FR"/>
        </w:rPr>
      </w:pPr>
      <w:r w:rsidRPr="00811A5D">
        <w:rPr>
          <w:rFonts w:asciiTheme="minorHAnsi" w:hAnsiTheme="minorHAnsi"/>
          <w:noProof/>
          <w:lang w:val="fr-FR"/>
        </w:rPr>
        <w:t>3.3 ml</w:t>
      </w:r>
    </w:p>
    <w:p w:rsidR="00FE32AF" w:rsidRPr="00811A5D" w:rsidRDefault="00FE32AF" w:rsidP="00FE32AF">
      <w:pPr>
        <w:spacing w:line="276" w:lineRule="auto"/>
        <w:rPr>
          <w:rFonts w:asciiTheme="minorHAnsi" w:hAnsiTheme="minorHAnsi"/>
          <w:noProof/>
          <w:lang w:val="fr-FR"/>
        </w:rPr>
      </w:pPr>
      <w:r w:rsidRPr="00811A5D">
        <w:rPr>
          <w:rFonts w:asciiTheme="minorHAnsi" w:hAnsiTheme="minorHAnsi"/>
          <w:noProof/>
          <w:shd w:val="clear" w:color="auto" w:fill="BFBFBF" w:themeFill="background1" w:themeFillShade="BF"/>
          <w:lang w:val="fr-FR"/>
        </w:rPr>
        <w:t>6.6 ml</w:t>
      </w:r>
    </w:p>
    <w:p w:rsidR="00FE32AF" w:rsidRPr="00811A5D" w:rsidRDefault="00FE32AF" w:rsidP="00FE32AF">
      <w:pPr>
        <w:shd w:val="clear" w:color="auto" w:fill="FFFFFF"/>
        <w:spacing w:line="276" w:lineRule="auto"/>
        <w:rPr>
          <w:rFonts w:asciiTheme="minorHAnsi" w:hAnsiTheme="minorHAnsi"/>
          <w:noProof/>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FE32AF" w:rsidRPr="00811A5D" w:rsidTr="00D5186F">
        <w:tc>
          <w:tcPr>
            <w:tcW w:w="9287" w:type="dxa"/>
          </w:tcPr>
          <w:p w:rsidR="00FE32AF" w:rsidRPr="00811A5D" w:rsidRDefault="00FE32AF" w:rsidP="00D5186F">
            <w:pPr>
              <w:tabs>
                <w:tab w:val="left" w:pos="142"/>
              </w:tabs>
              <w:spacing w:line="276" w:lineRule="auto"/>
              <w:ind w:left="567" w:hanging="567"/>
              <w:rPr>
                <w:rFonts w:asciiTheme="minorHAnsi" w:hAnsiTheme="minorHAnsi"/>
                <w:b/>
                <w:noProof/>
                <w:lang w:val="fr-FR"/>
              </w:rPr>
            </w:pPr>
            <w:r w:rsidRPr="00811A5D">
              <w:rPr>
                <w:rFonts w:asciiTheme="minorHAnsi" w:hAnsiTheme="minorHAnsi"/>
                <w:b/>
                <w:noProof/>
                <w:lang w:val="fr-FR"/>
              </w:rPr>
              <w:t>6. OTHER</w:t>
            </w:r>
          </w:p>
        </w:tc>
      </w:tr>
    </w:tbl>
    <w:p w:rsidR="00FE32AF" w:rsidRPr="00811A5D" w:rsidRDefault="00FE32AF" w:rsidP="00FE32AF">
      <w:pPr>
        <w:shd w:val="clear" w:color="auto" w:fill="FFFFFF"/>
        <w:spacing w:line="276" w:lineRule="auto"/>
        <w:rPr>
          <w:rFonts w:asciiTheme="minorHAnsi" w:hAnsiTheme="minorHAnsi"/>
          <w:noProof/>
          <w:lang w:val="en-US"/>
        </w:rPr>
      </w:pPr>
    </w:p>
    <w:p w:rsidR="00FE32AF" w:rsidRPr="00811A5D" w:rsidRDefault="00FE32AF" w:rsidP="00FE32AF">
      <w:pPr>
        <w:spacing w:line="276" w:lineRule="auto"/>
        <w:rPr>
          <w:rFonts w:asciiTheme="minorHAnsi" w:hAnsiTheme="minorHAnsi"/>
          <w:lang w:val="fr-FR"/>
        </w:rPr>
      </w:pPr>
    </w:p>
    <w:p w:rsidR="00FE32AF" w:rsidRPr="00811A5D" w:rsidRDefault="00FE32AF" w:rsidP="00FE32AF">
      <w:pPr>
        <w:spacing w:line="276" w:lineRule="auto"/>
        <w:rPr>
          <w:rFonts w:asciiTheme="minorHAnsi" w:hAnsiTheme="minorHAnsi"/>
          <w:lang w:val="fr-FR"/>
        </w:rPr>
      </w:pPr>
    </w:p>
    <w:p w:rsidR="00FE32AF" w:rsidRPr="00811A5D" w:rsidRDefault="00FE32AF" w:rsidP="00FE32AF">
      <w:pPr>
        <w:spacing w:line="276" w:lineRule="auto"/>
        <w:rPr>
          <w:rFonts w:asciiTheme="minorHAnsi" w:hAnsiTheme="minorHAnsi"/>
          <w:iCs/>
          <w:lang w:val="fr-FR"/>
        </w:rPr>
      </w:pPr>
      <w:r w:rsidRPr="00811A5D">
        <w:rPr>
          <w:rFonts w:asciiTheme="minorHAnsi" w:hAnsiTheme="minorHAnsi"/>
          <w:iCs/>
          <w:lang w:val="fr-FR"/>
        </w:rPr>
        <w:br w:type="page"/>
      </w:r>
    </w:p>
    <w:p w:rsidR="006F08AB" w:rsidRPr="00811A5D" w:rsidRDefault="006F08AB" w:rsidP="00FE32AF">
      <w:pPr>
        <w:pStyle w:val="Title1"/>
        <w:spacing w:line="480" w:lineRule="auto"/>
        <w:ind w:left="0" w:firstLine="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lastRenderedPageBreak/>
        <w:t>Module 5</w:t>
      </w:r>
    </w:p>
    <w:p w:rsidR="006F08AB" w:rsidRPr="00811A5D" w:rsidRDefault="006F08AB" w:rsidP="007D6BB2">
      <w:pPr>
        <w:pStyle w:val="Title1"/>
        <w:spacing w:line="480" w:lineRule="auto"/>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t>Scientific discussion during the initial procedure</w:t>
      </w:r>
    </w:p>
    <w:p w:rsidR="006F08AB" w:rsidRPr="00811A5D" w:rsidRDefault="006F08AB" w:rsidP="009A20F4">
      <w:pPr>
        <w:pStyle w:val="Title1"/>
        <w:numPr>
          <w:ilvl w:val="0"/>
          <w:numId w:val="2"/>
        </w:numPr>
        <w:tabs>
          <w:tab w:val="clear" w:pos="1080"/>
          <w:tab w:val="num" w:pos="360"/>
        </w:tabs>
        <w:spacing w:line="480" w:lineRule="auto"/>
        <w:ind w:hanging="108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t>Introduction</w:t>
      </w:r>
    </w:p>
    <w:p w:rsidR="00FE32AF" w:rsidRPr="00811A5D" w:rsidRDefault="006F08AB" w:rsidP="00FE32AF">
      <w:pPr>
        <w:autoSpaceDE w:val="0"/>
        <w:autoSpaceDN w:val="0"/>
        <w:adjustRightInd w:val="0"/>
        <w:jc w:val="both"/>
        <w:rPr>
          <w:rFonts w:asciiTheme="minorHAnsi" w:hAnsiTheme="minorHAnsi"/>
          <w:lang w:val="en-GB"/>
        </w:rPr>
      </w:pPr>
      <w:r w:rsidRPr="00811A5D">
        <w:rPr>
          <w:rFonts w:asciiTheme="minorHAnsi" w:eastAsia="MS Mincho" w:hAnsiTheme="minorHAnsi"/>
          <w:lang w:val="en-GB" w:eastAsia="ja-JP"/>
        </w:rPr>
        <w:t>Based on the review of the data o</w:t>
      </w:r>
      <w:r w:rsidR="00674BA7" w:rsidRPr="00811A5D">
        <w:rPr>
          <w:rFonts w:asciiTheme="minorHAnsi" w:eastAsia="MS Mincho" w:hAnsiTheme="minorHAnsi"/>
          <w:lang w:val="en-GB" w:eastAsia="ja-JP"/>
        </w:rPr>
        <w:t>n quality, safety and efficacy,</w:t>
      </w:r>
      <w:r w:rsidRPr="00811A5D">
        <w:rPr>
          <w:rFonts w:asciiTheme="minorHAnsi" w:eastAsia="MS Mincho" w:hAnsiTheme="minorHAnsi"/>
          <w:lang w:val="en-GB" w:eastAsia="ja-JP"/>
        </w:rPr>
        <w:t xml:space="preserve"> the member states </w:t>
      </w:r>
      <w:r w:rsidRPr="00811A5D">
        <w:rPr>
          <w:rFonts w:asciiTheme="minorHAnsi" w:hAnsiTheme="minorHAnsi"/>
          <w:snapToGrid w:val="0"/>
          <w:lang w:val="en-GB" w:eastAsia="nl-NL"/>
        </w:rPr>
        <w:t xml:space="preserve">involved in the procedure </w:t>
      </w:r>
      <w:r w:rsidRPr="00811A5D">
        <w:rPr>
          <w:rFonts w:asciiTheme="minorHAnsi" w:eastAsia="MS Mincho" w:hAnsiTheme="minorHAnsi"/>
          <w:lang w:val="en-GB" w:eastAsia="ja-JP"/>
        </w:rPr>
        <w:t xml:space="preserve">considered that the applications for </w:t>
      </w:r>
      <w:r w:rsidR="00FE32AF" w:rsidRPr="00811A5D">
        <w:rPr>
          <w:rFonts w:asciiTheme="minorHAnsi" w:eastAsia="MS Mincho" w:hAnsiTheme="minorHAnsi"/>
          <w:lang w:val="nl-NL" w:eastAsia="ja-JP"/>
        </w:rPr>
        <w:t>Ciclopirox Terix 8% medica</w:t>
      </w:r>
      <w:r w:rsidR="00B40A2B">
        <w:rPr>
          <w:rFonts w:asciiTheme="minorHAnsi" w:eastAsia="MS Mincho" w:hAnsiTheme="minorHAnsi"/>
          <w:lang w:val="nl-NL" w:eastAsia="ja-JP"/>
        </w:rPr>
        <w:t>ted</w:t>
      </w:r>
      <w:r w:rsidR="00FE32AF" w:rsidRPr="00811A5D">
        <w:rPr>
          <w:rFonts w:asciiTheme="minorHAnsi" w:eastAsia="MS Mincho" w:hAnsiTheme="minorHAnsi"/>
          <w:lang w:val="nl-NL" w:eastAsia="ja-JP"/>
        </w:rPr>
        <w:t xml:space="preserve"> nail lacquer </w:t>
      </w:r>
      <w:r w:rsidRPr="00811A5D">
        <w:rPr>
          <w:rFonts w:asciiTheme="minorHAnsi" w:eastAsia="MS Mincho" w:hAnsiTheme="minorHAnsi"/>
          <w:lang w:val="en-GB" w:eastAsia="ja-JP"/>
        </w:rPr>
        <w:t xml:space="preserve">(MA No </w:t>
      </w:r>
      <w:r w:rsidR="00FE32AF" w:rsidRPr="00811A5D">
        <w:rPr>
          <w:rFonts w:asciiTheme="minorHAnsi" w:eastAsia="MS Mincho" w:hAnsiTheme="minorHAnsi"/>
          <w:lang w:val="en-GB" w:eastAsia="ja-JP"/>
        </w:rPr>
        <w:t>0</w:t>
      </w:r>
      <w:r w:rsidR="00FE32AF" w:rsidRPr="00811A5D">
        <w:rPr>
          <w:rFonts w:asciiTheme="minorHAnsi" w:hAnsiTheme="minorHAnsi" w:cs="Arial"/>
          <w:lang w:val="en-US"/>
        </w:rPr>
        <w:t>43229</w:t>
      </w:r>
      <w:r w:rsidRPr="00811A5D">
        <w:rPr>
          <w:rFonts w:asciiTheme="minorHAnsi" w:eastAsia="MS Mincho" w:hAnsiTheme="minorHAnsi"/>
          <w:lang w:val="en-GB" w:eastAsia="ja-JP"/>
        </w:rPr>
        <w:t xml:space="preserve">; Procedure No </w:t>
      </w:r>
      <w:r w:rsidR="00FE32AF" w:rsidRPr="00811A5D">
        <w:rPr>
          <w:rFonts w:asciiTheme="minorHAnsi" w:hAnsiTheme="minorHAnsi"/>
          <w:lang w:val="fi-FI"/>
        </w:rPr>
        <w:t>IT/H/0385</w:t>
      </w:r>
      <w:r w:rsidR="00674BA7" w:rsidRPr="00811A5D">
        <w:rPr>
          <w:rFonts w:asciiTheme="minorHAnsi" w:hAnsiTheme="minorHAnsi"/>
          <w:lang w:val="fi-FI"/>
        </w:rPr>
        <w:t>/001</w:t>
      </w:r>
      <w:r w:rsidRPr="00811A5D">
        <w:rPr>
          <w:rFonts w:asciiTheme="minorHAnsi" w:hAnsiTheme="minorHAnsi"/>
          <w:lang w:val="fi-FI"/>
        </w:rPr>
        <w:t>/DC</w:t>
      </w:r>
      <w:r w:rsidRPr="00811A5D">
        <w:rPr>
          <w:rFonts w:asciiTheme="minorHAnsi" w:eastAsia="MS Mincho" w:hAnsiTheme="minorHAnsi"/>
          <w:lang w:val="en-GB" w:eastAsia="ja-JP"/>
        </w:rPr>
        <w:t>) could be approved</w:t>
      </w:r>
      <w:r w:rsidRPr="00C819B7">
        <w:rPr>
          <w:rFonts w:asciiTheme="minorHAnsi" w:eastAsia="MS Mincho" w:hAnsiTheme="minorHAnsi"/>
          <w:lang w:val="en-GB" w:eastAsia="ja-JP"/>
        </w:rPr>
        <w:t xml:space="preserve">. </w:t>
      </w:r>
      <w:r w:rsidR="00674BA7" w:rsidRPr="00C819B7">
        <w:rPr>
          <w:rFonts w:asciiTheme="minorHAnsi" w:eastAsia="MS Mincho" w:hAnsiTheme="minorHAnsi"/>
          <w:lang w:val="en-GB" w:eastAsia="ja-JP"/>
        </w:rPr>
        <w:t>This</w:t>
      </w:r>
      <w:r w:rsidRPr="00C819B7">
        <w:rPr>
          <w:rFonts w:asciiTheme="minorHAnsi" w:eastAsia="MS Mincho" w:hAnsiTheme="minorHAnsi"/>
          <w:lang w:val="en-GB" w:eastAsia="ja-JP"/>
        </w:rPr>
        <w:t xml:space="preserve"> p</w:t>
      </w:r>
      <w:r w:rsidR="00674BA7" w:rsidRPr="00C819B7">
        <w:rPr>
          <w:rFonts w:asciiTheme="minorHAnsi" w:eastAsia="MS Mincho" w:hAnsiTheme="minorHAnsi"/>
          <w:lang w:val="en-GB" w:eastAsia="ja-JP"/>
        </w:rPr>
        <w:t>roduct is a</w:t>
      </w:r>
      <w:r w:rsidR="00FE32AF" w:rsidRPr="00C819B7">
        <w:rPr>
          <w:rFonts w:asciiTheme="minorHAnsi" w:eastAsia="MS Mincho" w:hAnsiTheme="minorHAnsi"/>
          <w:lang w:val="en-GB" w:eastAsia="ja-JP"/>
        </w:rPr>
        <w:t xml:space="preserve"> </w:t>
      </w:r>
      <w:r w:rsidR="00674BA7" w:rsidRPr="00C819B7">
        <w:rPr>
          <w:rFonts w:asciiTheme="minorHAnsi" w:eastAsia="MS Mincho" w:hAnsiTheme="minorHAnsi"/>
          <w:lang w:val="en-GB" w:eastAsia="ja-JP"/>
        </w:rPr>
        <w:t>prescription-only medicine</w:t>
      </w:r>
      <w:r w:rsidRPr="00C819B7">
        <w:rPr>
          <w:rFonts w:asciiTheme="minorHAnsi" w:eastAsia="MS Mincho" w:hAnsiTheme="minorHAnsi"/>
          <w:lang w:val="en-GB" w:eastAsia="ja-JP"/>
        </w:rPr>
        <w:t xml:space="preserve"> indicated for the treatment </w:t>
      </w:r>
      <w:r w:rsidR="00FE32AF" w:rsidRPr="00C819B7">
        <w:rPr>
          <w:rFonts w:asciiTheme="minorHAnsi" w:hAnsiTheme="minorHAnsi"/>
          <w:snapToGrid w:val="0"/>
          <w:lang w:val="en-GB"/>
        </w:rPr>
        <w:t>of fungal infections o</w:t>
      </w:r>
      <w:r w:rsidR="00FE32AF" w:rsidRPr="00C819B7">
        <w:rPr>
          <w:rFonts w:asciiTheme="minorHAnsi" w:hAnsiTheme="minorHAnsi"/>
          <w:lang w:val="en-GB"/>
        </w:rPr>
        <w:t>f the nails (Onychomycoses).</w:t>
      </w: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FE32AF" w:rsidRPr="00811A5D" w:rsidRDefault="00674BA7" w:rsidP="00FE32AF">
      <w:pPr>
        <w:jc w:val="both"/>
        <w:rPr>
          <w:rFonts w:asciiTheme="minorHAnsi" w:hAnsiTheme="minorHAnsi" w:cs="Arial"/>
          <w:lang w:val="en-US"/>
        </w:rPr>
      </w:pPr>
      <w:r w:rsidRPr="00811A5D">
        <w:rPr>
          <w:rFonts w:asciiTheme="minorHAnsi" w:eastAsia="MS Mincho" w:hAnsiTheme="minorHAnsi"/>
          <w:lang w:val="en-GB" w:eastAsia="ja-JP"/>
        </w:rPr>
        <w:t>This application was</w:t>
      </w:r>
      <w:r w:rsidR="006F08AB" w:rsidRPr="00811A5D">
        <w:rPr>
          <w:rFonts w:asciiTheme="minorHAnsi" w:eastAsia="MS Mincho" w:hAnsiTheme="minorHAnsi"/>
          <w:lang w:val="en-GB" w:eastAsia="ja-JP"/>
        </w:rPr>
        <w:t xml:space="preserve"> submitted using the Decentralised Procedure (DCP), with the </w:t>
      </w:r>
      <w:r w:rsidR="0009491D" w:rsidRPr="00811A5D">
        <w:rPr>
          <w:rFonts w:asciiTheme="minorHAnsi" w:eastAsia="MS Mincho" w:hAnsiTheme="minorHAnsi"/>
          <w:lang w:val="en-GB" w:eastAsia="ja-JP"/>
        </w:rPr>
        <w:t>Italy (</w:t>
      </w:r>
      <w:r w:rsidR="006F08AB" w:rsidRPr="00811A5D">
        <w:rPr>
          <w:rFonts w:asciiTheme="minorHAnsi" w:eastAsia="MS Mincho" w:hAnsiTheme="minorHAnsi"/>
          <w:lang w:val="en-GB" w:eastAsia="ja-JP"/>
        </w:rPr>
        <w:t>IT</w:t>
      </w:r>
      <w:r w:rsidR="0009491D" w:rsidRPr="00811A5D">
        <w:rPr>
          <w:rFonts w:asciiTheme="minorHAnsi" w:eastAsia="MS Mincho" w:hAnsiTheme="minorHAnsi"/>
          <w:lang w:val="en-GB" w:eastAsia="ja-JP"/>
        </w:rPr>
        <w:t>)</w:t>
      </w:r>
      <w:r w:rsidR="006F08AB" w:rsidRPr="00811A5D">
        <w:rPr>
          <w:rFonts w:asciiTheme="minorHAnsi" w:eastAsia="MS Mincho" w:hAnsiTheme="minorHAnsi"/>
          <w:lang w:val="en-GB" w:eastAsia="ja-JP"/>
        </w:rPr>
        <w:t xml:space="preserve"> as Reference Member State (RMS) and </w:t>
      </w:r>
      <w:r w:rsidR="00FE32AF" w:rsidRPr="00811A5D">
        <w:rPr>
          <w:rFonts w:asciiTheme="minorHAnsi" w:eastAsia="MS Mincho" w:hAnsiTheme="minorHAnsi"/>
          <w:lang w:val="en-GB" w:eastAsia="ja-JP"/>
        </w:rPr>
        <w:t>Pol</w:t>
      </w:r>
      <w:r w:rsidR="004033F8">
        <w:rPr>
          <w:rFonts w:asciiTheme="minorHAnsi" w:eastAsia="MS Mincho" w:hAnsiTheme="minorHAnsi"/>
          <w:lang w:val="en-GB" w:eastAsia="ja-JP"/>
        </w:rPr>
        <w:t>and</w:t>
      </w:r>
      <w:r w:rsidR="006F08AB" w:rsidRPr="00811A5D">
        <w:rPr>
          <w:rFonts w:asciiTheme="minorHAnsi" w:eastAsia="MS Mincho" w:hAnsiTheme="minorHAnsi"/>
          <w:lang w:val="en-GB" w:eastAsia="ja-JP"/>
        </w:rPr>
        <w:t xml:space="preserve"> as Concern</w:t>
      </w:r>
      <w:r w:rsidRPr="00811A5D">
        <w:rPr>
          <w:rFonts w:asciiTheme="minorHAnsi" w:eastAsia="MS Mincho" w:hAnsiTheme="minorHAnsi"/>
          <w:lang w:val="en-GB" w:eastAsia="ja-JP"/>
        </w:rPr>
        <w:t>ed Member State</w:t>
      </w:r>
      <w:r w:rsidR="006F08AB" w:rsidRPr="00811A5D">
        <w:rPr>
          <w:rFonts w:asciiTheme="minorHAnsi" w:eastAsia="MS Mincho" w:hAnsiTheme="minorHAnsi"/>
          <w:lang w:val="en-GB" w:eastAsia="ja-JP"/>
        </w:rPr>
        <w:t xml:space="preserve"> (CM</w:t>
      </w:r>
      <w:r w:rsidRPr="00811A5D">
        <w:rPr>
          <w:rFonts w:asciiTheme="minorHAnsi" w:eastAsia="MS Mincho" w:hAnsiTheme="minorHAnsi"/>
          <w:lang w:val="en-GB" w:eastAsia="ja-JP"/>
        </w:rPr>
        <w:t>S). This application was submitted under Article 10(3</w:t>
      </w:r>
      <w:r w:rsidR="006F08AB" w:rsidRPr="00811A5D">
        <w:rPr>
          <w:rFonts w:asciiTheme="minorHAnsi" w:eastAsia="MS Mincho" w:hAnsiTheme="minorHAnsi"/>
          <w:lang w:val="en-GB" w:eastAsia="ja-JP"/>
        </w:rPr>
        <w:t>) of Directive 2001/83/EC,</w:t>
      </w:r>
      <w:r w:rsidR="00654074" w:rsidRPr="00811A5D">
        <w:rPr>
          <w:rFonts w:asciiTheme="minorHAnsi" w:eastAsia="MS Mincho" w:hAnsiTheme="minorHAnsi"/>
          <w:lang w:val="en-GB" w:eastAsia="ja-JP"/>
        </w:rPr>
        <w:t xml:space="preserve"> </w:t>
      </w:r>
      <w:r w:rsidR="00654074" w:rsidRPr="00811A5D">
        <w:rPr>
          <w:rFonts w:asciiTheme="minorHAnsi" w:hAnsiTheme="minorHAnsi"/>
          <w:lang w:val="en-GB"/>
        </w:rPr>
        <w:t>so called "Hybrid application”</w:t>
      </w:r>
      <w:r w:rsidR="00F4513D" w:rsidRPr="00811A5D">
        <w:rPr>
          <w:rFonts w:asciiTheme="minorHAnsi" w:hAnsiTheme="minorHAnsi"/>
          <w:lang w:val="en-GB"/>
        </w:rPr>
        <w:t>,</w:t>
      </w:r>
      <w:r w:rsidR="006F08AB" w:rsidRPr="00811A5D">
        <w:rPr>
          <w:rFonts w:asciiTheme="minorHAnsi" w:eastAsia="MS Mincho" w:hAnsiTheme="minorHAnsi"/>
          <w:lang w:val="en-GB" w:eastAsia="ja-JP"/>
        </w:rPr>
        <w:t xml:space="preserve"> as amended</w:t>
      </w:r>
      <w:r w:rsidR="00371B22" w:rsidRPr="00811A5D">
        <w:rPr>
          <w:rFonts w:asciiTheme="minorHAnsi" w:eastAsia="MS Mincho" w:hAnsiTheme="minorHAnsi"/>
          <w:lang w:val="en-GB" w:eastAsia="ja-JP"/>
        </w:rPr>
        <w:t>.</w:t>
      </w:r>
    </w:p>
    <w:p w:rsidR="00654074" w:rsidRPr="00811A5D" w:rsidRDefault="00654074" w:rsidP="00654074">
      <w:pPr>
        <w:jc w:val="both"/>
        <w:rPr>
          <w:rFonts w:asciiTheme="minorHAnsi" w:hAnsiTheme="minorHAnsi"/>
          <w:iCs/>
          <w:snapToGrid w:val="0"/>
          <w:lang w:val="en-GB"/>
        </w:rPr>
      </w:pPr>
      <w:r w:rsidRPr="00811A5D">
        <w:rPr>
          <w:rFonts w:asciiTheme="minorHAnsi" w:hAnsiTheme="minorHAnsi"/>
          <w:iCs/>
          <w:snapToGrid w:val="0"/>
          <w:lang w:val="en-GB"/>
        </w:rPr>
        <w:t>The drug product has been developed as the generic equivalent to Batrafen® nail lacquer 8% w/w, marketed by Sanofi-Aventis.</w:t>
      </w:r>
    </w:p>
    <w:p w:rsidR="00654074" w:rsidRPr="00811A5D" w:rsidRDefault="00654074" w:rsidP="00FE32AF">
      <w:pPr>
        <w:jc w:val="both"/>
        <w:rPr>
          <w:rFonts w:asciiTheme="minorHAnsi" w:hAnsiTheme="minorHAnsi" w:cs="Arial"/>
          <w:lang w:val="en-GB"/>
        </w:rPr>
      </w:pPr>
    </w:p>
    <w:p w:rsidR="00654074" w:rsidRPr="00811A5D" w:rsidRDefault="00654074" w:rsidP="00654074">
      <w:pPr>
        <w:jc w:val="both"/>
        <w:rPr>
          <w:rFonts w:asciiTheme="minorHAnsi" w:hAnsiTheme="minorHAnsi"/>
          <w:lang w:val="en-GB"/>
        </w:rPr>
      </w:pPr>
      <w:r w:rsidRPr="00811A5D">
        <w:rPr>
          <w:rFonts w:asciiTheme="minorHAnsi" w:eastAsia="MS Mincho" w:hAnsiTheme="minorHAnsi"/>
          <w:lang w:val="nl-NL" w:eastAsia="ja-JP"/>
        </w:rPr>
        <w:t xml:space="preserve">Ciclopirox Terix </w:t>
      </w:r>
      <w:r w:rsidRPr="00811A5D">
        <w:rPr>
          <w:rFonts w:asciiTheme="minorHAnsi" w:hAnsiTheme="minorHAnsi"/>
          <w:lang w:val="en-GB"/>
        </w:rPr>
        <w:t xml:space="preserve">is a medicated nail laquer containing the active substance ciclopirox </w:t>
      </w:r>
      <w:r w:rsidRPr="00811A5D">
        <w:rPr>
          <w:rFonts w:asciiTheme="minorHAnsi" w:eastAsia="MS Mincho" w:hAnsiTheme="minorHAnsi"/>
          <w:lang w:val="en-GB" w:eastAsia="ja-JP"/>
        </w:rPr>
        <w:t xml:space="preserve">(ATC-code: </w:t>
      </w:r>
      <w:r w:rsidRPr="00811A5D">
        <w:rPr>
          <w:rFonts w:asciiTheme="minorHAnsi" w:hAnsiTheme="minorHAnsi"/>
          <w:lang w:val="en-GB"/>
        </w:rPr>
        <w:t xml:space="preserve">D01AE14), </w:t>
      </w:r>
      <w:r w:rsidRPr="00811A5D">
        <w:rPr>
          <w:rFonts w:asciiTheme="minorHAnsi" w:eastAsia="MS Mincho" w:hAnsiTheme="minorHAnsi"/>
          <w:lang w:val="en-GB" w:eastAsia="ja-JP"/>
        </w:rPr>
        <w:t xml:space="preserve">it is indicated for the treatment </w:t>
      </w:r>
      <w:r w:rsidRPr="00811A5D">
        <w:rPr>
          <w:rFonts w:asciiTheme="minorHAnsi" w:hAnsiTheme="minorHAnsi"/>
          <w:snapToGrid w:val="0"/>
          <w:lang w:val="en-GB"/>
        </w:rPr>
        <w:t>of fungal infections o</w:t>
      </w:r>
      <w:r w:rsidRPr="00811A5D">
        <w:rPr>
          <w:rFonts w:asciiTheme="minorHAnsi" w:hAnsiTheme="minorHAnsi"/>
          <w:lang w:val="en-GB"/>
        </w:rPr>
        <w:t>f the nails (Onychomycoses).</w:t>
      </w:r>
    </w:p>
    <w:p w:rsidR="006F08AB" w:rsidRPr="00811A5D" w:rsidRDefault="006F08AB" w:rsidP="007D6BB2">
      <w:pPr>
        <w:jc w:val="both"/>
        <w:rPr>
          <w:rFonts w:asciiTheme="minorHAnsi" w:eastAsia="MS Mincho" w:hAnsiTheme="minorHAnsi"/>
          <w:lang w:val="en-GB" w:eastAsia="ja-JP"/>
        </w:rPr>
      </w:pPr>
    </w:p>
    <w:p w:rsidR="00654074" w:rsidRPr="00811A5D" w:rsidRDefault="00654074" w:rsidP="00654074">
      <w:pPr>
        <w:tabs>
          <w:tab w:val="left" w:pos="0"/>
        </w:tabs>
        <w:jc w:val="both"/>
        <w:rPr>
          <w:rFonts w:asciiTheme="minorHAnsi" w:hAnsiTheme="minorHAnsi"/>
          <w:lang w:val="en-US"/>
        </w:rPr>
      </w:pPr>
      <w:r w:rsidRPr="00811A5D">
        <w:rPr>
          <w:rFonts w:asciiTheme="minorHAnsi" w:hAnsiTheme="minorHAnsi"/>
          <w:lang w:val="en-US"/>
        </w:rPr>
        <w:t xml:space="preserve">Unless otherwise prescribed, Ciclopirox Terix is applied once daily to the affected nail in a thin layer. </w:t>
      </w:r>
    </w:p>
    <w:p w:rsidR="00654074" w:rsidRPr="00811A5D" w:rsidRDefault="00654074" w:rsidP="00654074">
      <w:pPr>
        <w:tabs>
          <w:tab w:val="left" w:pos="0"/>
        </w:tabs>
        <w:jc w:val="both"/>
        <w:rPr>
          <w:rFonts w:asciiTheme="minorHAnsi" w:hAnsiTheme="minorHAnsi"/>
          <w:lang w:val="en-US"/>
        </w:rPr>
      </w:pPr>
      <w:r w:rsidRPr="00811A5D">
        <w:rPr>
          <w:rFonts w:asciiTheme="minorHAnsi" w:hAnsiTheme="minorHAnsi"/>
          <w:lang w:val="en-US"/>
        </w:rPr>
        <w:t>The duration of the treatment depends on the severity of the infection, but should not exceed a treatment period of 6 months.</w:t>
      </w: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54074" w:rsidRPr="00811A5D" w:rsidRDefault="00654074" w:rsidP="00654074">
      <w:pPr>
        <w:widowControl w:val="0"/>
        <w:jc w:val="both"/>
        <w:rPr>
          <w:rFonts w:asciiTheme="minorHAnsi" w:hAnsiTheme="minorHAnsi"/>
          <w:lang w:val="en-US"/>
        </w:rPr>
      </w:pPr>
      <w:r w:rsidRPr="00811A5D">
        <w:rPr>
          <w:rFonts w:asciiTheme="minorHAnsi" w:hAnsiTheme="minorHAnsi"/>
          <w:lang w:val="en-US"/>
        </w:rPr>
        <w:t>The Applicant demonstrates the essential similarity between test and reference product and in support of this decentralised procedure it submits a biowaiver.</w:t>
      </w:r>
    </w:p>
    <w:p w:rsidR="00654074" w:rsidRPr="00811A5D" w:rsidRDefault="00654074" w:rsidP="00654074">
      <w:pPr>
        <w:widowControl w:val="0"/>
        <w:jc w:val="both"/>
        <w:rPr>
          <w:rFonts w:asciiTheme="minorHAnsi" w:hAnsiTheme="minorHAnsi"/>
          <w:lang w:val="en-US"/>
        </w:rPr>
      </w:pPr>
    </w:p>
    <w:p w:rsidR="00654074" w:rsidRPr="00811A5D" w:rsidRDefault="00654074" w:rsidP="00654074">
      <w:pPr>
        <w:autoSpaceDE w:val="0"/>
        <w:autoSpaceDN w:val="0"/>
        <w:adjustRightInd w:val="0"/>
        <w:jc w:val="both"/>
        <w:rPr>
          <w:rFonts w:asciiTheme="minorHAnsi" w:hAnsiTheme="minorHAnsi"/>
          <w:lang w:val="en-GB"/>
        </w:rPr>
      </w:pPr>
      <w:r w:rsidRPr="00811A5D">
        <w:rPr>
          <w:rFonts w:asciiTheme="minorHAnsi" w:hAnsiTheme="minorHAnsi"/>
          <w:lang w:val="en-GB"/>
        </w:rPr>
        <w:t xml:space="preserve">The RMS has been assured that acceptable standards of </w:t>
      </w:r>
      <w:r w:rsidRPr="00811A5D">
        <w:rPr>
          <w:rFonts w:asciiTheme="minorHAnsi" w:eastAsia="MS Mincho" w:hAnsiTheme="minorHAnsi"/>
          <w:lang w:val="en-GB" w:eastAsia="ja-JP"/>
        </w:rPr>
        <w:t xml:space="preserve">Good Manufacturing Practice (GMP) </w:t>
      </w:r>
      <w:r w:rsidRPr="00811A5D">
        <w:rPr>
          <w:rFonts w:asciiTheme="minorHAnsi" w:hAnsiTheme="minorHAnsi"/>
          <w:lang w:val="en-GB"/>
        </w:rPr>
        <w:t>are in place for these product types at all sites responsible for the manufacture and assembly of this product. For manufacturing sites within the Community, the RMS has accepted copies of current</w:t>
      </w:r>
    </w:p>
    <w:p w:rsidR="00654074" w:rsidRPr="00811A5D" w:rsidRDefault="00654074" w:rsidP="00654074">
      <w:pPr>
        <w:autoSpaceDE w:val="0"/>
        <w:autoSpaceDN w:val="0"/>
        <w:adjustRightInd w:val="0"/>
        <w:jc w:val="both"/>
        <w:rPr>
          <w:rFonts w:asciiTheme="minorHAnsi" w:hAnsiTheme="minorHAnsi"/>
          <w:lang w:val="en-GB"/>
        </w:rPr>
      </w:pPr>
      <w:r w:rsidRPr="00811A5D">
        <w:rPr>
          <w:rFonts w:asciiTheme="minorHAnsi" w:hAnsiTheme="minorHAnsi"/>
          <w:lang w:val="en-GB"/>
        </w:rPr>
        <w:t>manufacturer authorisations issued by inspection services of the competent authorities as certification that acceptable standards of GMP are in place at those sites.</w:t>
      </w: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F08AB" w:rsidRPr="00811A5D" w:rsidRDefault="006F08AB" w:rsidP="009A20F4">
      <w:pPr>
        <w:pStyle w:val="Title1"/>
        <w:numPr>
          <w:ilvl w:val="0"/>
          <w:numId w:val="2"/>
        </w:numPr>
        <w:tabs>
          <w:tab w:val="clear" w:pos="1080"/>
          <w:tab w:val="num" w:pos="540"/>
        </w:tabs>
        <w:spacing w:line="480" w:lineRule="auto"/>
        <w:ind w:hanging="108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t>About the product</w:t>
      </w:r>
    </w:p>
    <w:tbl>
      <w:tblPr>
        <w:tblW w:w="0" w:type="auto"/>
        <w:tblLook w:val="01E0"/>
      </w:tblPr>
      <w:tblGrid>
        <w:gridCol w:w="4918"/>
        <w:gridCol w:w="4918"/>
      </w:tblGrid>
      <w:tr w:rsidR="006F08AB" w:rsidRPr="00811A5D" w:rsidTr="007251E6">
        <w:trPr>
          <w:trHeight w:val="787"/>
        </w:trPr>
        <w:tc>
          <w:tcPr>
            <w:tcW w:w="4918" w:type="dxa"/>
            <w:shd w:val="clear" w:color="auto" w:fill="auto"/>
          </w:tcPr>
          <w:p w:rsidR="006F08AB" w:rsidRPr="00811A5D" w:rsidRDefault="006F08AB" w:rsidP="007D6BB2">
            <w:pPr>
              <w:spacing w:before="120"/>
              <w:ind w:right="72"/>
              <w:jc w:val="both"/>
              <w:rPr>
                <w:rFonts w:asciiTheme="minorHAnsi" w:hAnsiTheme="minorHAnsi"/>
                <w:b/>
                <w:i/>
                <w:u w:val="single"/>
                <w:lang w:val="en-GB"/>
              </w:rPr>
            </w:pPr>
            <w:r w:rsidRPr="00811A5D">
              <w:rPr>
                <w:rFonts w:asciiTheme="minorHAnsi" w:hAnsiTheme="minorHAnsi"/>
                <w:b/>
                <w:lang w:val="en-GB"/>
              </w:rPr>
              <w:t xml:space="preserve">Proposed name of the medicinal product in the RMS </w:t>
            </w:r>
          </w:p>
        </w:tc>
        <w:tc>
          <w:tcPr>
            <w:tcW w:w="4918" w:type="dxa"/>
            <w:shd w:val="clear" w:color="auto" w:fill="auto"/>
          </w:tcPr>
          <w:p w:rsidR="006F08AB" w:rsidRPr="00811A5D" w:rsidRDefault="00654074" w:rsidP="007D6BB2">
            <w:pPr>
              <w:spacing w:before="120"/>
              <w:ind w:left="74"/>
              <w:jc w:val="both"/>
              <w:rPr>
                <w:rFonts w:asciiTheme="minorHAnsi" w:hAnsiTheme="minorHAnsi"/>
                <w:highlight w:val="yellow"/>
              </w:rPr>
            </w:pPr>
            <w:r w:rsidRPr="00811A5D">
              <w:rPr>
                <w:rFonts w:asciiTheme="minorHAnsi" w:hAnsiTheme="minorHAnsi"/>
                <w:lang w:val="nl-NL"/>
              </w:rPr>
              <w:t xml:space="preserve">Ciclopirox Terix </w:t>
            </w:r>
          </w:p>
        </w:tc>
      </w:tr>
      <w:tr w:rsidR="006F08AB" w:rsidRPr="00811A5D" w:rsidTr="007251E6">
        <w:trPr>
          <w:trHeight w:val="787"/>
        </w:trPr>
        <w:tc>
          <w:tcPr>
            <w:tcW w:w="4918" w:type="dxa"/>
            <w:shd w:val="clear" w:color="auto" w:fill="auto"/>
          </w:tcPr>
          <w:p w:rsidR="006F08AB" w:rsidRPr="00811A5D" w:rsidRDefault="006F08AB" w:rsidP="007D6BB2">
            <w:pPr>
              <w:spacing w:before="120"/>
              <w:ind w:right="72"/>
              <w:jc w:val="both"/>
              <w:rPr>
                <w:rFonts w:asciiTheme="minorHAnsi" w:hAnsiTheme="minorHAnsi"/>
                <w:b/>
                <w:lang w:val="en-GB"/>
              </w:rPr>
            </w:pPr>
            <w:r w:rsidRPr="00811A5D">
              <w:rPr>
                <w:rFonts w:asciiTheme="minorHAnsi" w:hAnsiTheme="minorHAnsi"/>
                <w:b/>
                <w:lang w:val="en-GB"/>
              </w:rPr>
              <w:t xml:space="preserve">Name of the drug substances (INN name): </w:t>
            </w:r>
          </w:p>
        </w:tc>
        <w:tc>
          <w:tcPr>
            <w:tcW w:w="4918" w:type="dxa"/>
            <w:shd w:val="clear" w:color="auto" w:fill="auto"/>
          </w:tcPr>
          <w:p w:rsidR="006F08AB" w:rsidRPr="00811A5D" w:rsidRDefault="00654074" w:rsidP="007D6BB2">
            <w:pPr>
              <w:spacing w:before="120"/>
              <w:ind w:left="74"/>
              <w:jc w:val="both"/>
              <w:rPr>
                <w:rFonts w:asciiTheme="minorHAnsi" w:hAnsiTheme="minorHAnsi"/>
                <w:lang w:val="en-GB"/>
              </w:rPr>
            </w:pPr>
            <w:r w:rsidRPr="00811A5D">
              <w:rPr>
                <w:rFonts w:asciiTheme="minorHAnsi" w:hAnsiTheme="minorHAnsi"/>
                <w:lang w:val="nl-NL"/>
              </w:rPr>
              <w:t xml:space="preserve">Ciclopirox </w:t>
            </w:r>
          </w:p>
        </w:tc>
      </w:tr>
      <w:tr w:rsidR="006F08AB" w:rsidRPr="00811A5D" w:rsidTr="007251E6">
        <w:trPr>
          <w:trHeight w:val="787"/>
        </w:trPr>
        <w:tc>
          <w:tcPr>
            <w:tcW w:w="4918" w:type="dxa"/>
            <w:shd w:val="clear" w:color="auto" w:fill="auto"/>
          </w:tcPr>
          <w:p w:rsidR="006F08AB" w:rsidRPr="00811A5D" w:rsidRDefault="006F08AB" w:rsidP="007D6BB2">
            <w:pPr>
              <w:spacing w:before="120"/>
              <w:ind w:right="72"/>
              <w:jc w:val="both"/>
              <w:rPr>
                <w:rFonts w:asciiTheme="minorHAnsi" w:hAnsiTheme="minorHAnsi"/>
                <w:b/>
                <w:lang w:val="en-GB"/>
              </w:rPr>
            </w:pPr>
            <w:r w:rsidRPr="00811A5D">
              <w:rPr>
                <w:rFonts w:asciiTheme="minorHAnsi" w:hAnsiTheme="minorHAnsi"/>
                <w:b/>
                <w:lang w:val="en-GB"/>
              </w:rPr>
              <w:t>Pharmaco-therapeutic group</w:t>
            </w:r>
            <w:r w:rsidRPr="00811A5D">
              <w:rPr>
                <w:rFonts w:asciiTheme="minorHAnsi" w:hAnsiTheme="minorHAnsi"/>
                <w:b/>
                <w:lang w:val="en-GB"/>
              </w:rPr>
              <w:br/>
              <w:t>(ATC Code):</w:t>
            </w:r>
          </w:p>
        </w:tc>
        <w:tc>
          <w:tcPr>
            <w:tcW w:w="4918" w:type="dxa"/>
            <w:shd w:val="clear" w:color="auto" w:fill="auto"/>
          </w:tcPr>
          <w:p w:rsidR="00010960" w:rsidRPr="00811A5D" w:rsidRDefault="001E06C7" w:rsidP="007D6BB2">
            <w:pPr>
              <w:autoSpaceDE w:val="0"/>
              <w:autoSpaceDN w:val="0"/>
              <w:adjustRightInd w:val="0"/>
              <w:jc w:val="both"/>
              <w:rPr>
                <w:rFonts w:asciiTheme="minorHAnsi" w:hAnsiTheme="minorHAnsi"/>
                <w:lang w:val="pt-PT" w:eastAsia="pt-PT"/>
              </w:rPr>
            </w:pPr>
            <w:r w:rsidRPr="00811A5D">
              <w:rPr>
                <w:rFonts w:asciiTheme="minorHAnsi" w:hAnsiTheme="minorHAnsi"/>
                <w:lang w:val="en-GB"/>
              </w:rPr>
              <w:t>D01AE14</w:t>
            </w:r>
          </w:p>
          <w:p w:rsidR="006F08AB" w:rsidRPr="00811A5D" w:rsidRDefault="006F08AB" w:rsidP="007D6BB2">
            <w:pPr>
              <w:spacing w:before="120"/>
              <w:ind w:right="72"/>
              <w:jc w:val="both"/>
              <w:rPr>
                <w:rFonts w:asciiTheme="minorHAnsi" w:hAnsiTheme="minorHAnsi"/>
                <w:lang w:val="en-GB"/>
              </w:rPr>
            </w:pPr>
          </w:p>
        </w:tc>
      </w:tr>
      <w:tr w:rsidR="006F08AB" w:rsidRPr="00811A5D" w:rsidTr="007251E6">
        <w:trPr>
          <w:trHeight w:val="787"/>
        </w:trPr>
        <w:tc>
          <w:tcPr>
            <w:tcW w:w="4918" w:type="dxa"/>
            <w:shd w:val="clear" w:color="auto" w:fill="auto"/>
          </w:tcPr>
          <w:p w:rsidR="006F08AB" w:rsidRPr="00811A5D" w:rsidRDefault="006F08AB" w:rsidP="007D6BB2">
            <w:pPr>
              <w:spacing w:before="120"/>
              <w:ind w:right="72"/>
              <w:jc w:val="both"/>
              <w:rPr>
                <w:rFonts w:asciiTheme="minorHAnsi" w:hAnsiTheme="minorHAnsi"/>
                <w:b/>
                <w:lang w:val="en-GB"/>
              </w:rPr>
            </w:pPr>
            <w:r w:rsidRPr="00811A5D">
              <w:rPr>
                <w:rFonts w:asciiTheme="minorHAnsi" w:hAnsiTheme="minorHAnsi"/>
                <w:b/>
                <w:lang w:val="en-GB"/>
              </w:rPr>
              <w:lastRenderedPageBreak/>
              <w:t>Pharmaceutical form(s) and strength(s):</w:t>
            </w:r>
          </w:p>
        </w:tc>
        <w:tc>
          <w:tcPr>
            <w:tcW w:w="4918" w:type="dxa"/>
            <w:shd w:val="clear" w:color="auto" w:fill="auto"/>
          </w:tcPr>
          <w:p w:rsidR="006F08AB" w:rsidRPr="00811A5D" w:rsidRDefault="001E06C7" w:rsidP="004033F8">
            <w:pPr>
              <w:spacing w:before="120"/>
              <w:ind w:right="72"/>
              <w:jc w:val="both"/>
              <w:rPr>
                <w:rFonts w:asciiTheme="minorHAnsi" w:hAnsiTheme="minorHAnsi"/>
                <w:lang w:val="sv-SE"/>
              </w:rPr>
            </w:pPr>
            <w:r w:rsidRPr="00811A5D">
              <w:rPr>
                <w:rFonts w:asciiTheme="minorHAnsi" w:hAnsiTheme="minorHAnsi"/>
                <w:noProof/>
                <w:lang w:val="en-US"/>
              </w:rPr>
              <w:t>Medica</w:t>
            </w:r>
            <w:r w:rsidR="004033F8">
              <w:rPr>
                <w:rFonts w:asciiTheme="minorHAnsi" w:hAnsiTheme="minorHAnsi"/>
                <w:noProof/>
                <w:lang w:val="en-US"/>
              </w:rPr>
              <w:t>ted</w:t>
            </w:r>
            <w:r w:rsidRPr="00811A5D">
              <w:rPr>
                <w:rFonts w:asciiTheme="minorHAnsi" w:hAnsiTheme="minorHAnsi"/>
                <w:noProof/>
                <w:lang w:val="en-US"/>
              </w:rPr>
              <w:t xml:space="preserve"> nail lacquer</w:t>
            </w:r>
            <w:r w:rsidR="00010960" w:rsidRPr="00811A5D">
              <w:rPr>
                <w:rFonts w:asciiTheme="minorHAnsi" w:hAnsiTheme="minorHAnsi"/>
                <w:noProof/>
                <w:lang w:val="en-US"/>
              </w:rPr>
              <w:t xml:space="preserve"> </w:t>
            </w:r>
          </w:p>
        </w:tc>
      </w:tr>
      <w:tr w:rsidR="006F08AB" w:rsidRPr="00811A5D" w:rsidTr="007251E6">
        <w:trPr>
          <w:trHeight w:val="787"/>
        </w:trPr>
        <w:tc>
          <w:tcPr>
            <w:tcW w:w="4918" w:type="dxa"/>
            <w:shd w:val="clear" w:color="auto" w:fill="auto"/>
          </w:tcPr>
          <w:p w:rsidR="006F08AB" w:rsidRPr="00811A5D" w:rsidRDefault="006F08AB" w:rsidP="007D6BB2">
            <w:pPr>
              <w:spacing w:before="120"/>
              <w:ind w:right="72"/>
              <w:jc w:val="both"/>
              <w:rPr>
                <w:rFonts w:asciiTheme="minorHAnsi" w:hAnsiTheme="minorHAnsi"/>
                <w:b/>
                <w:lang w:val="en-GB"/>
              </w:rPr>
            </w:pPr>
            <w:r w:rsidRPr="00811A5D">
              <w:rPr>
                <w:rFonts w:asciiTheme="minorHAnsi" w:hAnsiTheme="minorHAnsi"/>
                <w:b/>
                <w:lang w:val="en-GB"/>
              </w:rPr>
              <w:t>Reference Number(s) for the Decentralised Procedure</w:t>
            </w:r>
          </w:p>
        </w:tc>
        <w:tc>
          <w:tcPr>
            <w:tcW w:w="4918" w:type="dxa"/>
            <w:shd w:val="clear" w:color="auto" w:fill="auto"/>
          </w:tcPr>
          <w:p w:rsidR="006F08AB" w:rsidRPr="00811A5D" w:rsidRDefault="00371ACA" w:rsidP="00371ACA">
            <w:pPr>
              <w:spacing w:before="120"/>
              <w:ind w:left="74"/>
              <w:jc w:val="both"/>
              <w:rPr>
                <w:rFonts w:asciiTheme="minorHAnsi" w:hAnsiTheme="minorHAnsi"/>
                <w:highlight w:val="yellow"/>
              </w:rPr>
            </w:pPr>
            <w:r w:rsidRPr="00811A5D">
              <w:rPr>
                <w:rFonts w:asciiTheme="minorHAnsi" w:hAnsiTheme="minorHAnsi"/>
              </w:rPr>
              <w:t>IT/H/0385</w:t>
            </w:r>
            <w:r w:rsidR="00010960" w:rsidRPr="00811A5D">
              <w:rPr>
                <w:rFonts w:asciiTheme="minorHAnsi" w:hAnsiTheme="minorHAnsi"/>
              </w:rPr>
              <w:t>/001</w:t>
            </w:r>
            <w:r w:rsidR="006F08AB" w:rsidRPr="00811A5D">
              <w:rPr>
                <w:rFonts w:asciiTheme="minorHAnsi" w:hAnsiTheme="minorHAnsi"/>
              </w:rPr>
              <w:t>/DC</w:t>
            </w:r>
          </w:p>
        </w:tc>
      </w:tr>
      <w:tr w:rsidR="006F08AB" w:rsidRPr="00811A5D" w:rsidTr="007251E6">
        <w:trPr>
          <w:trHeight w:val="787"/>
        </w:trPr>
        <w:tc>
          <w:tcPr>
            <w:tcW w:w="4918" w:type="dxa"/>
            <w:shd w:val="clear" w:color="auto" w:fill="auto"/>
          </w:tcPr>
          <w:p w:rsidR="006F08AB" w:rsidRPr="00811A5D" w:rsidRDefault="006F08AB" w:rsidP="007D6BB2">
            <w:pPr>
              <w:spacing w:before="120"/>
              <w:ind w:right="72"/>
              <w:jc w:val="both"/>
              <w:rPr>
                <w:rFonts w:asciiTheme="minorHAnsi" w:hAnsiTheme="minorHAnsi"/>
                <w:b/>
              </w:rPr>
            </w:pPr>
            <w:r w:rsidRPr="00811A5D">
              <w:rPr>
                <w:rFonts w:asciiTheme="minorHAnsi" w:hAnsiTheme="minorHAnsi"/>
                <w:b/>
              </w:rPr>
              <w:t>Reference Member State:</w:t>
            </w:r>
          </w:p>
        </w:tc>
        <w:tc>
          <w:tcPr>
            <w:tcW w:w="4918" w:type="dxa"/>
            <w:shd w:val="clear" w:color="auto" w:fill="auto"/>
          </w:tcPr>
          <w:p w:rsidR="006F08AB" w:rsidRPr="00811A5D" w:rsidRDefault="006F08AB" w:rsidP="007D6BB2">
            <w:pPr>
              <w:spacing w:before="120"/>
              <w:jc w:val="both"/>
              <w:rPr>
                <w:rFonts w:asciiTheme="minorHAnsi" w:hAnsiTheme="minorHAnsi"/>
                <w:highlight w:val="yellow"/>
              </w:rPr>
            </w:pPr>
            <w:r w:rsidRPr="00811A5D">
              <w:rPr>
                <w:rFonts w:asciiTheme="minorHAnsi" w:hAnsiTheme="minorHAnsi"/>
              </w:rPr>
              <w:t>IT</w:t>
            </w:r>
          </w:p>
        </w:tc>
      </w:tr>
      <w:tr w:rsidR="006F08AB" w:rsidRPr="00811A5D" w:rsidTr="007251E6">
        <w:trPr>
          <w:trHeight w:val="787"/>
        </w:trPr>
        <w:tc>
          <w:tcPr>
            <w:tcW w:w="4918" w:type="dxa"/>
            <w:shd w:val="clear" w:color="auto" w:fill="auto"/>
          </w:tcPr>
          <w:p w:rsidR="006F08AB" w:rsidRPr="00811A5D" w:rsidRDefault="006F08AB" w:rsidP="007D6BB2">
            <w:pPr>
              <w:spacing w:before="120"/>
              <w:ind w:right="72"/>
              <w:jc w:val="both"/>
              <w:rPr>
                <w:rFonts w:asciiTheme="minorHAnsi" w:hAnsiTheme="minorHAnsi"/>
                <w:b/>
              </w:rPr>
            </w:pPr>
            <w:r w:rsidRPr="00811A5D">
              <w:rPr>
                <w:rFonts w:asciiTheme="minorHAnsi" w:hAnsiTheme="minorHAnsi"/>
                <w:b/>
              </w:rPr>
              <w:t>ConcernedMemberStates:</w:t>
            </w:r>
          </w:p>
        </w:tc>
        <w:tc>
          <w:tcPr>
            <w:tcW w:w="4918" w:type="dxa"/>
            <w:shd w:val="clear" w:color="auto" w:fill="auto"/>
          </w:tcPr>
          <w:p w:rsidR="006F08AB" w:rsidRPr="00811A5D" w:rsidRDefault="00371ACA" w:rsidP="007D6BB2">
            <w:pPr>
              <w:spacing w:before="120"/>
              <w:jc w:val="both"/>
              <w:rPr>
                <w:rFonts w:asciiTheme="minorHAnsi" w:hAnsiTheme="minorHAnsi"/>
                <w:highlight w:val="yellow"/>
                <w:lang w:val="es-ES"/>
              </w:rPr>
            </w:pPr>
            <w:r w:rsidRPr="00811A5D">
              <w:rPr>
                <w:rFonts w:asciiTheme="minorHAnsi" w:hAnsiTheme="minorHAnsi"/>
                <w:lang w:val="es-ES"/>
              </w:rPr>
              <w:t>PL</w:t>
            </w:r>
          </w:p>
        </w:tc>
      </w:tr>
      <w:tr w:rsidR="006F08AB" w:rsidRPr="00811A5D" w:rsidTr="007251E6">
        <w:trPr>
          <w:trHeight w:val="787"/>
        </w:trPr>
        <w:tc>
          <w:tcPr>
            <w:tcW w:w="4918" w:type="dxa"/>
            <w:shd w:val="clear" w:color="auto" w:fill="auto"/>
          </w:tcPr>
          <w:p w:rsidR="006F08AB" w:rsidRPr="00811A5D" w:rsidRDefault="006F08AB" w:rsidP="007D6BB2">
            <w:pPr>
              <w:spacing w:before="120"/>
              <w:ind w:right="72"/>
              <w:jc w:val="both"/>
              <w:rPr>
                <w:rFonts w:asciiTheme="minorHAnsi" w:hAnsiTheme="minorHAnsi"/>
                <w:b/>
                <w:highlight w:val="yellow"/>
              </w:rPr>
            </w:pPr>
            <w:r w:rsidRPr="00811A5D">
              <w:rPr>
                <w:rFonts w:asciiTheme="minorHAnsi" w:hAnsiTheme="minorHAnsi"/>
                <w:b/>
              </w:rPr>
              <w:t xml:space="preserve">Marketing </w:t>
            </w:r>
            <w:r w:rsidRPr="00811A5D">
              <w:rPr>
                <w:rFonts w:asciiTheme="minorHAnsi" w:hAnsiTheme="minorHAnsi"/>
                <w:b/>
                <w:lang w:val="en-GB"/>
              </w:rPr>
              <w:t xml:space="preserve">Authorisation Numbers </w:t>
            </w:r>
          </w:p>
        </w:tc>
        <w:tc>
          <w:tcPr>
            <w:tcW w:w="4918" w:type="dxa"/>
            <w:shd w:val="clear" w:color="auto" w:fill="auto"/>
          </w:tcPr>
          <w:p w:rsidR="006F08AB" w:rsidRPr="00811A5D" w:rsidRDefault="006F08AB" w:rsidP="007D6BB2">
            <w:pPr>
              <w:spacing w:before="120"/>
              <w:ind w:left="842" w:hanging="900"/>
              <w:jc w:val="both"/>
              <w:rPr>
                <w:rFonts w:asciiTheme="minorHAnsi" w:hAnsiTheme="minorHAnsi"/>
                <w:highlight w:val="yellow"/>
                <w:lang w:val="en-GB"/>
              </w:rPr>
            </w:pPr>
            <w:r w:rsidRPr="00811A5D">
              <w:rPr>
                <w:rFonts w:asciiTheme="minorHAnsi" w:hAnsiTheme="minorHAnsi"/>
                <w:lang w:val="en-GB"/>
              </w:rPr>
              <w:t>AIC No:</w:t>
            </w:r>
            <w:r w:rsidR="00371ACA" w:rsidRPr="00811A5D">
              <w:rPr>
                <w:rFonts w:asciiTheme="minorHAnsi" w:hAnsiTheme="minorHAnsi"/>
                <w:lang w:val="en-GB"/>
              </w:rPr>
              <w:t xml:space="preserve"> 0</w:t>
            </w:r>
            <w:r w:rsidR="00371ACA" w:rsidRPr="00811A5D">
              <w:rPr>
                <w:rFonts w:asciiTheme="minorHAnsi" w:hAnsiTheme="minorHAnsi" w:cs="Arial"/>
                <w:lang w:val="en-US"/>
              </w:rPr>
              <w:t>43229</w:t>
            </w:r>
          </w:p>
        </w:tc>
      </w:tr>
      <w:tr w:rsidR="006F08AB" w:rsidRPr="00811A5D" w:rsidTr="007251E6">
        <w:trPr>
          <w:trHeight w:val="787"/>
        </w:trPr>
        <w:tc>
          <w:tcPr>
            <w:tcW w:w="4918" w:type="dxa"/>
            <w:shd w:val="clear" w:color="auto" w:fill="auto"/>
          </w:tcPr>
          <w:p w:rsidR="006F08AB" w:rsidRPr="00811A5D" w:rsidRDefault="006F08AB" w:rsidP="007D6BB2">
            <w:pPr>
              <w:spacing w:before="120"/>
              <w:ind w:right="72"/>
              <w:jc w:val="both"/>
              <w:rPr>
                <w:rFonts w:asciiTheme="minorHAnsi" w:hAnsiTheme="minorHAnsi"/>
                <w:b/>
                <w:lang w:val="en-GB"/>
              </w:rPr>
            </w:pPr>
            <w:r w:rsidRPr="00811A5D">
              <w:rPr>
                <w:rFonts w:asciiTheme="minorHAnsi" w:hAnsiTheme="minorHAnsi"/>
                <w:b/>
                <w:lang w:val="en-GB"/>
              </w:rPr>
              <w:t>Name and address of the Authorization Holder</w:t>
            </w:r>
          </w:p>
        </w:tc>
        <w:tc>
          <w:tcPr>
            <w:tcW w:w="4918" w:type="dxa"/>
            <w:shd w:val="clear" w:color="auto" w:fill="auto"/>
          </w:tcPr>
          <w:p w:rsidR="00371ACA" w:rsidRPr="00811A5D" w:rsidRDefault="004033F8" w:rsidP="00371ACA">
            <w:pPr>
              <w:spacing w:before="120"/>
              <w:ind w:right="72"/>
              <w:jc w:val="both"/>
              <w:rPr>
                <w:rFonts w:asciiTheme="minorHAnsi" w:hAnsiTheme="minorHAnsi"/>
                <w:lang w:val="en-US"/>
              </w:rPr>
            </w:pPr>
            <w:proofErr w:type="spellStart"/>
            <w:r w:rsidRPr="00811A5D">
              <w:rPr>
                <w:rFonts w:asciiTheme="minorHAnsi" w:hAnsiTheme="minorHAnsi"/>
                <w:lang w:val="en-US"/>
              </w:rPr>
              <w:t>Teri</w:t>
            </w:r>
            <w:r>
              <w:rPr>
                <w:rFonts w:asciiTheme="minorHAnsi" w:hAnsiTheme="minorHAnsi"/>
                <w:lang w:val="en-US"/>
              </w:rPr>
              <w:t>x</w:t>
            </w:r>
            <w:proofErr w:type="spellEnd"/>
            <w:r w:rsidRPr="00811A5D">
              <w:rPr>
                <w:rFonts w:asciiTheme="minorHAnsi" w:hAnsiTheme="minorHAnsi"/>
                <w:lang w:val="en-US"/>
              </w:rPr>
              <w:t xml:space="preserve"> </w:t>
            </w:r>
            <w:r w:rsidR="00371ACA" w:rsidRPr="00811A5D">
              <w:rPr>
                <w:rFonts w:asciiTheme="minorHAnsi" w:hAnsiTheme="minorHAnsi"/>
                <w:lang w:val="en-US"/>
              </w:rPr>
              <w:t>Labs Ltd</w:t>
            </w:r>
          </w:p>
          <w:p w:rsidR="00371ACA" w:rsidRPr="00811A5D" w:rsidRDefault="00371ACA" w:rsidP="00371ACA">
            <w:pPr>
              <w:spacing w:before="120"/>
              <w:ind w:right="72"/>
              <w:jc w:val="both"/>
              <w:rPr>
                <w:rFonts w:asciiTheme="minorHAnsi" w:hAnsiTheme="minorHAnsi"/>
                <w:lang w:val="en-US"/>
              </w:rPr>
            </w:pPr>
            <w:r w:rsidRPr="00811A5D">
              <w:rPr>
                <w:rFonts w:asciiTheme="minorHAnsi" w:hAnsiTheme="minorHAnsi"/>
                <w:lang w:val="en-US"/>
              </w:rPr>
              <w:t>6 Agias Elenis Str, Agias Elenis Building, office 43</w:t>
            </w:r>
          </w:p>
          <w:p w:rsidR="00371ACA" w:rsidRPr="00811A5D" w:rsidRDefault="00371ACA" w:rsidP="00371ACA">
            <w:pPr>
              <w:spacing w:before="120"/>
              <w:ind w:right="72"/>
              <w:jc w:val="both"/>
              <w:rPr>
                <w:rFonts w:asciiTheme="minorHAnsi" w:hAnsiTheme="minorHAnsi"/>
              </w:rPr>
            </w:pPr>
            <w:r w:rsidRPr="00811A5D">
              <w:rPr>
                <w:rFonts w:asciiTheme="minorHAnsi" w:hAnsiTheme="minorHAnsi"/>
              </w:rPr>
              <w:t xml:space="preserve">1060 Nicosisa </w:t>
            </w:r>
          </w:p>
          <w:p w:rsidR="006F08AB" w:rsidRPr="00811A5D" w:rsidRDefault="00371ACA" w:rsidP="00371ACA">
            <w:pPr>
              <w:jc w:val="both"/>
              <w:rPr>
                <w:rFonts w:asciiTheme="minorHAnsi" w:hAnsiTheme="minorHAnsi"/>
              </w:rPr>
            </w:pPr>
            <w:r w:rsidRPr="00811A5D">
              <w:rPr>
                <w:rFonts w:asciiTheme="minorHAnsi" w:hAnsiTheme="minorHAnsi"/>
              </w:rPr>
              <w:t>Cyprus</w:t>
            </w:r>
            <w:r w:rsidRPr="00811A5D">
              <w:rPr>
                <w:rFonts w:asciiTheme="minorHAnsi" w:hAnsiTheme="minorHAnsi"/>
                <w:b/>
                <w:highlight w:val="yellow"/>
                <w:lang w:val="fi-FI"/>
              </w:rPr>
              <w:t xml:space="preserve"> </w:t>
            </w:r>
            <w:r w:rsidR="0069770C" w:rsidRPr="00811A5D">
              <w:rPr>
                <w:rFonts w:asciiTheme="minorHAnsi" w:hAnsiTheme="minorHAnsi"/>
                <w:b/>
                <w:highlight w:val="yellow"/>
                <w:lang w:val="fi-FI"/>
              </w:rPr>
              <w:fldChar w:fldCharType="begin"/>
            </w:r>
            <w:r w:rsidR="006F08AB" w:rsidRPr="00811A5D">
              <w:rPr>
                <w:rFonts w:asciiTheme="minorHAnsi" w:hAnsiTheme="minorHAnsi"/>
                <w:b/>
                <w:highlight w:val="yellow"/>
              </w:rPr>
              <w:instrText xml:space="preserve"> FORMTEXT _</w:instrText>
            </w:r>
            <w:r w:rsidR="0069770C">
              <w:rPr>
                <w:rFonts w:asciiTheme="minorHAnsi" w:hAnsiTheme="minorHAnsi"/>
                <w:b/>
                <w:highlight w:val="yellow"/>
                <w:lang w:val="fi-FI"/>
              </w:rPr>
              <w:fldChar w:fldCharType="separate"/>
            </w:r>
            <w:r w:rsidR="0069770C" w:rsidRPr="00811A5D">
              <w:rPr>
                <w:rFonts w:asciiTheme="minorHAnsi" w:hAnsiTheme="minorHAnsi"/>
                <w:b/>
                <w:highlight w:val="yellow"/>
                <w:lang w:val="fi-FI"/>
              </w:rPr>
              <w:fldChar w:fldCharType="end"/>
            </w:r>
          </w:p>
        </w:tc>
      </w:tr>
    </w:tbl>
    <w:p w:rsidR="006F08AB" w:rsidRPr="00811A5D" w:rsidRDefault="006F08AB" w:rsidP="007D6BB2">
      <w:pPr>
        <w:pStyle w:val="Title1"/>
        <w:spacing w:line="480" w:lineRule="auto"/>
        <w:ind w:left="0" w:firstLine="0"/>
        <w:jc w:val="both"/>
        <w:rPr>
          <w:rFonts w:asciiTheme="minorHAnsi" w:eastAsia="MS Mincho" w:hAnsiTheme="minorHAnsi"/>
          <w:iCs/>
          <w:caps w:val="0"/>
          <w:color w:val="000000"/>
          <w:sz w:val="24"/>
          <w:szCs w:val="24"/>
          <w:lang w:val="it-IT" w:eastAsia="ja-JP"/>
        </w:rPr>
      </w:pPr>
    </w:p>
    <w:p w:rsidR="006F08AB" w:rsidRPr="00811A5D" w:rsidRDefault="006F08AB" w:rsidP="009A20F4">
      <w:pPr>
        <w:pStyle w:val="Title1"/>
        <w:numPr>
          <w:ilvl w:val="0"/>
          <w:numId w:val="2"/>
        </w:numPr>
        <w:tabs>
          <w:tab w:val="clear" w:pos="1080"/>
          <w:tab w:val="num" w:pos="720"/>
        </w:tabs>
        <w:spacing w:line="480" w:lineRule="auto"/>
        <w:ind w:hanging="108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t>Scientific Overview and discussion</w:t>
      </w:r>
    </w:p>
    <w:p w:rsidR="006F08AB" w:rsidRPr="00811A5D" w:rsidRDefault="006F08AB" w:rsidP="007D6BB2">
      <w:pPr>
        <w:pStyle w:val="Title1"/>
        <w:spacing w:line="480" w:lineRule="auto"/>
        <w:ind w:left="0" w:firstLine="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t>III.1 Quality aspects</w:t>
      </w:r>
    </w:p>
    <w:p w:rsidR="001A7991" w:rsidRPr="00811A5D" w:rsidRDefault="00B12C9D" w:rsidP="007D6BB2">
      <w:pPr>
        <w:spacing w:before="120"/>
        <w:ind w:right="72"/>
        <w:jc w:val="both"/>
        <w:rPr>
          <w:rFonts w:asciiTheme="minorHAnsi" w:eastAsia="MS Mincho" w:hAnsiTheme="minorHAnsi"/>
          <w:b/>
          <w:iCs/>
          <w:color w:val="000000"/>
          <w:lang w:val="en-US" w:eastAsia="ja-JP"/>
        </w:rPr>
      </w:pPr>
      <w:r>
        <w:rPr>
          <w:rFonts w:asciiTheme="minorHAnsi" w:eastAsia="MS Mincho" w:hAnsiTheme="minorHAnsi"/>
          <w:b/>
          <w:iCs/>
          <w:color w:val="000000"/>
          <w:lang w:val="en-US" w:eastAsia="ja-JP"/>
        </w:rPr>
        <w:t>ACTIVE SU</w:t>
      </w:r>
      <w:r w:rsidR="001A7991" w:rsidRPr="00811A5D">
        <w:rPr>
          <w:rFonts w:asciiTheme="minorHAnsi" w:eastAsia="MS Mincho" w:hAnsiTheme="minorHAnsi"/>
          <w:b/>
          <w:iCs/>
          <w:color w:val="000000"/>
          <w:lang w:val="en-US" w:eastAsia="ja-JP"/>
        </w:rPr>
        <w:t xml:space="preserve">BSTANCE – </w:t>
      </w:r>
      <w:r w:rsidR="00371ACA" w:rsidRPr="00811A5D">
        <w:rPr>
          <w:rFonts w:asciiTheme="minorHAnsi" w:eastAsia="MS Mincho" w:hAnsiTheme="minorHAnsi"/>
          <w:b/>
          <w:iCs/>
          <w:color w:val="000000"/>
          <w:lang w:val="en-US" w:eastAsia="ja-JP"/>
        </w:rPr>
        <w:t>ciclopirox</w:t>
      </w:r>
    </w:p>
    <w:p w:rsidR="001A7991" w:rsidRPr="00811A5D" w:rsidRDefault="00DE12C5" w:rsidP="007D6BB2">
      <w:pPr>
        <w:spacing w:before="120"/>
        <w:ind w:right="72"/>
        <w:jc w:val="both"/>
        <w:rPr>
          <w:rFonts w:asciiTheme="minorHAnsi" w:eastAsia="MS Mincho" w:hAnsiTheme="minorHAnsi"/>
          <w:iCs/>
          <w:color w:val="000000"/>
          <w:lang w:val="en-US" w:eastAsia="ja-JP"/>
        </w:rPr>
      </w:pPr>
      <w:r w:rsidRPr="00811A5D">
        <w:rPr>
          <w:rFonts w:asciiTheme="minorHAnsi" w:eastAsia="MS Mincho" w:hAnsiTheme="minorHAnsi"/>
          <w:iCs/>
          <w:color w:val="000000"/>
          <w:lang w:val="en-US" w:eastAsia="ja-JP"/>
        </w:rPr>
        <w:t>INN name:                           ciclopirox</w:t>
      </w:r>
    </w:p>
    <w:tbl>
      <w:tblPr>
        <w:tblW w:w="9265" w:type="dxa"/>
        <w:tblInd w:w="180" w:type="dxa"/>
        <w:tblLayout w:type="fixed"/>
        <w:tblLook w:val="0000"/>
      </w:tblPr>
      <w:tblGrid>
        <w:gridCol w:w="9265"/>
      </w:tblGrid>
      <w:tr w:rsidR="00371ACA" w:rsidRPr="005D064C" w:rsidTr="00F4513D">
        <w:trPr>
          <w:trHeight w:val="138"/>
        </w:trPr>
        <w:tc>
          <w:tcPr>
            <w:tcW w:w="9265" w:type="dxa"/>
          </w:tcPr>
          <w:p w:rsidR="00371ACA" w:rsidRPr="00811A5D" w:rsidRDefault="001A7991" w:rsidP="00371ACA">
            <w:pPr>
              <w:pStyle w:val="Corpodeltesto"/>
              <w:spacing w:before="120"/>
              <w:rPr>
                <w:rFonts w:asciiTheme="minorHAnsi" w:hAnsiTheme="minorHAnsi"/>
                <w:color w:val="000000"/>
                <w:lang w:val="en-US"/>
              </w:rPr>
            </w:pPr>
            <w:r w:rsidRPr="00811A5D">
              <w:rPr>
                <w:rFonts w:asciiTheme="minorHAnsi" w:eastAsia="MS Mincho" w:hAnsiTheme="minorHAnsi"/>
                <w:b/>
                <w:iCs/>
                <w:color w:val="000000"/>
                <w:lang w:val="sv-SE" w:eastAsia="ja-JP"/>
              </w:rPr>
              <w:t>Chemical name:</w:t>
            </w:r>
            <w:r w:rsidRPr="00811A5D">
              <w:rPr>
                <w:rFonts w:asciiTheme="minorHAnsi" w:eastAsia="MS Mincho" w:hAnsiTheme="minorHAnsi"/>
                <w:iCs/>
                <w:color w:val="000000"/>
                <w:lang w:val="sv-SE" w:eastAsia="ja-JP"/>
              </w:rPr>
              <w:t xml:space="preserve"> </w:t>
            </w:r>
            <w:r w:rsidRPr="00811A5D">
              <w:rPr>
                <w:rFonts w:asciiTheme="minorHAnsi" w:eastAsia="MS Mincho" w:hAnsiTheme="minorHAnsi"/>
                <w:iCs/>
                <w:color w:val="000000"/>
                <w:lang w:val="sv-SE" w:eastAsia="ja-JP"/>
              </w:rPr>
              <w:tab/>
            </w:r>
            <w:r w:rsidR="0020035E">
              <w:rPr>
                <w:rFonts w:asciiTheme="minorHAnsi" w:eastAsia="MS Mincho" w:hAnsiTheme="minorHAnsi"/>
                <w:iCs/>
                <w:color w:val="000000"/>
                <w:lang w:val="sv-SE" w:eastAsia="ja-JP"/>
              </w:rPr>
              <w:t xml:space="preserve">  </w:t>
            </w:r>
            <w:r w:rsidR="00DE12C5" w:rsidRPr="00811A5D">
              <w:rPr>
                <w:rFonts w:asciiTheme="minorHAnsi" w:eastAsia="MS Mincho" w:hAnsiTheme="minorHAnsi"/>
                <w:iCs/>
                <w:color w:val="000000"/>
                <w:lang w:val="sv-SE" w:eastAsia="ja-JP"/>
              </w:rPr>
              <w:t>6</w:t>
            </w:r>
            <w:r w:rsidR="00371ACA" w:rsidRPr="00811A5D">
              <w:rPr>
                <w:rFonts w:asciiTheme="minorHAnsi" w:hAnsiTheme="minorHAnsi"/>
                <w:color w:val="000000"/>
                <w:lang w:val="en-US"/>
              </w:rPr>
              <w:t>-</w:t>
            </w:r>
            <w:r w:rsidR="00371ACA" w:rsidRPr="00811A5D">
              <w:rPr>
                <w:rFonts w:asciiTheme="minorHAnsi" w:hAnsiTheme="minorHAnsi"/>
                <w:lang w:val="en-GB"/>
              </w:rPr>
              <w:t>cyclohexyl-1-hydroxy-4-methyl-2(1H)-pyridone</w:t>
            </w:r>
            <w:r w:rsidR="00371ACA" w:rsidRPr="00811A5D">
              <w:rPr>
                <w:rFonts w:asciiTheme="minorHAnsi" w:hAnsiTheme="minorHAnsi"/>
                <w:color w:val="000000"/>
                <w:lang w:val="en-US"/>
              </w:rPr>
              <w:t xml:space="preserve"> </w:t>
            </w:r>
          </w:p>
        </w:tc>
      </w:tr>
      <w:tr w:rsidR="00371ACA" w:rsidRPr="005D064C" w:rsidTr="00F4513D">
        <w:trPr>
          <w:trHeight w:val="151"/>
        </w:trPr>
        <w:tc>
          <w:tcPr>
            <w:tcW w:w="9265" w:type="dxa"/>
          </w:tcPr>
          <w:p w:rsidR="00371ACA" w:rsidRPr="00811A5D" w:rsidRDefault="00371ACA">
            <w:pPr>
              <w:pStyle w:val="Default"/>
              <w:spacing w:before="120"/>
              <w:rPr>
                <w:rFonts w:asciiTheme="minorHAnsi" w:hAnsiTheme="minorHAnsi"/>
                <w:color w:val="auto"/>
                <w:lang w:val="en-GB" w:eastAsia="it-IT"/>
              </w:rPr>
            </w:pPr>
            <w:r w:rsidRPr="00811A5D">
              <w:rPr>
                <w:rFonts w:asciiTheme="minorHAnsi" w:hAnsiTheme="minorHAnsi"/>
                <w:color w:val="auto"/>
                <w:lang w:val="en-GB" w:eastAsia="it-IT"/>
              </w:rPr>
              <w:t xml:space="preserve"> </w:t>
            </w:r>
            <w:r w:rsidRPr="00811A5D">
              <w:rPr>
                <w:rFonts w:asciiTheme="minorHAnsi" w:hAnsiTheme="minorHAnsi"/>
                <w:b/>
                <w:color w:val="auto"/>
                <w:lang w:val="en-GB" w:eastAsia="it-IT"/>
              </w:rPr>
              <w:t>Systematic (IUPAC) name</w:t>
            </w:r>
            <w:r w:rsidRPr="00811A5D">
              <w:rPr>
                <w:rFonts w:asciiTheme="minorHAnsi" w:hAnsiTheme="minorHAnsi"/>
                <w:color w:val="auto"/>
                <w:lang w:val="en-GB" w:eastAsia="it-IT"/>
              </w:rPr>
              <w:t>: 6- cyclohexyl-1-hydroxy-4-methylpyridin-2(1H)-one</w:t>
            </w:r>
          </w:p>
        </w:tc>
      </w:tr>
    </w:tbl>
    <w:p w:rsidR="00371ACA" w:rsidRPr="00811A5D" w:rsidRDefault="00371ACA" w:rsidP="00371ACA">
      <w:pPr>
        <w:spacing w:before="120"/>
        <w:ind w:right="72"/>
        <w:jc w:val="both"/>
        <w:rPr>
          <w:rFonts w:asciiTheme="minorHAnsi" w:eastAsia="MS Mincho" w:hAnsiTheme="minorHAnsi" w:cs="Arial"/>
          <w:lang w:val="en-US"/>
        </w:rPr>
      </w:pPr>
      <w:r w:rsidRPr="00811A5D">
        <w:rPr>
          <w:rFonts w:asciiTheme="minorHAnsi" w:eastAsia="MS Mincho" w:hAnsiTheme="minorHAnsi"/>
          <w:b/>
          <w:iCs/>
          <w:color w:val="000000"/>
          <w:lang w:val="sv-SE" w:eastAsia="ja-JP"/>
        </w:rPr>
        <w:t xml:space="preserve">    </w:t>
      </w:r>
      <w:r w:rsidR="001A7991" w:rsidRPr="00811A5D">
        <w:rPr>
          <w:rFonts w:asciiTheme="minorHAnsi" w:eastAsia="MS Mincho" w:hAnsiTheme="minorHAnsi"/>
          <w:b/>
          <w:iCs/>
          <w:color w:val="000000"/>
          <w:lang w:val="sv-SE" w:eastAsia="ja-JP"/>
        </w:rPr>
        <w:t>CAS Reg. No.:</w:t>
      </w:r>
      <w:r w:rsidR="001A7991" w:rsidRPr="00811A5D">
        <w:rPr>
          <w:rFonts w:asciiTheme="minorHAnsi" w:eastAsia="MS Mincho" w:hAnsiTheme="minorHAnsi"/>
          <w:b/>
          <w:iCs/>
          <w:color w:val="000000"/>
          <w:lang w:val="sv-SE" w:eastAsia="ja-JP"/>
        </w:rPr>
        <w:tab/>
      </w:r>
      <w:r w:rsidR="001A7991" w:rsidRPr="00811A5D">
        <w:rPr>
          <w:rFonts w:asciiTheme="minorHAnsi" w:eastAsia="MS Mincho" w:hAnsiTheme="minorHAnsi"/>
          <w:iCs/>
          <w:color w:val="000000"/>
          <w:lang w:val="sv-SE" w:eastAsia="ja-JP"/>
        </w:rPr>
        <w:tab/>
      </w:r>
      <w:r w:rsidRPr="00811A5D">
        <w:rPr>
          <w:rFonts w:asciiTheme="minorHAnsi" w:eastAsia="MS Mincho" w:hAnsiTheme="minorHAnsi"/>
          <w:iCs/>
          <w:lang w:val="sv-SE" w:eastAsia="ja-JP"/>
        </w:rPr>
        <w:t>[</w:t>
      </w:r>
      <w:r w:rsidRPr="00811A5D">
        <w:rPr>
          <w:rFonts w:asciiTheme="minorHAnsi" w:eastAsia="MS Mincho" w:hAnsiTheme="minorHAnsi" w:cs="Arial"/>
          <w:lang w:val="en-US"/>
        </w:rPr>
        <w:t xml:space="preserve">29342-05-0] </w:t>
      </w:r>
    </w:p>
    <w:p w:rsidR="001A7991" w:rsidRPr="00811A5D" w:rsidRDefault="001A7991" w:rsidP="007D6BB2">
      <w:pPr>
        <w:spacing w:before="120"/>
        <w:ind w:right="72"/>
        <w:jc w:val="both"/>
        <w:rPr>
          <w:rFonts w:asciiTheme="minorHAnsi" w:eastAsia="MS Mincho" w:hAnsiTheme="minorHAnsi"/>
          <w:iCs/>
          <w:color w:val="000000"/>
          <w:lang w:val="sv-SE" w:eastAsia="ja-JP"/>
        </w:rPr>
      </w:pPr>
    </w:p>
    <w:p w:rsidR="001A7991" w:rsidRPr="00811A5D" w:rsidRDefault="001A7991" w:rsidP="007D6BB2">
      <w:pPr>
        <w:spacing w:before="120"/>
        <w:ind w:right="72"/>
        <w:jc w:val="both"/>
        <w:rPr>
          <w:rFonts w:asciiTheme="minorHAnsi" w:eastAsia="MS Mincho" w:hAnsiTheme="minorHAnsi"/>
          <w:iCs/>
          <w:color w:val="000000"/>
          <w:lang w:val="en-US" w:eastAsia="ja-JP"/>
        </w:rPr>
      </w:pPr>
    </w:p>
    <w:p w:rsidR="001A7991" w:rsidRPr="00811A5D" w:rsidRDefault="001A7991" w:rsidP="007D6BB2">
      <w:pPr>
        <w:spacing w:before="120"/>
        <w:ind w:right="72"/>
        <w:jc w:val="both"/>
        <w:rPr>
          <w:rFonts w:asciiTheme="minorHAnsi" w:eastAsia="MS Mincho" w:hAnsiTheme="minorHAnsi"/>
          <w:b/>
          <w:iCs/>
          <w:color w:val="000000"/>
          <w:u w:val="single"/>
          <w:lang w:val="sv-SE" w:eastAsia="ja-JP"/>
        </w:rPr>
      </w:pPr>
      <w:r w:rsidRPr="00811A5D">
        <w:rPr>
          <w:rFonts w:asciiTheme="minorHAnsi" w:eastAsia="MS Mincho" w:hAnsiTheme="minorHAnsi"/>
          <w:b/>
          <w:iCs/>
          <w:color w:val="000000"/>
          <w:u w:val="single"/>
          <w:lang w:val="sv-SE" w:eastAsia="ja-JP"/>
        </w:rPr>
        <w:t>Structural formula:</w:t>
      </w:r>
    </w:p>
    <w:p w:rsidR="001A7991" w:rsidRPr="00811A5D" w:rsidRDefault="001A7991" w:rsidP="007D6BB2">
      <w:pPr>
        <w:spacing w:before="120"/>
        <w:ind w:right="72"/>
        <w:jc w:val="both"/>
        <w:rPr>
          <w:rFonts w:asciiTheme="minorHAnsi" w:eastAsia="MS Mincho" w:hAnsiTheme="minorHAnsi"/>
          <w:iCs/>
          <w:color w:val="000000"/>
          <w:u w:val="single"/>
          <w:lang w:val="sv-SE" w:eastAsia="ja-JP"/>
        </w:rPr>
      </w:pPr>
    </w:p>
    <w:p w:rsidR="001A7991" w:rsidRPr="00811A5D" w:rsidRDefault="00371ACA" w:rsidP="007D6BB2">
      <w:pPr>
        <w:spacing w:before="120"/>
        <w:ind w:right="72"/>
        <w:jc w:val="both"/>
        <w:rPr>
          <w:rFonts w:asciiTheme="minorHAnsi" w:eastAsia="MS Mincho" w:hAnsiTheme="minorHAnsi"/>
          <w:iCs/>
          <w:color w:val="000000"/>
          <w:lang w:val="sv-SE" w:eastAsia="ja-JP"/>
        </w:rPr>
      </w:pPr>
      <w:r w:rsidRPr="00811A5D">
        <w:rPr>
          <w:rFonts w:asciiTheme="minorHAnsi" w:hAnsiTheme="minorHAnsi"/>
          <w:noProof/>
        </w:rPr>
        <w:drawing>
          <wp:inline distT="0" distB="0" distL="0" distR="0">
            <wp:extent cx="1390650" cy="1390650"/>
            <wp:effectExtent l="19050" t="0" r="0" b="0"/>
            <wp:docPr id="8" name="Immagine 4" descr="http://www.medchemexpress.com/product_pic/Ciclopir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edchemexpress.com/product_pic/Ciclopirox.gif"/>
                    <pic:cNvPicPr>
                      <a:picLocks noChangeAspect="1" noChangeArrowheads="1"/>
                    </pic:cNvPicPr>
                  </pic:nvPicPr>
                  <pic:blipFill>
                    <a:blip r:embed="rId11" cstate="print"/>
                    <a:srcRect/>
                    <a:stretch>
                      <a:fillRect/>
                    </a:stretch>
                  </pic:blipFill>
                  <pic:spPr bwMode="auto">
                    <a:xfrm>
                      <a:off x="0" y="0"/>
                      <a:ext cx="1390650" cy="1390650"/>
                    </a:xfrm>
                    <a:prstGeom prst="rect">
                      <a:avLst/>
                    </a:prstGeom>
                    <a:noFill/>
                    <a:ln w="9525">
                      <a:noFill/>
                      <a:miter lim="800000"/>
                      <a:headEnd/>
                      <a:tailEnd/>
                    </a:ln>
                  </pic:spPr>
                </pic:pic>
              </a:graphicData>
            </a:graphic>
          </wp:inline>
        </w:drawing>
      </w:r>
    </w:p>
    <w:p w:rsidR="001A7991" w:rsidRPr="00811A5D" w:rsidRDefault="001A7991" w:rsidP="007D6BB2">
      <w:pPr>
        <w:spacing w:before="120"/>
        <w:ind w:right="72"/>
        <w:jc w:val="both"/>
        <w:rPr>
          <w:rFonts w:asciiTheme="minorHAnsi" w:eastAsia="MS Mincho" w:hAnsiTheme="minorHAnsi"/>
          <w:iCs/>
          <w:color w:val="000000"/>
          <w:u w:val="single"/>
          <w:lang w:val="sv-SE" w:eastAsia="ja-JP"/>
        </w:rPr>
      </w:pPr>
    </w:p>
    <w:p w:rsidR="001A7991" w:rsidRPr="00811A5D" w:rsidRDefault="001A7991" w:rsidP="007D6BB2">
      <w:pPr>
        <w:spacing w:before="120"/>
        <w:ind w:right="72"/>
        <w:jc w:val="both"/>
        <w:rPr>
          <w:rFonts w:asciiTheme="minorHAnsi" w:eastAsia="MS Mincho" w:hAnsiTheme="minorHAnsi"/>
          <w:iCs/>
          <w:color w:val="000000"/>
          <w:u w:val="single"/>
          <w:lang w:val="sv-SE" w:eastAsia="ja-JP"/>
        </w:rPr>
      </w:pPr>
    </w:p>
    <w:tbl>
      <w:tblPr>
        <w:tblW w:w="0" w:type="auto"/>
        <w:tblInd w:w="180" w:type="dxa"/>
        <w:tblBorders>
          <w:top w:val="single" w:sz="6" w:space="0" w:color="000000"/>
          <w:left w:val="single" w:sz="6" w:space="0" w:color="000000"/>
          <w:bottom w:val="single" w:sz="6" w:space="0" w:color="000000"/>
          <w:right w:val="single" w:sz="6" w:space="0" w:color="000000"/>
        </w:tblBorders>
        <w:tblLayout w:type="fixed"/>
        <w:tblLook w:val="0000"/>
      </w:tblPr>
      <w:tblGrid>
        <w:gridCol w:w="9590"/>
      </w:tblGrid>
      <w:tr w:rsidR="00371ACA" w:rsidRPr="00811A5D" w:rsidTr="00371ACA">
        <w:trPr>
          <w:trHeight w:val="148"/>
        </w:trPr>
        <w:tc>
          <w:tcPr>
            <w:tcW w:w="9590" w:type="dxa"/>
            <w:tcBorders>
              <w:top w:val="nil"/>
              <w:left w:val="nil"/>
              <w:bottom w:val="nil"/>
              <w:right w:val="nil"/>
            </w:tcBorders>
          </w:tcPr>
          <w:p w:rsidR="00371ACA" w:rsidRPr="00811A5D" w:rsidRDefault="001A7991" w:rsidP="00371ACA">
            <w:pPr>
              <w:autoSpaceDE w:val="0"/>
              <w:autoSpaceDN w:val="0"/>
              <w:adjustRightInd w:val="0"/>
              <w:spacing w:before="120"/>
              <w:rPr>
                <w:rFonts w:asciiTheme="minorHAnsi" w:eastAsia="MS Mincho" w:hAnsiTheme="minorHAnsi" w:cs="Arial"/>
                <w:color w:val="000000"/>
              </w:rPr>
            </w:pPr>
            <w:r w:rsidRPr="00811A5D">
              <w:rPr>
                <w:rFonts w:asciiTheme="minorHAnsi" w:eastAsia="MS Mincho" w:hAnsiTheme="minorHAnsi"/>
                <w:b/>
                <w:iCs/>
                <w:color w:val="000000"/>
                <w:lang w:val="pt-PT" w:eastAsia="ja-JP"/>
              </w:rPr>
              <w:t>Molecular formula:</w:t>
            </w:r>
            <w:r w:rsidRPr="00811A5D">
              <w:rPr>
                <w:rFonts w:asciiTheme="minorHAnsi" w:eastAsia="MS Mincho" w:hAnsiTheme="minorHAnsi"/>
                <w:b/>
                <w:iCs/>
                <w:color w:val="000000"/>
                <w:lang w:val="pt-PT" w:eastAsia="ja-JP"/>
              </w:rPr>
              <w:tab/>
            </w:r>
            <w:r w:rsidR="00371ACA" w:rsidRPr="00811A5D">
              <w:rPr>
                <w:rFonts w:asciiTheme="minorHAnsi" w:eastAsia="MS Mincho" w:hAnsiTheme="minorHAnsi" w:cs="Arial"/>
                <w:color w:val="000000"/>
              </w:rPr>
              <w:t xml:space="preserve">C12H17NO2 </w:t>
            </w:r>
          </w:p>
        </w:tc>
      </w:tr>
    </w:tbl>
    <w:p w:rsidR="001A7991" w:rsidRPr="00811A5D" w:rsidRDefault="00DE12C5" w:rsidP="007D6BB2">
      <w:pPr>
        <w:spacing w:before="120"/>
        <w:ind w:right="72"/>
        <w:jc w:val="both"/>
        <w:rPr>
          <w:rFonts w:asciiTheme="minorHAnsi" w:eastAsia="MS Mincho" w:hAnsiTheme="minorHAnsi"/>
          <w:iCs/>
          <w:color w:val="000000"/>
          <w:lang w:val="pt-PT" w:eastAsia="ja-JP"/>
        </w:rPr>
      </w:pPr>
      <w:r w:rsidRPr="00811A5D">
        <w:rPr>
          <w:rFonts w:asciiTheme="minorHAnsi" w:eastAsia="MS Mincho" w:hAnsiTheme="minorHAnsi"/>
          <w:b/>
          <w:iCs/>
          <w:color w:val="000000"/>
          <w:lang w:val="pt-PT" w:eastAsia="ja-JP"/>
        </w:rPr>
        <w:t xml:space="preserve">  </w:t>
      </w:r>
      <w:r w:rsidR="001A7991" w:rsidRPr="00811A5D">
        <w:rPr>
          <w:rFonts w:asciiTheme="minorHAnsi" w:eastAsia="MS Mincho" w:hAnsiTheme="minorHAnsi"/>
          <w:b/>
          <w:iCs/>
          <w:color w:val="000000"/>
          <w:lang w:val="pt-PT" w:eastAsia="ja-JP"/>
        </w:rPr>
        <w:t xml:space="preserve"> Relative Molecular mass:</w:t>
      </w:r>
      <w:r w:rsidR="001A7991" w:rsidRPr="00811A5D">
        <w:rPr>
          <w:rFonts w:asciiTheme="minorHAnsi" w:eastAsia="MS Mincho" w:hAnsiTheme="minorHAnsi"/>
          <w:iCs/>
          <w:color w:val="000000"/>
          <w:lang w:val="pt-PT" w:eastAsia="ja-JP"/>
        </w:rPr>
        <w:tab/>
      </w:r>
      <w:r w:rsidR="00371ACA" w:rsidRPr="00811A5D">
        <w:rPr>
          <w:rFonts w:asciiTheme="minorHAnsi" w:eastAsia="MS Mincho" w:hAnsiTheme="minorHAnsi"/>
          <w:iCs/>
          <w:color w:val="000000"/>
          <w:lang w:val="pt-PT" w:eastAsia="ja-JP"/>
        </w:rPr>
        <w:t>207.27</w:t>
      </w:r>
      <w:r w:rsidR="001A7991" w:rsidRPr="00811A5D">
        <w:rPr>
          <w:rFonts w:asciiTheme="minorHAnsi" w:eastAsia="MS Mincho" w:hAnsiTheme="minorHAnsi"/>
          <w:iCs/>
          <w:color w:val="000000"/>
          <w:lang w:val="pt-PT" w:eastAsia="ja-JP"/>
        </w:rPr>
        <w:t xml:space="preserve"> </w:t>
      </w:r>
    </w:p>
    <w:tbl>
      <w:tblPr>
        <w:tblW w:w="0" w:type="auto"/>
        <w:tblInd w:w="180" w:type="dxa"/>
        <w:tblBorders>
          <w:top w:val="single" w:sz="6" w:space="0" w:color="000000"/>
          <w:left w:val="single" w:sz="6" w:space="0" w:color="000000"/>
          <w:bottom w:val="single" w:sz="6" w:space="0" w:color="000000"/>
          <w:right w:val="single" w:sz="6" w:space="0" w:color="000000"/>
        </w:tblBorders>
        <w:tblLayout w:type="fixed"/>
        <w:tblLook w:val="0000"/>
      </w:tblPr>
      <w:tblGrid>
        <w:gridCol w:w="9423"/>
      </w:tblGrid>
      <w:tr w:rsidR="00371ACA" w:rsidRPr="005D064C" w:rsidTr="00371ACA">
        <w:trPr>
          <w:trHeight w:val="146"/>
        </w:trPr>
        <w:tc>
          <w:tcPr>
            <w:tcW w:w="9423" w:type="dxa"/>
            <w:tcBorders>
              <w:top w:val="nil"/>
              <w:left w:val="nil"/>
              <w:bottom w:val="nil"/>
              <w:right w:val="nil"/>
            </w:tcBorders>
          </w:tcPr>
          <w:p w:rsidR="00371ACA" w:rsidRPr="00811A5D" w:rsidRDefault="001A7991">
            <w:pPr>
              <w:pStyle w:val="Default"/>
              <w:spacing w:before="120"/>
              <w:rPr>
                <w:rFonts w:asciiTheme="minorHAnsi" w:hAnsiTheme="minorHAnsi"/>
              </w:rPr>
            </w:pPr>
            <w:r w:rsidRPr="00811A5D">
              <w:rPr>
                <w:rFonts w:asciiTheme="minorHAnsi" w:eastAsia="MS Mincho" w:hAnsiTheme="minorHAnsi"/>
                <w:b/>
                <w:bCs/>
                <w:iCs/>
                <w:lang w:eastAsia="ja-JP"/>
              </w:rPr>
              <w:t>Physical form:</w:t>
            </w:r>
            <w:r w:rsidRPr="00811A5D">
              <w:rPr>
                <w:rFonts w:asciiTheme="minorHAnsi" w:eastAsia="MS Mincho" w:hAnsiTheme="minorHAnsi"/>
                <w:bCs/>
                <w:iCs/>
                <w:lang w:eastAsia="ja-JP"/>
              </w:rPr>
              <w:t xml:space="preserve"> </w:t>
            </w:r>
            <w:r w:rsidR="00371ACA" w:rsidRPr="00811A5D">
              <w:rPr>
                <w:rFonts w:asciiTheme="minorHAnsi" w:hAnsiTheme="minorHAnsi"/>
              </w:rPr>
              <w:t xml:space="preserve"> </w:t>
            </w:r>
            <w:r w:rsidR="00371ACA" w:rsidRPr="00811A5D">
              <w:rPr>
                <w:rFonts w:asciiTheme="minorHAnsi" w:eastAsia="MS Mincho" w:hAnsiTheme="minorHAnsi" w:cs="Arial"/>
                <w:lang w:eastAsia="it-IT"/>
              </w:rPr>
              <w:t>White or yellowish white powder</w:t>
            </w:r>
            <w:r w:rsidR="00371ACA" w:rsidRPr="00811A5D">
              <w:rPr>
                <w:rFonts w:asciiTheme="minorHAnsi" w:hAnsiTheme="minorHAnsi"/>
              </w:rPr>
              <w:t xml:space="preserve"> </w:t>
            </w:r>
          </w:p>
        </w:tc>
      </w:tr>
      <w:tr w:rsidR="00371ACA" w:rsidRPr="00811A5D" w:rsidTr="00371ACA">
        <w:trPr>
          <w:trHeight w:val="335"/>
        </w:trPr>
        <w:tc>
          <w:tcPr>
            <w:tcW w:w="9423" w:type="dxa"/>
            <w:tcBorders>
              <w:top w:val="nil"/>
              <w:left w:val="nil"/>
              <w:bottom w:val="nil"/>
              <w:right w:val="nil"/>
            </w:tcBorders>
          </w:tcPr>
          <w:p w:rsidR="00DE12C5" w:rsidRPr="00811A5D" w:rsidRDefault="00371ACA" w:rsidP="00371ACA">
            <w:pPr>
              <w:autoSpaceDE w:val="0"/>
              <w:autoSpaceDN w:val="0"/>
              <w:adjustRightInd w:val="0"/>
              <w:spacing w:before="120"/>
              <w:rPr>
                <w:rFonts w:asciiTheme="minorHAnsi" w:eastAsia="MS Mincho" w:hAnsiTheme="minorHAnsi" w:cs="Arial"/>
                <w:color w:val="000000"/>
                <w:lang w:val="en-US"/>
              </w:rPr>
            </w:pPr>
            <w:r w:rsidRPr="00811A5D">
              <w:rPr>
                <w:rFonts w:asciiTheme="minorHAnsi" w:eastAsia="MS Mincho" w:hAnsiTheme="minorHAnsi"/>
                <w:b/>
                <w:bCs/>
                <w:iCs/>
                <w:color w:val="000000"/>
                <w:lang w:val="en-US" w:eastAsia="ja-JP"/>
              </w:rPr>
              <w:t xml:space="preserve"> </w:t>
            </w:r>
            <w:r w:rsidR="001A7991" w:rsidRPr="00811A5D">
              <w:rPr>
                <w:rFonts w:asciiTheme="minorHAnsi" w:eastAsia="MS Mincho" w:hAnsiTheme="minorHAnsi"/>
                <w:b/>
                <w:bCs/>
                <w:iCs/>
                <w:color w:val="000000"/>
                <w:lang w:val="en-US" w:eastAsia="ja-JP"/>
              </w:rPr>
              <w:t>Solubility:</w:t>
            </w:r>
            <w:r w:rsidR="001A7991" w:rsidRPr="00811A5D">
              <w:rPr>
                <w:rFonts w:asciiTheme="minorHAnsi" w:eastAsia="MS Mincho" w:hAnsiTheme="minorHAnsi"/>
                <w:bCs/>
                <w:iCs/>
                <w:color w:val="000000"/>
                <w:lang w:val="en-US" w:eastAsia="ja-JP"/>
              </w:rPr>
              <w:t xml:space="preserve"> </w:t>
            </w:r>
            <w:r w:rsidRPr="00811A5D">
              <w:rPr>
                <w:rFonts w:asciiTheme="minorHAnsi" w:eastAsia="MS Mincho" w:hAnsiTheme="minorHAnsi" w:cs="Arial"/>
                <w:color w:val="000000"/>
                <w:lang w:val="en-US"/>
              </w:rPr>
              <w:t xml:space="preserve"> Slightly soluble in water, freely soluble in ethanol and methylene chloride </w:t>
            </w:r>
          </w:p>
          <w:p w:rsidR="00371ACA" w:rsidRPr="00811A5D" w:rsidRDefault="00DE12C5" w:rsidP="00DE12C5">
            <w:pPr>
              <w:autoSpaceDE w:val="0"/>
              <w:autoSpaceDN w:val="0"/>
              <w:adjustRightInd w:val="0"/>
              <w:spacing w:before="120"/>
              <w:rPr>
                <w:rFonts w:asciiTheme="minorHAnsi" w:eastAsia="MS Mincho" w:hAnsiTheme="minorHAnsi" w:cs="Arial"/>
                <w:color w:val="000000"/>
                <w:lang w:val="en-US"/>
              </w:rPr>
            </w:pPr>
            <w:r w:rsidRPr="00811A5D">
              <w:rPr>
                <w:rFonts w:asciiTheme="minorHAnsi" w:eastAsia="MS Mincho" w:hAnsiTheme="minorHAnsi"/>
                <w:b/>
                <w:iCs/>
                <w:color w:val="000000"/>
                <w:lang w:val="en-US" w:eastAsia="ja-JP"/>
              </w:rPr>
              <w:t>Melting point:</w:t>
            </w:r>
            <w:r w:rsidRPr="00811A5D">
              <w:rPr>
                <w:rFonts w:asciiTheme="minorHAnsi" w:eastAsia="MS Mincho" w:hAnsiTheme="minorHAnsi"/>
                <w:iCs/>
                <w:color w:val="000000"/>
                <w:lang w:val="en-US" w:eastAsia="ja-JP"/>
              </w:rPr>
              <w:t xml:space="preserve"> </w:t>
            </w:r>
            <w:r w:rsidRPr="00811A5D">
              <w:rPr>
                <w:rFonts w:asciiTheme="minorHAnsi" w:eastAsia="MS Mincho" w:hAnsiTheme="minorHAnsi" w:cs="Arial"/>
                <w:color w:val="000000"/>
                <w:lang w:val="en-US"/>
              </w:rPr>
              <w:t xml:space="preserve"> 140°C - 145 °C</w:t>
            </w:r>
          </w:p>
        </w:tc>
      </w:tr>
    </w:tbl>
    <w:p w:rsidR="00F4513D" w:rsidRPr="00811A5D" w:rsidRDefault="00F4513D" w:rsidP="007D6BB2">
      <w:pPr>
        <w:spacing w:before="120"/>
        <w:ind w:right="72"/>
        <w:jc w:val="both"/>
        <w:rPr>
          <w:rFonts w:asciiTheme="minorHAnsi" w:eastAsia="MS Mincho" w:hAnsiTheme="minorHAnsi"/>
          <w:iCs/>
          <w:color w:val="000000"/>
          <w:lang w:val="en-US" w:eastAsia="ja-JP"/>
        </w:rPr>
      </w:pPr>
    </w:p>
    <w:p w:rsidR="00DE12C5" w:rsidRPr="004126E9" w:rsidRDefault="004126E9" w:rsidP="007D6BB2">
      <w:pPr>
        <w:spacing w:before="120"/>
        <w:ind w:right="72"/>
        <w:jc w:val="both"/>
        <w:rPr>
          <w:rFonts w:asciiTheme="minorHAnsi" w:eastAsia="MS Mincho" w:hAnsiTheme="minorHAnsi"/>
          <w:iCs/>
          <w:color w:val="000000"/>
          <w:lang w:val="en-GB" w:eastAsia="ja-JP"/>
        </w:rPr>
      </w:pPr>
      <w:r>
        <w:rPr>
          <w:rFonts w:asciiTheme="minorHAnsi" w:eastAsia="MS Mincho" w:hAnsiTheme="minorHAnsi"/>
          <w:iCs/>
          <w:color w:val="000000"/>
          <w:lang w:val="en-GB" w:eastAsia="ja-JP"/>
        </w:rPr>
        <w:t xml:space="preserve">The active substance is described in the relevant monograph of the European Pharmacopeia and a </w:t>
      </w:r>
      <w:r w:rsidRPr="00330854">
        <w:rPr>
          <w:rFonts w:asciiTheme="minorHAnsi" w:eastAsia="MS Mincho" w:hAnsiTheme="minorHAnsi"/>
          <w:iCs/>
          <w:color w:val="000000"/>
          <w:lang w:val="en-GB" w:eastAsia="ja-JP"/>
        </w:rPr>
        <w:t xml:space="preserve">Certificate of Suitability </w:t>
      </w:r>
      <w:r w:rsidR="00B40A2B" w:rsidRPr="00330854">
        <w:rPr>
          <w:rFonts w:asciiTheme="minorHAnsi" w:eastAsia="MS Mincho" w:hAnsiTheme="minorHAnsi"/>
          <w:iCs/>
          <w:color w:val="000000"/>
          <w:lang w:val="en-GB" w:eastAsia="ja-JP"/>
        </w:rPr>
        <w:t>ha</w:t>
      </w:r>
      <w:r w:rsidR="00B40A2B">
        <w:rPr>
          <w:rFonts w:asciiTheme="minorHAnsi" w:eastAsia="MS Mincho" w:hAnsiTheme="minorHAnsi"/>
          <w:iCs/>
          <w:color w:val="000000"/>
          <w:lang w:val="en-GB" w:eastAsia="ja-JP"/>
        </w:rPr>
        <w:t>s</w:t>
      </w:r>
      <w:r w:rsidR="00B40A2B" w:rsidRPr="00330854">
        <w:rPr>
          <w:rFonts w:asciiTheme="minorHAnsi" w:eastAsia="MS Mincho" w:hAnsiTheme="minorHAnsi"/>
          <w:iCs/>
          <w:color w:val="000000"/>
          <w:lang w:val="en-GB" w:eastAsia="ja-JP"/>
        </w:rPr>
        <w:t xml:space="preserve"> </w:t>
      </w:r>
      <w:r w:rsidRPr="00330854">
        <w:rPr>
          <w:rFonts w:asciiTheme="minorHAnsi" w:eastAsia="MS Mincho" w:hAnsiTheme="minorHAnsi"/>
          <w:iCs/>
          <w:color w:val="000000"/>
          <w:lang w:val="en-GB" w:eastAsia="ja-JP"/>
        </w:rPr>
        <w:t>been issued</w:t>
      </w:r>
      <w:r>
        <w:rPr>
          <w:szCs w:val="22"/>
          <w:lang w:val="en-GB"/>
        </w:rPr>
        <w:t>.</w:t>
      </w:r>
    </w:p>
    <w:p w:rsidR="006F08AB" w:rsidRPr="00811A5D" w:rsidRDefault="001A7991" w:rsidP="004126E9">
      <w:pPr>
        <w:ind w:right="571"/>
        <w:jc w:val="both"/>
        <w:rPr>
          <w:rFonts w:asciiTheme="minorHAnsi" w:eastAsia="MS Mincho" w:hAnsiTheme="minorHAnsi"/>
          <w:lang w:val="en-GB"/>
        </w:rPr>
      </w:pPr>
      <w:r w:rsidRPr="00811A5D">
        <w:rPr>
          <w:rFonts w:asciiTheme="minorHAnsi" w:eastAsia="MS Mincho" w:hAnsiTheme="minorHAnsi"/>
          <w:iCs/>
          <w:color w:val="000000"/>
          <w:lang w:val="en-US" w:eastAsia="ja-JP"/>
        </w:rPr>
        <w:t xml:space="preserve">Appropriate stability data have been generated, supporting a suitable retest period when the drug substance is stored in the </w:t>
      </w:r>
      <w:r w:rsidR="004126E9" w:rsidRPr="00811A5D">
        <w:rPr>
          <w:rFonts w:asciiTheme="minorHAnsi" w:eastAsia="MS Mincho" w:hAnsiTheme="minorHAnsi"/>
          <w:iCs/>
          <w:color w:val="000000"/>
          <w:lang w:val="en-US" w:eastAsia="ja-JP"/>
        </w:rPr>
        <w:t xml:space="preserve">proposed </w:t>
      </w:r>
      <w:r w:rsidRPr="00811A5D">
        <w:rPr>
          <w:rFonts w:asciiTheme="minorHAnsi" w:eastAsia="MS Mincho" w:hAnsiTheme="minorHAnsi"/>
          <w:iCs/>
          <w:color w:val="000000"/>
          <w:lang w:val="en-US" w:eastAsia="ja-JP"/>
        </w:rPr>
        <w:t>packaging</w:t>
      </w:r>
      <w:r w:rsidR="004126E9">
        <w:rPr>
          <w:rFonts w:asciiTheme="minorHAnsi" w:eastAsia="MS Mincho" w:hAnsiTheme="minorHAnsi"/>
          <w:iCs/>
          <w:color w:val="000000"/>
          <w:lang w:val="en-US" w:eastAsia="ja-JP"/>
        </w:rPr>
        <w:t>.</w:t>
      </w:r>
    </w:p>
    <w:p w:rsidR="006F08AB" w:rsidRPr="00811A5D" w:rsidRDefault="006F08AB" w:rsidP="007D6BB2">
      <w:pPr>
        <w:jc w:val="both"/>
        <w:rPr>
          <w:rFonts w:asciiTheme="minorHAnsi" w:eastAsia="MS Mincho" w:hAnsiTheme="minorHAnsi"/>
          <w:lang w:val="en-GB"/>
        </w:rPr>
        <w:sectPr w:rsidR="006F08AB" w:rsidRPr="00811A5D" w:rsidSect="006F08AB">
          <w:pgSz w:w="11906" w:h="16838"/>
          <w:pgMar w:top="1417" w:right="1134" w:bottom="1134" w:left="1134" w:header="708" w:footer="538" w:gutter="0"/>
          <w:cols w:space="708"/>
          <w:docGrid w:linePitch="360"/>
        </w:sectPr>
      </w:pPr>
    </w:p>
    <w:p w:rsidR="006F08AB" w:rsidRPr="00811A5D" w:rsidRDefault="006F08AB" w:rsidP="007D6BB2">
      <w:pPr>
        <w:jc w:val="both"/>
        <w:rPr>
          <w:rFonts w:asciiTheme="minorHAnsi" w:eastAsia="MS Mincho" w:hAnsiTheme="minorHAnsi"/>
          <w:b/>
          <w:lang w:val="en-GB"/>
        </w:rPr>
      </w:pPr>
      <w:r w:rsidRPr="00811A5D">
        <w:rPr>
          <w:rFonts w:asciiTheme="minorHAnsi" w:eastAsia="MS Mincho" w:hAnsiTheme="minorHAnsi"/>
          <w:b/>
          <w:lang w:val="en-GB"/>
        </w:rPr>
        <w:lastRenderedPageBreak/>
        <w:t>DRUG PRODUCT</w:t>
      </w:r>
    </w:p>
    <w:p w:rsidR="006F08AB" w:rsidRPr="00811A5D" w:rsidRDefault="006F08AB" w:rsidP="007D6BB2">
      <w:pPr>
        <w:jc w:val="both"/>
        <w:rPr>
          <w:rFonts w:asciiTheme="minorHAnsi" w:eastAsia="MS Mincho" w:hAnsiTheme="minorHAnsi"/>
          <w:b/>
          <w:lang w:val="en-GB"/>
        </w:rPr>
      </w:pPr>
    </w:p>
    <w:p w:rsidR="006F08AB" w:rsidRPr="00811A5D" w:rsidRDefault="006F08AB" w:rsidP="007D6BB2">
      <w:pPr>
        <w:jc w:val="both"/>
        <w:rPr>
          <w:rFonts w:asciiTheme="minorHAnsi" w:eastAsia="MS Mincho" w:hAnsiTheme="minorHAnsi"/>
          <w:b/>
          <w:lang w:val="en-GB"/>
        </w:rPr>
      </w:pPr>
      <w:r w:rsidRPr="00811A5D">
        <w:rPr>
          <w:rFonts w:asciiTheme="minorHAnsi" w:eastAsia="MS Mincho" w:hAnsiTheme="minorHAnsi"/>
          <w:b/>
          <w:lang w:val="en-GB"/>
        </w:rPr>
        <w:t>Other Ingredients</w:t>
      </w:r>
    </w:p>
    <w:p w:rsidR="00DE12C5" w:rsidRPr="00811A5D" w:rsidRDefault="006F08AB" w:rsidP="00DE12C5">
      <w:pPr>
        <w:jc w:val="both"/>
        <w:rPr>
          <w:rFonts w:asciiTheme="minorHAnsi" w:hAnsiTheme="minorHAnsi"/>
          <w:lang w:val="en-GB"/>
        </w:rPr>
      </w:pPr>
      <w:r w:rsidRPr="00811A5D">
        <w:rPr>
          <w:rFonts w:asciiTheme="minorHAnsi" w:hAnsiTheme="minorHAnsi"/>
          <w:lang w:val="en-GB" w:eastAsia="nl-NL"/>
        </w:rPr>
        <w:t>Other ingredients are</w:t>
      </w:r>
      <w:r w:rsidR="007E0E0F" w:rsidRPr="00811A5D">
        <w:rPr>
          <w:rFonts w:asciiTheme="minorHAnsi" w:hAnsiTheme="minorHAnsi"/>
          <w:lang w:val="en-GB" w:eastAsia="nl-NL"/>
        </w:rPr>
        <w:t xml:space="preserve">: </w:t>
      </w:r>
      <w:r w:rsidR="00DE12C5" w:rsidRPr="00811A5D">
        <w:rPr>
          <w:rFonts w:asciiTheme="minorHAnsi" w:hAnsiTheme="minorHAnsi"/>
          <w:lang w:val="en-GB" w:eastAsia="nl-NL"/>
        </w:rPr>
        <w:t xml:space="preserve">ethyl acetate, isopropyl alcohol, </w:t>
      </w:r>
      <w:r w:rsidR="00B40A2B" w:rsidRPr="00811A5D">
        <w:rPr>
          <w:rFonts w:asciiTheme="minorHAnsi" w:hAnsiTheme="minorHAnsi"/>
          <w:bCs/>
          <w:iCs/>
          <w:lang w:val="en-GB"/>
        </w:rPr>
        <w:t>m</w:t>
      </w:r>
      <w:r w:rsidR="00B40A2B" w:rsidRPr="00811A5D">
        <w:rPr>
          <w:rFonts w:asciiTheme="minorHAnsi" w:hAnsiTheme="minorHAnsi"/>
          <w:bCs/>
          <w:iCs/>
          <w:lang w:val="en-US"/>
        </w:rPr>
        <w:t xml:space="preserve">ethoxyethene polymer with 2-butenedioic acid </w:t>
      </w:r>
      <w:proofErr w:type="spellStart"/>
      <w:r w:rsidR="00B40A2B" w:rsidRPr="00811A5D">
        <w:rPr>
          <w:rFonts w:asciiTheme="minorHAnsi" w:hAnsiTheme="minorHAnsi"/>
          <w:bCs/>
          <w:iCs/>
          <w:lang w:val="en-US"/>
        </w:rPr>
        <w:t>monobutyl</w:t>
      </w:r>
      <w:proofErr w:type="spellEnd"/>
      <w:r w:rsidR="00B40A2B" w:rsidRPr="00811A5D">
        <w:rPr>
          <w:rFonts w:asciiTheme="minorHAnsi" w:hAnsiTheme="minorHAnsi"/>
          <w:bCs/>
          <w:iCs/>
          <w:lang w:val="en-US"/>
        </w:rPr>
        <w:t xml:space="preserve"> ester, 1:1</w:t>
      </w:r>
      <w:r w:rsidR="00DE12C5" w:rsidRPr="00811A5D">
        <w:rPr>
          <w:rFonts w:asciiTheme="minorHAnsi" w:hAnsiTheme="minorHAnsi"/>
          <w:lang w:val="en-GB"/>
        </w:rPr>
        <w:t>.</w:t>
      </w:r>
    </w:p>
    <w:p w:rsidR="00DE12C5" w:rsidRPr="00811A5D" w:rsidRDefault="00DE12C5" w:rsidP="00DE12C5">
      <w:pPr>
        <w:jc w:val="both"/>
        <w:rPr>
          <w:rFonts w:asciiTheme="minorHAnsi" w:hAnsiTheme="minorHAnsi"/>
          <w:lang w:val="en-GB"/>
        </w:rPr>
      </w:pPr>
      <w:r w:rsidRPr="00811A5D">
        <w:rPr>
          <w:rFonts w:asciiTheme="minorHAnsi" w:hAnsiTheme="minorHAnsi"/>
          <w:lang w:val="en-GB"/>
        </w:rPr>
        <w:t xml:space="preserve">All the excipients, comply with the relevant Ph.Eur. monograph, except for the film forming agent </w:t>
      </w:r>
      <w:r w:rsidR="00B40A2B" w:rsidRPr="00811A5D">
        <w:rPr>
          <w:rFonts w:asciiTheme="minorHAnsi" w:hAnsiTheme="minorHAnsi"/>
          <w:bCs/>
          <w:iCs/>
          <w:lang w:val="en-GB"/>
        </w:rPr>
        <w:t>m</w:t>
      </w:r>
      <w:r w:rsidR="00B40A2B" w:rsidRPr="00811A5D">
        <w:rPr>
          <w:rFonts w:asciiTheme="minorHAnsi" w:hAnsiTheme="minorHAnsi"/>
          <w:bCs/>
          <w:iCs/>
          <w:lang w:val="en-US"/>
        </w:rPr>
        <w:t xml:space="preserve">ethoxyethene polymer with 2-butenedioic acid </w:t>
      </w:r>
      <w:proofErr w:type="spellStart"/>
      <w:r w:rsidR="00B40A2B" w:rsidRPr="00811A5D">
        <w:rPr>
          <w:rFonts w:asciiTheme="minorHAnsi" w:hAnsiTheme="minorHAnsi"/>
          <w:bCs/>
          <w:iCs/>
          <w:lang w:val="en-US"/>
        </w:rPr>
        <w:t>monobutyl</w:t>
      </w:r>
      <w:proofErr w:type="spellEnd"/>
      <w:r w:rsidR="00B40A2B" w:rsidRPr="00811A5D">
        <w:rPr>
          <w:rFonts w:asciiTheme="minorHAnsi" w:hAnsiTheme="minorHAnsi"/>
          <w:bCs/>
          <w:iCs/>
          <w:lang w:val="en-US"/>
        </w:rPr>
        <w:t xml:space="preserve"> ester, 1:1</w:t>
      </w:r>
      <w:r w:rsidRPr="00811A5D">
        <w:rPr>
          <w:rFonts w:asciiTheme="minorHAnsi" w:hAnsiTheme="minorHAnsi"/>
          <w:lang w:val="en-GB"/>
        </w:rPr>
        <w:t>.</w:t>
      </w:r>
    </w:p>
    <w:p w:rsidR="006F08AB" w:rsidRPr="00811A5D" w:rsidRDefault="006F08AB" w:rsidP="007D6BB2">
      <w:pPr>
        <w:autoSpaceDE w:val="0"/>
        <w:autoSpaceDN w:val="0"/>
        <w:adjustRightInd w:val="0"/>
        <w:jc w:val="both"/>
        <w:rPr>
          <w:rFonts w:asciiTheme="minorHAnsi" w:hAnsiTheme="minorHAnsi"/>
          <w:lang w:val="en-GB" w:eastAsia="nl-NL"/>
        </w:rPr>
      </w:pPr>
      <w:r w:rsidRPr="004126E9">
        <w:rPr>
          <w:rFonts w:asciiTheme="minorHAnsi" w:hAnsiTheme="minorHAnsi"/>
          <w:lang w:val="en-GB" w:eastAsia="nl-NL"/>
        </w:rPr>
        <w:t xml:space="preserve">The qualitative formulation was developed and each of the excipients was selected for its intended use based on </w:t>
      </w:r>
      <w:r w:rsidR="0060475F" w:rsidRPr="004126E9">
        <w:rPr>
          <w:rFonts w:asciiTheme="minorHAnsi" w:hAnsiTheme="minorHAnsi"/>
          <w:lang w:val="en-GB" w:eastAsia="nl-NL"/>
        </w:rPr>
        <w:t>development</w:t>
      </w:r>
      <w:r w:rsidRPr="004126E9">
        <w:rPr>
          <w:rFonts w:asciiTheme="minorHAnsi" w:hAnsiTheme="minorHAnsi"/>
          <w:lang w:val="en-GB" w:eastAsia="nl-NL"/>
        </w:rPr>
        <w:t xml:space="preserve"> studies. They are included in the formulation at suitable levels and for recognized purposes.</w:t>
      </w:r>
      <w:r w:rsidRPr="00811A5D">
        <w:rPr>
          <w:rFonts w:asciiTheme="minorHAnsi" w:hAnsiTheme="minorHAnsi"/>
          <w:lang w:val="en-GB" w:eastAsia="nl-NL"/>
        </w:rPr>
        <w:t xml:space="preserve"> </w:t>
      </w:r>
    </w:p>
    <w:p w:rsidR="006F08AB" w:rsidRPr="00811A5D" w:rsidRDefault="006F08AB" w:rsidP="007D6BB2">
      <w:pPr>
        <w:autoSpaceDE w:val="0"/>
        <w:autoSpaceDN w:val="0"/>
        <w:adjustRightInd w:val="0"/>
        <w:jc w:val="both"/>
        <w:rPr>
          <w:rFonts w:asciiTheme="minorHAnsi" w:hAnsiTheme="minorHAnsi"/>
          <w:lang w:val="en-GB" w:eastAsia="nl-NL"/>
        </w:rPr>
      </w:pPr>
    </w:p>
    <w:p w:rsidR="006F08AB" w:rsidRPr="00811A5D" w:rsidRDefault="00D26916" w:rsidP="007D6BB2">
      <w:pPr>
        <w:autoSpaceDE w:val="0"/>
        <w:autoSpaceDN w:val="0"/>
        <w:adjustRightInd w:val="0"/>
        <w:jc w:val="both"/>
        <w:rPr>
          <w:rFonts w:asciiTheme="minorHAnsi" w:hAnsiTheme="minorHAnsi"/>
          <w:lang w:val="en-GB" w:eastAsia="nl-NL"/>
        </w:rPr>
      </w:pPr>
      <w:r w:rsidRPr="00811A5D">
        <w:rPr>
          <w:rFonts w:asciiTheme="minorHAnsi" w:hAnsiTheme="minorHAnsi"/>
          <w:lang w:val="en-US"/>
        </w:rPr>
        <w:t>All the excipients are free from any risk of TSE</w:t>
      </w:r>
      <w:r w:rsidR="006F08AB" w:rsidRPr="00811A5D">
        <w:rPr>
          <w:rFonts w:asciiTheme="minorHAnsi" w:hAnsiTheme="minorHAnsi"/>
          <w:lang w:val="en-GB" w:eastAsia="nl-NL"/>
        </w:rPr>
        <w:t>.</w:t>
      </w:r>
    </w:p>
    <w:p w:rsidR="006F08AB" w:rsidRPr="00811A5D" w:rsidRDefault="006F08AB" w:rsidP="007D6BB2">
      <w:pPr>
        <w:autoSpaceDE w:val="0"/>
        <w:autoSpaceDN w:val="0"/>
        <w:adjustRightInd w:val="0"/>
        <w:jc w:val="both"/>
        <w:rPr>
          <w:rFonts w:asciiTheme="minorHAnsi" w:hAnsiTheme="minorHAnsi"/>
          <w:lang w:val="en-GB" w:eastAsia="nl-NL"/>
        </w:rPr>
      </w:pPr>
    </w:p>
    <w:p w:rsidR="006F08AB" w:rsidRPr="00811A5D" w:rsidRDefault="006F08AB" w:rsidP="007D6BB2">
      <w:pPr>
        <w:autoSpaceDE w:val="0"/>
        <w:autoSpaceDN w:val="0"/>
        <w:adjustRightInd w:val="0"/>
        <w:jc w:val="both"/>
        <w:rPr>
          <w:rFonts w:asciiTheme="minorHAnsi" w:hAnsiTheme="minorHAnsi"/>
          <w:lang w:val="en-GB" w:eastAsia="nl-NL"/>
        </w:rPr>
      </w:pPr>
      <w:r w:rsidRPr="00811A5D">
        <w:rPr>
          <w:rFonts w:asciiTheme="minorHAnsi" w:hAnsiTheme="minorHAnsi"/>
          <w:lang w:val="en-GB" w:eastAsia="nl-NL"/>
        </w:rPr>
        <w:t>No genetically modified organisms (GMO) have been used in the preparation of these excipients.</w:t>
      </w:r>
    </w:p>
    <w:p w:rsidR="006F08AB" w:rsidRPr="00811A5D" w:rsidRDefault="006F08AB" w:rsidP="007D6BB2">
      <w:pPr>
        <w:jc w:val="both"/>
        <w:rPr>
          <w:rFonts w:asciiTheme="minorHAnsi" w:eastAsia="MS Mincho" w:hAnsiTheme="minorHAnsi"/>
          <w:lang w:val="en-GB" w:eastAsia="ja-JP"/>
        </w:rPr>
      </w:pPr>
    </w:p>
    <w:p w:rsidR="006F08AB" w:rsidRPr="00811A5D" w:rsidRDefault="006F08AB" w:rsidP="007D6BB2">
      <w:pPr>
        <w:autoSpaceDE w:val="0"/>
        <w:autoSpaceDN w:val="0"/>
        <w:adjustRightInd w:val="0"/>
        <w:jc w:val="both"/>
        <w:rPr>
          <w:rFonts w:asciiTheme="minorHAnsi" w:eastAsia="MS Mincho" w:hAnsiTheme="minorHAnsi"/>
          <w:b/>
          <w:lang w:val="en-GB"/>
        </w:rPr>
      </w:pPr>
      <w:r w:rsidRPr="00811A5D">
        <w:rPr>
          <w:rFonts w:asciiTheme="minorHAnsi" w:eastAsia="MS Mincho" w:hAnsiTheme="minorHAnsi"/>
          <w:b/>
          <w:lang w:val="en-GB"/>
        </w:rPr>
        <w:t>Pharmaceutical Development</w:t>
      </w:r>
    </w:p>
    <w:p w:rsidR="006F08AB" w:rsidRPr="00811A5D" w:rsidRDefault="00C15704" w:rsidP="007D6BB2">
      <w:pPr>
        <w:autoSpaceDE w:val="0"/>
        <w:autoSpaceDN w:val="0"/>
        <w:adjustRightInd w:val="0"/>
        <w:jc w:val="both"/>
        <w:rPr>
          <w:rFonts w:asciiTheme="minorHAnsi" w:hAnsiTheme="minorHAnsi"/>
          <w:lang w:val="en-GB" w:eastAsia="nl-NL"/>
        </w:rPr>
      </w:pPr>
      <w:r w:rsidRPr="00811A5D">
        <w:rPr>
          <w:rFonts w:asciiTheme="minorHAnsi" w:hAnsiTheme="minorHAnsi"/>
          <w:lang w:val="en-GB" w:eastAsia="nl-NL"/>
        </w:rPr>
        <w:t xml:space="preserve">The establishment of the pharmaceutical equivalence was achieved by comparative studies (batches </w:t>
      </w:r>
      <w:r w:rsidR="0060475F" w:rsidRPr="00811A5D">
        <w:rPr>
          <w:rFonts w:asciiTheme="minorHAnsi" w:hAnsiTheme="minorHAnsi"/>
          <w:lang w:val="en-GB" w:eastAsia="nl-NL"/>
        </w:rPr>
        <w:t>analysis</w:t>
      </w:r>
      <w:r w:rsidRPr="00811A5D">
        <w:rPr>
          <w:rFonts w:asciiTheme="minorHAnsi" w:hAnsiTheme="minorHAnsi"/>
          <w:lang w:val="en-GB" w:eastAsia="nl-NL"/>
        </w:rPr>
        <w:t>) between batches</w:t>
      </w:r>
      <w:r w:rsidR="00AE6574" w:rsidRPr="00811A5D">
        <w:rPr>
          <w:rFonts w:asciiTheme="minorHAnsi" w:hAnsiTheme="minorHAnsi"/>
          <w:lang w:val="en-GB" w:eastAsia="nl-NL"/>
        </w:rPr>
        <w:t xml:space="preserve"> </w:t>
      </w:r>
      <w:r w:rsidR="00807E72" w:rsidRPr="00811A5D">
        <w:rPr>
          <w:rFonts w:asciiTheme="minorHAnsi" w:hAnsiTheme="minorHAnsi"/>
          <w:lang w:val="en-GB" w:eastAsia="nl-NL"/>
        </w:rPr>
        <w:t>of</w:t>
      </w:r>
      <w:r w:rsidR="00420EAD" w:rsidRPr="00811A5D">
        <w:rPr>
          <w:rFonts w:asciiTheme="minorHAnsi" w:hAnsiTheme="minorHAnsi"/>
          <w:lang w:val="en-GB" w:eastAsia="nl-NL"/>
        </w:rPr>
        <w:t xml:space="preserve"> </w:t>
      </w:r>
      <w:r w:rsidR="00984AB6" w:rsidRPr="00811A5D">
        <w:rPr>
          <w:rFonts w:asciiTheme="minorHAnsi" w:hAnsiTheme="minorHAnsi"/>
          <w:lang w:val="en-GB" w:eastAsia="nl-NL"/>
        </w:rPr>
        <w:t xml:space="preserve">Ciclopirox Terix e </w:t>
      </w:r>
      <w:r w:rsidR="00984AB6" w:rsidRPr="00811A5D">
        <w:rPr>
          <w:rFonts w:asciiTheme="minorHAnsi" w:hAnsiTheme="minorHAnsi" w:cs="Tahoma"/>
          <w:lang w:val="en-GB"/>
        </w:rPr>
        <w:t>Batrafen®.</w:t>
      </w: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F08AB" w:rsidRPr="00811A5D" w:rsidRDefault="006F08AB" w:rsidP="007D6BB2">
      <w:pPr>
        <w:autoSpaceDE w:val="0"/>
        <w:autoSpaceDN w:val="0"/>
        <w:adjustRightInd w:val="0"/>
        <w:jc w:val="both"/>
        <w:rPr>
          <w:rFonts w:asciiTheme="minorHAnsi" w:eastAsia="MS Mincho" w:hAnsiTheme="minorHAnsi"/>
          <w:lang w:val="en-GB" w:eastAsia="ja-JP"/>
        </w:rPr>
      </w:pPr>
      <w:r w:rsidRPr="00811A5D">
        <w:rPr>
          <w:rFonts w:asciiTheme="minorHAnsi" w:eastAsia="MS Mincho" w:hAnsiTheme="minorHAnsi"/>
          <w:lang w:val="en-GB" w:eastAsia="ja-JP"/>
        </w:rPr>
        <w:t>Suitable pharmaceutical development data have been provided for th</w:t>
      </w:r>
      <w:r w:rsidR="00420EAD" w:rsidRPr="00811A5D">
        <w:rPr>
          <w:rFonts w:asciiTheme="minorHAnsi" w:eastAsia="MS Mincho" w:hAnsiTheme="minorHAnsi"/>
          <w:lang w:val="en-GB" w:eastAsia="ja-JP"/>
        </w:rPr>
        <w:t>is</w:t>
      </w:r>
      <w:r w:rsidRPr="00811A5D">
        <w:rPr>
          <w:rFonts w:asciiTheme="minorHAnsi" w:eastAsia="MS Mincho" w:hAnsiTheme="minorHAnsi"/>
          <w:lang w:val="en-GB" w:eastAsia="ja-JP"/>
        </w:rPr>
        <w:t xml:space="preserve"> application.</w:t>
      </w: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F08AB" w:rsidRPr="00811A5D" w:rsidRDefault="006F08AB" w:rsidP="007D6BB2">
      <w:pPr>
        <w:autoSpaceDE w:val="0"/>
        <w:autoSpaceDN w:val="0"/>
        <w:adjustRightInd w:val="0"/>
        <w:jc w:val="both"/>
        <w:rPr>
          <w:rFonts w:asciiTheme="minorHAnsi" w:eastAsia="MS Mincho" w:hAnsiTheme="minorHAnsi"/>
          <w:b/>
          <w:lang w:val="en-GB" w:eastAsia="ja-JP"/>
        </w:rPr>
      </w:pPr>
      <w:r w:rsidRPr="00811A5D">
        <w:rPr>
          <w:rFonts w:asciiTheme="minorHAnsi" w:eastAsia="MS Mincho" w:hAnsiTheme="minorHAnsi"/>
          <w:b/>
          <w:lang w:val="en-GB" w:eastAsia="ja-JP"/>
        </w:rPr>
        <w:t>Manufacturing Process</w:t>
      </w:r>
    </w:p>
    <w:p w:rsidR="006F08AB" w:rsidRPr="00811A5D" w:rsidRDefault="006F08AB" w:rsidP="007D6BB2">
      <w:pPr>
        <w:autoSpaceDE w:val="0"/>
        <w:autoSpaceDN w:val="0"/>
        <w:adjustRightInd w:val="0"/>
        <w:jc w:val="both"/>
        <w:rPr>
          <w:rFonts w:asciiTheme="minorHAnsi" w:eastAsia="MS Mincho" w:hAnsiTheme="minorHAnsi"/>
          <w:lang w:val="en-GB" w:eastAsia="ja-JP"/>
        </w:rPr>
      </w:pPr>
      <w:r w:rsidRPr="00811A5D">
        <w:rPr>
          <w:rFonts w:asciiTheme="minorHAnsi" w:eastAsia="MS Mincho" w:hAnsiTheme="minorHAnsi"/>
          <w:lang w:val="en-GB" w:eastAsia="ja-JP"/>
        </w:rPr>
        <w:t>Satisfactory batch formula</w:t>
      </w:r>
      <w:r w:rsidR="00D55BCE" w:rsidRPr="00811A5D">
        <w:rPr>
          <w:rFonts w:asciiTheme="minorHAnsi" w:eastAsia="MS Mincho" w:hAnsiTheme="minorHAnsi"/>
          <w:lang w:val="en-GB" w:eastAsia="ja-JP"/>
        </w:rPr>
        <w:t xml:space="preserve"> </w:t>
      </w:r>
      <w:r w:rsidRPr="00811A5D">
        <w:rPr>
          <w:rFonts w:asciiTheme="minorHAnsi" w:eastAsia="MS Mincho" w:hAnsiTheme="minorHAnsi"/>
          <w:lang w:val="en-GB" w:eastAsia="ja-JP"/>
        </w:rPr>
        <w:t>ha</w:t>
      </w:r>
      <w:r w:rsidR="002424DA" w:rsidRPr="00811A5D">
        <w:rPr>
          <w:rFonts w:asciiTheme="minorHAnsi" w:eastAsia="MS Mincho" w:hAnsiTheme="minorHAnsi"/>
          <w:lang w:val="en-GB" w:eastAsia="ja-JP"/>
        </w:rPr>
        <w:t>s</w:t>
      </w:r>
      <w:r w:rsidRPr="00811A5D">
        <w:rPr>
          <w:rFonts w:asciiTheme="minorHAnsi" w:eastAsia="MS Mincho" w:hAnsiTheme="minorHAnsi"/>
          <w:lang w:val="en-GB" w:eastAsia="ja-JP"/>
        </w:rPr>
        <w:t xml:space="preserve"> been provided for th</w:t>
      </w:r>
      <w:r w:rsidR="00653FB8" w:rsidRPr="00811A5D">
        <w:rPr>
          <w:rFonts w:asciiTheme="minorHAnsi" w:eastAsia="MS Mincho" w:hAnsiTheme="minorHAnsi"/>
          <w:lang w:val="en-GB" w:eastAsia="ja-JP"/>
        </w:rPr>
        <w:t xml:space="preserve">e manufacture </w:t>
      </w:r>
      <w:r w:rsidRPr="00811A5D">
        <w:rPr>
          <w:rFonts w:asciiTheme="minorHAnsi" w:eastAsia="MS Mincho" w:hAnsiTheme="minorHAnsi"/>
          <w:lang w:val="en-GB" w:eastAsia="ja-JP"/>
        </w:rPr>
        <w:t>of the</w:t>
      </w:r>
      <w:r w:rsidR="00653FB8" w:rsidRPr="00811A5D">
        <w:rPr>
          <w:rFonts w:asciiTheme="minorHAnsi" w:eastAsia="MS Mincho" w:hAnsiTheme="minorHAnsi"/>
          <w:lang w:val="en-GB" w:eastAsia="ja-JP"/>
        </w:rPr>
        <w:t xml:space="preserve"> medicinal</w:t>
      </w:r>
      <w:r w:rsidRPr="00811A5D">
        <w:rPr>
          <w:rFonts w:asciiTheme="minorHAnsi" w:eastAsia="MS Mincho" w:hAnsiTheme="minorHAnsi"/>
          <w:lang w:val="en-GB" w:eastAsia="ja-JP"/>
        </w:rPr>
        <w:t xml:space="preserve"> product, along with an appropriate </w:t>
      </w:r>
      <w:r w:rsidR="0060475F" w:rsidRPr="00811A5D">
        <w:rPr>
          <w:rFonts w:asciiTheme="minorHAnsi" w:eastAsia="MS Mincho" w:hAnsiTheme="minorHAnsi"/>
          <w:lang w:val="en-GB" w:eastAsia="ja-JP"/>
        </w:rPr>
        <w:t>description</w:t>
      </w:r>
      <w:r w:rsidRPr="00811A5D">
        <w:rPr>
          <w:rFonts w:asciiTheme="minorHAnsi" w:eastAsia="MS Mincho" w:hAnsiTheme="minorHAnsi"/>
          <w:lang w:val="en-GB" w:eastAsia="ja-JP"/>
        </w:rPr>
        <w:t xml:space="preserve"> of the manufacturing process. </w:t>
      </w:r>
      <w:r w:rsidRPr="004126E9">
        <w:rPr>
          <w:rFonts w:asciiTheme="minorHAnsi" w:eastAsia="MS Mincho" w:hAnsiTheme="minorHAnsi"/>
          <w:lang w:val="en-GB" w:eastAsia="ja-JP"/>
        </w:rPr>
        <w:t>The manufactu</w:t>
      </w:r>
      <w:r w:rsidR="00644D50" w:rsidRPr="004126E9">
        <w:rPr>
          <w:rFonts w:asciiTheme="minorHAnsi" w:eastAsia="MS Mincho" w:hAnsiTheme="minorHAnsi"/>
          <w:lang w:val="en-GB" w:eastAsia="ja-JP"/>
        </w:rPr>
        <w:t>ring process has been validated</w:t>
      </w:r>
      <w:r w:rsidR="00644D50" w:rsidRPr="004126E9">
        <w:rPr>
          <w:rFonts w:asciiTheme="minorHAnsi" w:hAnsiTheme="minorHAnsi"/>
          <w:lang w:val="en-US"/>
        </w:rPr>
        <w:t>on three industrial batches.</w:t>
      </w: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F08AB" w:rsidRPr="00811A5D" w:rsidRDefault="006F08AB" w:rsidP="007D6BB2">
      <w:pPr>
        <w:autoSpaceDE w:val="0"/>
        <w:autoSpaceDN w:val="0"/>
        <w:adjustRightInd w:val="0"/>
        <w:jc w:val="both"/>
        <w:rPr>
          <w:rFonts w:asciiTheme="minorHAnsi" w:eastAsia="MS Mincho" w:hAnsiTheme="minorHAnsi"/>
          <w:b/>
          <w:lang w:val="en-GB" w:eastAsia="ja-JP"/>
        </w:rPr>
      </w:pPr>
      <w:r w:rsidRPr="00811A5D">
        <w:rPr>
          <w:rFonts w:asciiTheme="minorHAnsi" w:eastAsia="MS Mincho" w:hAnsiTheme="minorHAnsi"/>
          <w:b/>
          <w:lang w:val="en-GB" w:eastAsia="ja-JP"/>
        </w:rPr>
        <w:t>Control of Finished Product</w:t>
      </w:r>
    </w:p>
    <w:p w:rsidR="004B22D9" w:rsidRPr="00811A5D" w:rsidRDefault="006F08AB" w:rsidP="004B22D9">
      <w:pPr>
        <w:jc w:val="both"/>
        <w:rPr>
          <w:rFonts w:asciiTheme="minorHAnsi" w:eastAsia="MS Mincho" w:hAnsiTheme="minorHAnsi"/>
          <w:highlight w:val="yellow"/>
          <w:lang w:val="en-US" w:eastAsia="ja-JP"/>
        </w:rPr>
      </w:pPr>
      <w:r w:rsidRPr="00811A5D">
        <w:rPr>
          <w:rStyle w:val="norm00e1ln00edchar"/>
          <w:rFonts w:asciiTheme="minorHAnsi" w:hAnsiTheme="minorHAnsi"/>
          <w:iCs/>
          <w:lang w:val="en-US"/>
        </w:rPr>
        <w:t xml:space="preserve">The finished product specifications are satisfactory. Test methods have been described and adequately validated, as appropriate. </w:t>
      </w:r>
      <w:r w:rsidR="004B22D9" w:rsidRPr="00811A5D">
        <w:rPr>
          <w:rStyle w:val="norm00e1ln00edchar"/>
          <w:rFonts w:asciiTheme="minorHAnsi" w:hAnsiTheme="minorHAnsi"/>
          <w:iCs/>
          <w:lang w:val="en-US"/>
        </w:rPr>
        <w:t xml:space="preserve">However, </w:t>
      </w:r>
      <w:r w:rsidR="00F4513D" w:rsidRPr="00811A5D">
        <w:rPr>
          <w:rStyle w:val="norm00e1ln00edchar"/>
          <w:rFonts w:asciiTheme="minorHAnsi" w:hAnsiTheme="minorHAnsi"/>
          <w:iCs/>
          <w:lang w:val="en-US"/>
        </w:rPr>
        <w:t>t</w:t>
      </w:r>
      <w:r w:rsidR="004B22D9" w:rsidRPr="00811A5D">
        <w:rPr>
          <w:rStyle w:val="norm00e1ln00edchar"/>
          <w:rFonts w:asciiTheme="minorHAnsi" w:hAnsiTheme="minorHAnsi"/>
          <w:iCs/>
          <w:lang w:val="en-US"/>
        </w:rPr>
        <w:t>he Applicant has provided a post-approval commitment to submit a variation aimed to introduce the detailed analytical method along with the relevant validation study for the benzene control within 1 month</w:t>
      </w:r>
      <w:r w:rsidR="00F4513D" w:rsidRPr="00811A5D">
        <w:rPr>
          <w:rStyle w:val="norm00e1ln00edchar"/>
          <w:rFonts w:asciiTheme="minorHAnsi" w:hAnsiTheme="minorHAnsi"/>
          <w:iCs/>
          <w:lang w:val="en-US"/>
        </w:rPr>
        <w:t>.</w:t>
      </w:r>
    </w:p>
    <w:p w:rsidR="006F08AB" w:rsidRPr="00811A5D" w:rsidRDefault="006F08AB" w:rsidP="007D6BB2">
      <w:pPr>
        <w:autoSpaceDE w:val="0"/>
        <w:autoSpaceDN w:val="0"/>
        <w:adjustRightInd w:val="0"/>
        <w:jc w:val="both"/>
        <w:rPr>
          <w:rFonts w:asciiTheme="minorHAnsi" w:hAnsiTheme="minorHAnsi" w:cs="Tahoma"/>
          <w:lang w:val="en-GB"/>
        </w:rPr>
      </w:pPr>
      <w:r w:rsidRPr="004126E9">
        <w:rPr>
          <w:rFonts w:asciiTheme="minorHAnsi" w:hAnsiTheme="minorHAnsi" w:cs="Tahoma"/>
          <w:lang w:val="en-GB"/>
        </w:rPr>
        <w:t>Batch data have been provided and comply with the release specifications. Certificates of Analysis have been provided for any working standards used.</w:t>
      </w: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F08AB" w:rsidRPr="00811A5D" w:rsidRDefault="006F08AB" w:rsidP="007D6BB2">
      <w:pPr>
        <w:autoSpaceDE w:val="0"/>
        <w:autoSpaceDN w:val="0"/>
        <w:adjustRightInd w:val="0"/>
        <w:jc w:val="both"/>
        <w:rPr>
          <w:rFonts w:asciiTheme="minorHAnsi" w:eastAsia="MS Mincho" w:hAnsiTheme="minorHAnsi"/>
          <w:b/>
          <w:lang w:val="en-GB" w:eastAsia="ja-JP"/>
        </w:rPr>
      </w:pPr>
      <w:r w:rsidRPr="00811A5D">
        <w:rPr>
          <w:rFonts w:asciiTheme="minorHAnsi" w:eastAsia="MS Mincho" w:hAnsiTheme="minorHAnsi"/>
          <w:b/>
          <w:lang w:val="en-GB" w:eastAsia="ja-JP"/>
        </w:rPr>
        <w:t>Container Closure System</w:t>
      </w:r>
    </w:p>
    <w:p w:rsidR="006F08AB" w:rsidRPr="00811A5D" w:rsidRDefault="00984AB6" w:rsidP="007D6BB2">
      <w:pPr>
        <w:autoSpaceDE w:val="0"/>
        <w:autoSpaceDN w:val="0"/>
        <w:adjustRightInd w:val="0"/>
        <w:jc w:val="both"/>
        <w:rPr>
          <w:rFonts w:asciiTheme="minorHAnsi" w:hAnsiTheme="minorHAnsi" w:cs="Tahoma"/>
          <w:lang w:val="en-GB"/>
        </w:rPr>
      </w:pPr>
      <w:r w:rsidRPr="00811A5D">
        <w:rPr>
          <w:rFonts w:asciiTheme="minorHAnsi" w:hAnsiTheme="minorHAnsi" w:cs="Tahoma"/>
          <w:lang w:val="en-GB"/>
        </w:rPr>
        <w:t>Ciclopirox</w:t>
      </w:r>
      <w:r w:rsidR="00F4513D" w:rsidRPr="00811A5D">
        <w:rPr>
          <w:rFonts w:asciiTheme="minorHAnsi" w:hAnsiTheme="minorHAnsi" w:cs="Tahoma"/>
          <w:lang w:val="en-GB"/>
        </w:rPr>
        <w:t xml:space="preserve"> Terix</w:t>
      </w:r>
      <w:r w:rsidRPr="00811A5D">
        <w:rPr>
          <w:rFonts w:asciiTheme="minorHAnsi" w:hAnsiTheme="minorHAnsi" w:cs="Tahoma"/>
          <w:lang w:val="en-GB"/>
        </w:rPr>
        <w:t xml:space="preserve"> nail lacquer 8% w/w is solution is packed into type III, amber glass bottles. Each bottle is sealed with a polyethylene stopper connected through a polyethylene shank to a hair brush made of black nylon.</w:t>
      </w:r>
    </w:p>
    <w:p w:rsidR="006F08AB" w:rsidRPr="00811A5D" w:rsidRDefault="006F08AB" w:rsidP="007D6BB2">
      <w:pPr>
        <w:autoSpaceDE w:val="0"/>
        <w:autoSpaceDN w:val="0"/>
        <w:adjustRightInd w:val="0"/>
        <w:jc w:val="both"/>
        <w:rPr>
          <w:rFonts w:asciiTheme="minorHAnsi" w:eastAsia="MS Mincho" w:hAnsiTheme="minorHAnsi"/>
          <w:lang w:val="en-GB" w:eastAsia="ja-JP"/>
        </w:rPr>
      </w:pPr>
      <w:r w:rsidRPr="00811A5D">
        <w:rPr>
          <w:rFonts w:asciiTheme="minorHAnsi" w:eastAsia="MS Mincho" w:hAnsiTheme="minorHAnsi"/>
          <w:lang w:val="en-GB" w:eastAsia="ja-JP"/>
        </w:rPr>
        <w:t xml:space="preserve">Satisfactory specifications and </w:t>
      </w:r>
      <w:r w:rsidR="00644D50" w:rsidRPr="00811A5D">
        <w:rPr>
          <w:rFonts w:asciiTheme="minorHAnsi" w:eastAsia="MS Mincho" w:hAnsiTheme="minorHAnsi"/>
          <w:lang w:val="en-GB" w:eastAsia="ja-JP"/>
        </w:rPr>
        <w:t>statements of compliance</w:t>
      </w:r>
      <w:r w:rsidR="003E3A56" w:rsidRPr="00811A5D">
        <w:rPr>
          <w:rFonts w:asciiTheme="minorHAnsi" w:eastAsia="MS Mincho" w:hAnsiTheme="minorHAnsi"/>
          <w:lang w:val="en-GB" w:eastAsia="ja-JP"/>
        </w:rPr>
        <w:t xml:space="preserve"> to </w:t>
      </w:r>
      <w:r w:rsidRPr="00811A5D">
        <w:rPr>
          <w:rFonts w:asciiTheme="minorHAnsi" w:eastAsia="MS Mincho" w:hAnsiTheme="minorHAnsi"/>
          <w:lang w:val="en-GB" w:eastAsia="ja-JP"/>
        </w:rPr>
        <w:t>the current European regulations concerning materials in contact with foodstuff</w:t>
      </w:r>
      <w:r w:rsidR="00D55BCE" w:rsidRPr="00811A5D">
        <w:rPr>
          <w:rFonts w:asciiTheme="minorHAnsi" w:eastAsia="MS Mincho" w:hAnsiTheme="minorHAnsi"/>
          <w:lang w:val="en-GB" w:eastAsia="ja-JP"/>
        </w:rPr>
        <w:t xml:space="preserve"> </w:t>
      </w:r>
      <w:r w:rsidR="00F2688E" w:rsidRPr="00811A5D">
        <w:rPr>
          <w:rFonts w:asciiTheme="minorHAnsi" w:eastAsia="MS Mincho" w:hAnsiTheme="minorHAnsi"/>
          <w:lang w:val="en-GB" w:eastAsia="ja-JP"/>
        </w:rPr>
        <w:t>have been provided</w:t>
      </w:r>
      <w:r w:rsidRPr="00811A5D">
        <w:rPr>
          <w:rFonts w:asciiTheme="minorHAnsi" w:eastAsia="MS Mincho" w:hAnsiTheme="minorHAnsi"/>
          <w:lang w:val="en-GB" w:eastAsia="ja-JP"/>
        </w:rPr>
        <w:t>.</w:t>
      </w:r>
    </w:p>
    <w:p w:rsidR="006F08AB" w:rsidRPr="00811A5D" w:rsidRDefault="006F08AB" w:rsidP="007D6BB2">
      <w:pPr>
        <w:autoSpaceDE w:val="0"/>
        <w:autoSpaceDN w:val="0"/>
        <w:adjustRightInd w:val="0"/>
        <w:jc w:val="both"/>
        <w:rPr>
          <w:rFonts w:asciiTheme="minorHAnsi" w:eastAsia="MS Mincho" w:hAnsiTheme="minorHAnsi"/>
          <w:highlight w:val="yellow"/>
          <w:lang w:val="en-GB" w:eastAsia="ja-JP"/>
        </w:rPr>
      </w:pPr>
    </w:p>
    <w:p w:rsidR="006F08AB" w:rsidRPr="00811A5D" w:rsidRDefault="006F08AB" w:rsidP="007D6BB2">
      <w:pPr>
        <w:autoSpaceDE w:val="0"/>
        <w:autoSpaceDN w:val="0"/>
        <w:adjustRightInd w:val="0"/>
        <w:jc w:val="both"/>
        <w:rPr>
          <w:rFonts w:asciiTheme="minorHAnsi" w:eastAsia="MS Mincho" w:hAnsiTheme="minorHAnsi"/>
          <w:b/>
          <w:lang w:val="en-GB" w:eastAsia="ja-JP"/>
        </w:rPr>
      </w:pPr>
      <w:r w:rsidRPr="00811A5D">
        <w:rPr>
          <w:rFonts w:asciiTheme="minorHAnsi" w:eastAsia="MS Mincho" w:hAnsiTheme="minorHAnsi"/>
          <w:b/>
          <w:lang w:val="en-GB" w:eastAsia="ja-JP"/>
        </w:rPr>
        <w:t>Stability</w:t>
      </w:r>
    </w:p>
    <w:p w:rsidR="006F08AB" w:rsidRPr="00811A5D" w:rsidRDefault="006F08AB" w:rsidP="007D6BB2">
      <w:pPr>
        <w:widowControl w:val="0"/>
        <w:jc w:val="both"/>
        <w:rPr>
          <w:rFonts w:asciiTheme="minorHAnsi" w:hAnsiTheme="minorHAnsi"/>
          <w:bCs/>
          <w:noProof/>
          <w:lang w:val="en-GB"/>
        </w:rPr>
      </w:pPr>
      <w:r w:rsidRPr="00811A5D">
        <w:rPr>
          <w:rFonts w:asciiTheme="minorHAnsi" w:eastAsia="MS Mincho" w:hAnsiTheme="minorHAnsi"/>
          <w:lang w:val="en-GB" w:eastAsia="ja-JP"/>
        </w:rPr>
        <w:t xml:space="preserve">Finished product stability studies were performed in accordance </w:t>
      </w:r>
      <w:r w:rsidR="003E3A56" w:rsidRPr="00811A5D">
        <w:rPr>
          <w:rFonts w:asciiTheme="minorHAnsi" w:eastAsia="MS Mincho" w:hAnsiTheme="minorHAnsi"/>
          <w:lang w:val="en-GB" w:eastAsia="ja-JP"/>
        </w:rPr>
        <w:t xml:space="preserve">to </w:t>
      </w:r>
      <w:r w:rsidRPr="00811A5D">
        <w:rPr>
          <w:rFonts w:asciiTheme="minorHAnsi" w:eastAsia="MS Mincho" w:hAnsiTheme="minorHAnsi"/>
          <w:lang w:val="en-GB" w:eastAsia="ja-JP"/>
        </w:rPr>
        <w:t>current guidelines on batches of finished product packed in the packaging proposed for marketing. Based o</w:t>
      </w:r>
      <w:r w:rsidR="00984AB6" w:rsidRPr="00811A5D">
        <w:rPr>
          <w:rFonts w:asciiTheme="minorHAnsi" w:eastAsia="MS Mincho" w:hAnsiTheme="minorHAnsi"/>
          <w:lang w:val="en-GB" w:eastAsia="ja-JP"/>
        </w:rPr>
        <w:t xml:space="preserve">n the results, a shelf-life of 30 </w:t>
      </w:r>
      <w:r w:rsidRPr="00811A5D">
        <w:rPr>
          <w:rFonts w:asciiTheme="minorHAnsi" w:eastAsia="MS Mincho" w:hAnsiTheme="minorHAnsi"/>
          <w:lang w:val="en-GB" w:eastAsia="ja-JP"/>
        </w:rPr>
        <w:t>months has been proposed</w:t>
      </w:r>
      <w:r w:rsidR="003E3A56" w:rsidRPr="00811A5D">
        <w:rPr>
          <w:rFonts w:asciiTheme="minorHAnsi" w:eastAsia="MS Mincho" w:hAnsiTheme="minorHAnsi"/>
          <w:lang w:val="en-GB" w:eastAsia="ja-JP"/>
        </w:rPr>
        <w:t xml:space="preserve"> and a</w:t>
      </w:r>
      <w:r w:rsidR="00807E72" w:rsidRPr="00811A5D">
        <w:rPr>
          <w:rFonts w:asciiTheme="minorHAnsi" w:eastAsia="MS Mincho" w:hAnsiTheme="minorHAnsi"/>
          <w:lang w:val="en-GB" w:eastAsia="ja-JP"/>
        </w:rPr>
        <w:t>n in-use</w:t>
      </w:r>
      <w:r w:rsidR="003E3A56" w:rsidRPr="00811A5D">
        <w:rPr>
          <w:rFonts w:asciiTheme="minorHAnsi" w:eastAsia="MS Mincho" w:hAnsiTheme="minorHAnsi"/>
          <w:lang w:val="en-GB" w:eastAsia="ja-JP"/>
        </w:rPr>
        <w:t xml:space="preserve"> period of </w:t>
      </w:r>
      <w:r w:rsidR="00984AB6" w:rsidRPr="00811A5D">
        <w:rPr>
          <w:rFonts w:asciiTheme="minorHAnsi" w:eastAsia="MS Mincho" w:hAnsiTheme="minorHAnsi"/>
          <w:lang w:val="en-GB" w:eastAsia="ja-JP"/>
        </w:rPr>
        <w:t xml:space="preserve">6 months </w:t>
      </w:r>
      <w:r w:rsidR="00420EAD" w:rsidRPr="00811A5D">
        <w:rPr>
          <w:rFonts w:asciiTheme="minorHAnsi" w:eastAsia="MS Mincho" w:hAnsiTheme="minorHAnsi"/>
          <w:lang w:val="en-GB" w:eastAsia="ja-JP"/>
        </w:rPr>
        <w:t xml:space="preserve"> </w:t>
      </w:r>
      <w:r w:rsidR="003E3A56" w:rsidRPr="00811A5D">
        <w:rPr>
          <w:rFonts w:asciiTheme="minorHAnsi" w:eastAsia="MS Mincho" w:hAnsiTheme="minorHAnsi"/>
          <w:lang w:val="en-GB" w:eastAsia="ja-JP"/>
        </w:rPr>
        <w:t>after first opening.</w:t>
      </w:r>
    </w:p>
    <w:p w:rsidR="006F08AB" w:rsidRPr="00811A5D" w:rsidRDefault="006F08AB" w:rsidP="007D6BB2">
      <w:pPr>
        <w:autoSpaceDE w:val="0"/>
        <w:autoSpaceDN w:val="0"/>
        <w:adjustRightInd w:val="0"/>
        <w:jc w:val="both"/>
        <w:rPr>
          <w:rFonts w:asciiTheme="minorHAnsi" w:eastAsia="MS Mincho" w:hAnsiTheme="minorHAnsi"/>
          <w:highlight w:val="yellow"/>
          <w:lang w:val="en-GB" w:eastAsia="ja-JP"/>
        </w:rPr>
      </w:pPr>
    </w:p>
    <w:p w:rsidR="006F08AB" w:rsidRPr="002323AA" w:rsidRDefault="006F08AB" w:rsidP="007D6BB2">
      <w:pPr>
        <w:pStyle w:val="Title1"/>
        <w:spacing w:line="480" w:lineRule="auto"/>
        <w:ind w:left="0" w:firstLine="0"/>
        <w:jc w:val="both"/>
        <w:rPr>
          <w:rFonts w:asciiTheme="minorHAnsi" w:eastAsia="MS Mincho" w:hAnsiTheme="minorHAnsi"/>
          <w:iCs/>
          <w:caps w:val="0"/>
          <w:color w:val="000000"/>
          <w:sz w:val="24"/>
          <w:szCs w:val="24"/>
          <w:lang w:val="en-US" w:eastAsia="ja-JP"/>
        </w:rPr>
      </w:pPr>
      <w:r w:rsidRPr="002323AA">
        <w:rPr>
          <w:rFonts w:asciiTheme="minorHAnsi" w:eastAsia="MS Mincho" w:hAnsiTheme="minorHAnsi"/>
          <w:iCs/>
          <w:caps w:val="0"/>
          <w:color w:val="000000"/>
          <w:sz w:val="24"/>
          <w:szCs w:val="24"/>
          <w:lang w:val="en-US" w:eastAsia="ja-JP"/>
        </w:rPr>
        <w:lastRenderedPageBreak/>
        <w:t>III.2 Non-clinical aspects</w:t>
      </w:r>
    </w:p>
    <w:p w:rsidR="00B12C9D" w:rsidRPr="00B12C9D" w:rsidRDefault="00B12C9D" w:rsidP="00B12C9D">
      <w:pPr>
        <w:jc w:val="both"/>
        <w:rPr>
          <w:rFonts w:ascii="Calibri" w:hAnsi="Calibri"/>
          <w:iCs/>
          <w:snapToGrid w:val="0"/>
          <w:lang w:val="en-US"/>
        </w:rPr>
      </w:pPr>
      <w:r w:rsidRPr="00B12C9D">
        <w:rPr>
          <w:rFonts w:ascii="Calibri" w:hAnsi="Calibri"/>
          <w:lang w:val="en-US"/>
        </w:rPr>
        <w:t xml:space="preserve">Ciclopirox nail lacquer 8 % w/w </w:t>
      </w:r>
      <w:r w:rsidRPr="004F7097">
        <w:rPr>
          <w:rFonts w:ascii="Calibri" w:hAnsi="Calibri"/>
          <w:bCs/>
          <w:lang w:val="en-US"/>
        </w:rPr>
        <w:t>is</w:t>
      </w:r>
      <w:r>
        <w:rPr>
          <w:rFonts w:ascii="Calibri" w:hAnsi="Calibri"/>
          <w:bCs/>
          <w:lang w:val="en-US"/>
        </w:rPr>
        <w:t xml:space="preserve"> </w:t>
      </w:r>
      <w:r w:rsidRPr="00B12C9D">
        <w:rPr>
          <w:rFonts w:ascii="Calibri" w:hAnsi="Calibri"/>
          <w:iCs/>
          <w:snapToGrid w:val="0"/>
          <w:lang w:val="en-US"/>
        </w:rPr>
        <w:t>hybrid application according to art. 10.3 2001/83/EC.</w:t>
      </w:r>
    </w:p>
    <w:p w:rsidR="00B12C9D" w:rsidRPr="00B12C9D" w:rsidRDefault="00B12C9D" w:rsidP="00B12C9D">
      <w:pPr>
        <w:pStyle w:val="Rientrocorpodeltesto"/>
        <w:ind w:left="0"/>
        <w:rPr>
          <w:rFonts w:asciiTheme="minorHAnsi" w:hAnsiTheme="minorHAnsi"/>
          <w:sz w:val="24"/>
          <w:szCs w:val="24"/>
        </w:rPr>
      </w:pPr>
      <w:r w:rsidRPr="00B12C9D">
        <w:rPr>
          <w:rFonts w:asciiTheme="minorHAnsi" w:hAnsiTheme="minorHAnsi"/>
          <w:sz w:val="24"/>
          <w:szCs w:val="24"/>
        </w:rPr>
        <w:t xml:space="preserve">The pharmacodynamic, pharmacokinetic and toxicological properties of </w:t>
      </w:r>
      <w:r w:rsidRPr="00B12C9D">
        <w:rPr>
          <w:rFonts w:asciiTheme="minorHAnsi" w:hAnsiTheme="minorHAnsi"/>
          <w:sz w:val="24"/>
          <w:szCs w:val="24"/>
          <w:lang w:eastAsia="it-IT"/>
        </w:rPr>
        <w:t xml:space="preserve">Ciclopirox </w:t>
      </w:r>
      <w:r w:rsidRPr="00B12C9D">
        <w:rPr>
          <w:rFonts w:asciiTheme="minorHAnsi" w:hAnsiTheme="minorHAnsi"/>
          <w:sz w:val="24"/>
          <w:szCs w:val="24"/>
        </w:rPr>
        <w:t xml:space="preserve">are well known. As ciclopirox medicated nail lacquer 8% w/w, is the same type of solution as the innovator product, no further studies are required and the applicant has not provided any.  </w:t>
      </w:r>
    </w:p>
    <w:p w:rsidR="00270BCF" w:rsidRPr="00811A5D" w:rsidRDefault="00270BCF" w:rsidP="007D6BB2">
      <w:pPr>
        <w:jc w:val="both"/>
        <w:rPr>
          <w:rFonts w:asciiTheme="minorHAnsi" w:hAnsiTheme="minorHAnsi"/>
          <w:lang w:val="en-GB"/>
        </w:rPr>
      </w:pPr>
    </w:p>
    <w:p w:rsidR="00270BCF" w:rsidRPr="00811A5D" w:rsidRDefault="00270BCF" w:rsidP="007D6BB2">
      <w:pPr>
        <w:jc w:val="both"/>
        <w:rPr>
          <w:rFonts w:asciiTheme="minorHAnsi" w:hAnsiTheme="minorHAnsi"/>
          <w:b/>
          <w:lang w:val="en-GB"/>
        </w:rPr>
      </w:pPr>
      <w:r w:rsidRPr="00811A5D">
        <w:rPr>
          <w:rFonts w:asciiTheme="minorHAnsi" w:hAnsiTheme="minorHAnsi"/>
          <w:b/>
          <w:lang w:val="en-GB"/>
        </w:rPr>
        <w:t>Ecotoxicity/environmental risk assessment (ERA)</w:t>
      </w:r>
    </w:p>
    <w:p w:rsidR="00270BCF" w:rsidRPr="00811A5D" w:rsidRDefault="00270BCF" w:rsidP="007D6BB2">
      <w:pPr>
        <w:jc w:val="both"/>
        <w:rPr>
          <w:rFonts w:asciiTheme="minorHAnsi" w:hAnsiTheme="minorHAnsi"/>
          <w:lang w:val="en-GB"/>
        </w:rPr>
      </w:pPr>
    </w:p>
    <w:p w:rsidR="00B12C9D" w:rsidRPr="00B12C9D" w:rsidRDefault="00B12C9D" w:rsidP="00B12C9D">
      <w:pPr>
        <w:jc w:val="both"/>
        <w:rPr>
          <w:rFonts w:ascii="Calibri" w:hAnsi="Calibri"/>
          <w:lang w:val="en-US"/>
        </w:rPr>
      </w:pPr>
      <w:r w:rsidRPr="00B12C9D">
        <w:rPr>
          <w:rFonts w:ascii="Calibri" w:hAnsi="Calibri"/>
          <w:lang w:val="en-US"/>
        </w:rPr>
        <w:t>The environmental risk assessment of Ciclopirox has followed the Guideline on the Environmental Risk Assessment of Medicinal Products for Human Use (Doc.Ref.EMEA/CHMP/SWP/4447/00).</w:t>
      </w:r>
    </w:p>
    <w:p w:rsidR="006F08AB" w:rsidRPr="00811A5D" w:rsidRDefault="006F08AB" w:rsidP="007D6BB2">
      <w:pPr>
        <w:jc w:val="both"/>
        <w:rPr>
          <w:rFonts w:asciiTheme="minorHAnsi" w:hAnsiTheme="minorHAnsi"/>
          <w:lang w:val="en-US"/>
        </w:rPr>
      </w:pPr>
    </w:p>
    <w:p w:rsidR="006F08AB" w:rsidRPr="00811A5D" w:rsidRDefault="006F08AB" w:rsidP="007D6BB2">
      <w:pPr>
        <w:pStyle w:val="Title1"/>
        <w:spacing w:line="480" w:lineRule="auto"/>
        <w:ind w:left="0" w:firstLine="0"/>
        <w:jc w:val="both"/>
        <w:rPr>
          <w:rFonts w:asciiTheme="minorHAnsi" w:eastAsia="MS Mincho" w:hAnsiTheme="minorHAnsi"/>
          <w:iCs/>
          <w:caps w:val="0"/>
          <w:color w:val="000000"/>
          <w:sz w:val="24"/>
          <w:szCs w:val="24"/>
          <w:lang w:eastAsia="ja-JP"/>
        </w:rPr>
      </w:pPr>
    </w:p>
    <w:p w:rsidR="006F08AB" w:rsidRDefault="006F08AB" w:rsidP="007D6BB2">
      <w:pPr>
        <w:pStyle w:val="Title1"/>
        <w:spacing w:line="480" w:lineRule="auto"/>
        <w:ind w:left="0" w:firstLine="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t>III.3 Clinical aspects</w:t>
      </w:r>
    </w:p>
    <w:p w:rsidR="00766B9A" w:rsidRPr="00811A5D" w:rsidRDefault="00766B9A" w:rsidP="007D6BB2">
      <w:pPr>
        <w:pStyle w:val="Titolo2"/>
        <w:numPr>
          <w:ilvl w:val="1"/>
          <w:numId w:val="0"/>
        </w:numPr>
        <w:tabs>
          <w:tab w:val="num" w:pos="1135"/>
        </w:tabs>
        <w:spacing w:before="0" w:after="0"/>
        <w:ind w:left="1135" w:hanging="851"/>
        <w:jc w:val="both"/>
        <w:rPr>
          <w:rFonts w:asciiTheme="minorHAnsi" w:hAnsiTheme="minorHAnsi"/>
          <w:szCs w:val="24"/>
        </w:rPr>
      </w:pPr>
      <w:r w:rsidRPr="00811A5D">
        <w:rPr>
          <w:rFonts w:asciiTheme="minorHAnsi" w:hAnsiTheme="minorHAnsi"/>
          <w:szCs w:val="24"/>
        </w:rPr>
        <w:t>Introduction</w:t>
      </w:r>
    </w:p>
    <w:p w:rsidR="00766B9A" w:rsidRPr="004126E9" w:rsidRDefault="00766B9A" w:rsidP="007D6BB2">
      <w:pPr>
        <w:pStyle w:val="Default"/>
        <w:jc w:val="both"/>
        <w:rPr>
          <w:rFonts w:asciiTheme="minorHAnsi" w:eastAsia="MS Mincho" w:hAnsiTheme="minorHAnsi"/>
          <w:color w:val="auto"/>
          <w:lang w:val="en-GB" w:eastAsia="ja-JP"/>
        </w:rPr>
      </w:pPr>
      <w:r w:rsidRPr="004126E9">
        <w:rPr>
          <w:rFonts w:asciiTheme="minorHAnsi" w:eastAsia="MS Mincho" w:hAnsiTheme="minorHAnsi"/>
          <w:color w:val="auto"/>
          <w:lang w:val="en-GB" w:eastAsia="ja-JP"/>
        </w:rPr>
        <w:t>Based on the review of the quality, safety and efficacy data, the Member States involved in the procedure have granted a marketing authorisation for</w:t>
      </w:r>
      <w:r w:rsidR="0034019D" w:rsidRPr="004126E9">
        <w:rPr>
          <w:rFonts w:asciiTheme="minorHAnsi" w:eastAsia="MS Mincho" w:hAnsiTheme="minorHAnsi"/>
          <w:color w:val="auto"/>
          <w:lang w:val="en-GB" w:eastAsia="ja-JP"/>
        </w:rPr>
        <w:t xml:space="preserve"> Ciclopirox Terix </w:t>
      </w:r>
      <w:r w:rsidR="0034019D" w:rsidRPr="004126E9">
        <w:rPr>
          <w:rFonts w:asciiTheme="minorHAnsi" w:hAnsiTheme="minorHAnsi"/>
          <w:bCs/>
          <w:color w:val="auto"/>
        </w:rPr>
        <w:t>8% w/w medicated nail lacquer</w:t>
      </w:r>
      <w:r w:rsidR="00116EE1" w:rsidRPr="004126E9">
        <w:rPr>
          <w:rFonts w:asciiTheme="minorHAnsi" w:hAnsiTheme="minorHAnsi"/>
          <w:bCs/>
          <w:color w:val="auto"/>
        </w:rPr>
        <w:t xml:space="preserve"> </w:t>
      </w:r>
      <w:r w:rsidRPr="004126E9">
        <w:rPr>
          <w:rFonts w:asciiTheme="minorHAnsi" w:eastAsia="MS Mincho" w:hAnsiTheme="minorHAnsi"/>
          <w:color w:val="auto"/>
          <w:lang w:val="en-GB" w:eastAsia="ja-JP"/>
        </w:rPr>
        <w:t>for the following therapeutic indication:</w:t>
      </w:r>
      <w:r w:rsidR="00116EE1" w:rsidRPr="004126E9">
        <w:rPr>
          <w:rFonts w:asciiTheme="minorHAnsi" w:eastAsia="MS Mincho" w:hAnsiTheme="minorHAnsi"/>
          <w:color w:val="auto"/>
          <w:lang w:val="en-GB" w:eastAsia="ja-JP"/>
        </w:rPr>
        <w:t xml:space="preserve"> treatment</w:t>
      </w:r>
      <w:r w:rsidR="00116EE1" w:rsidRPr="004126E9">
        <w:rPr>
          <w:rFonts w:asciiTheme="minorHAnsi" w:eastAsia="MS Mincho" w:hAnsiTheme="minorHAnsi"/>
          <w:lang w:val="en-GB" w:eastAsia="ja-JP"/>
        </w:rPr>
        <w:t xml:space="preserve"> </w:t>
      </w:r>
      <w:r w:rsidR="00116EE1" w:rsidRPr="004126E9">
        <w:rPr>
          <w:rFonts w:asciiTheme="minorHAnsi" w:hAnsiTheme="minorHAnsi"/>
          <w:snapToGrid w:val="0"/>
          <w:lang w:val="en-GB"/>
        </w:rPr>
        <w:t>of fungal infections o</w:t>
      </w:r>
      <w:r w:rsidR="00116EE1" w:rsidRPr="004126E9">
        <w:rPr>
          <w:rFonts w:asciiTheme="minorHAnsi" w:hAnsiTheme="minorHAnsi"/>
          <w:lang w:val="en-GB"/>
        </w:rPr>
        <w:t>f the nails (Onychomycoses).</w:t>
      </w:r>
    </w:p>
    <w:p w:rsidR="00766B9A" w:rsidRPr="004126E9" w:rsidRDefault="00766B9A" w:rsidP="007D6BB2">
      <w:pPr>
        <w:pStyle w:val="Default"/>
        <w:jc w:val="both"/>
        <w:rPr>
          <w:rFonts w:asciiTheme="minorHAnsi" w:eastAsia="MS Mincho" w:hAnsiTheme="minorHAnsi"/>
          <w:color w:val="auto"/>
          <w:lang w:val="en-GB" w:eastAsia="ja-JP"/>
        </w:rPr>
      </w:pPr>
    </w:p>
    <w:p w:rsidR="00766B9A" w:rsidRPr="004126E9" w:rsidRDefault="00766B9A" w:rsidP="007D6BB2">
      <w:pPr>
        <w:pStyle w:val="Default"/>
        <w:jc w:val="both"/>
        <w:rPr>
          <w:rFonts w:asciiTheme="minorHAnsi" w:eastAsia="MS Mincho" w:hAnsiTheme="minorHAnsi"/>
          <w:color w:val="auto"/>
          <w:lang w:val="en-GB" w:eastAsia="ja-JP"/>
        </w:rPr>
      </w:pPr>
      <w:r w:rsidRPr="004126E9">
        <w:rPr>
          <w:rFonts w:asciiTheme="minorHAnsi" w:eastAsia="MS Mincho" w:hAnsiTheme="minorHAnsi"/>
          <w:color w:val="auto"/>
          <w:lang w:val="en-GB" w:eastAsia="ja-JP"/>
        </w:rPr>
        <w:t>The application was made in accordance with Article 10</w:t>
      </w:r>
      <w:r w:rsidR="00983B08" w:rsidRPr="004126E9">
        <w:rPr>
          <w:rFonts w:asciiTheme="minorHAnsi" w:eastAsia="MS Mincho" w:hAnsiTheme="minorHAnsi"/>
          <w:color w:val="auto"/>
          <w:lang w:val="en-GB" w:eastAsia="ja-JP"/>
        </w:rPr>
        <w:t>(3)</w:t>
      </w:r>
      <w:r w:rsidRPr="004126E9">
        <w:rPr>
          <w:rFonts w:asciiTheme="minorHAnsi" w:eastAsia="MS Mincho" w:hAnsiTheme="minorHAnsi"/>
          <w:color w:val="auto"/>
          <w:lang w:val="en-GB" w:eastAsia="ja-JP"/>
        </w:rPr>
        <w:t xml:space="preserve"> of</w:t>
      </w:r>
      <w:r w:rsidR="004B22D9" w:rsidRPr="004126E9">
        <w:rPr>
          <w:rFonts w:asciiTheme="minorHAnsi" w:eastAsia="MS Mincho" w:hAnsiTheme="minorHAnsi"/>
          <w:color w:val="auto"/>
          <w:lang w:val="en-GB" w:eastAsia="ja-JP"/>
        </w:rPr>
        <w:t xml:space="preserve"> Directive 2001/83/EC because “Ciclopirox Terix 8% medical nail lacquer</w:t>
      </w:r>
      <w:r w:rsidRPr="004126E9">
        <w:rPr>
          <w:rFonts w:asciiTheme="minorHAnsi" w:eastAsia="MS Mincho" w:hAnsiTheme="minorHAnsi"/>
          <w:color w:val="auto"/>
          <w:lang w:val="en-GB" w:eastAsia="ja-JP"/>
        </w:rPr>
        <w:t>”, is the hybrid form of the reference product “</w:t>
      </w:r>
      <w:r w:rsidR="004B22D9" w:rsidRPr="004126E9">
        <w:rPr>
          <w:rFonts w:asciiTheme="minorHAnsi" w:eastAsia="MS Mincho" w:hAnsiTheme="minorHAnsi"/>
          <w:color w:val="auto"/>
          <w:lang w:val="en-GB" w:eastAsia="ja-JP"/>
        </w:rPr>
        <w:t>Batrafen 8% medical nail lacquer</w:t>
      </w:r>
      <w:r w:rsidRPr="004126E9">
        <w:rPr>
          <w:rFonts w:asciiTheme="minorHAnsi" w:eastAsia="MS Mincho" w:hAnsiTheme="minorHAnsi"/>
          <w:color w:val="auto"/>
          <w:lang w:val="en-GB" w:eastAsia="ja-JP"/>
        </w:rPr>
        <w:t xml:space="preserve">”, a locally applied and locally acting medicinal product. </w:t>
      </w:r>
    </w:p>
    <w:p w:rsidR="00766B9A" w:rsidRPr="004126E9" w:rsidRDefault="00835BF5" w:rsidP="007D6BB2">
      <w:pPr>
        <w:jc w:val="both"/>
        <w:rPr>
          <w:rFonts w:asciiTheme="minorHAnsi" w:eastAsia="MS Mincho" w:hAnsiTheme="minorHAnsi"/>
          <w:lang w:val="en-GB" w:eastAsia="ja-JP"/>
        </w:rPr>
      </w:pPr>
      <w:r w:rsidRPr="004126E9">
        <w:rPr>
          <w:rFonts w:asciiTheme="minorHAnsi" w:eastAsia="MS Mincho" w:hAnsiTheme="minorHAnsi"/>
          <w:lang w:val="en-GB" w:eastAsia="ja-JP"/>
        </w:rPr>
        <w:t>B</w:t>
      </w:r>
      <w:r w:rsidR="004B22D9" w:rsidRPr="004126E9">
        <w:rPr>
          <w:rFonts w:asciiTheme="minorHAnsi" w:eastAsia="MS Mincho" w:hAnsiTheme="minorHAnsi"/>
          <w:lang w:val="en-GB" w:eastAsia="ja-JP"/>
        </w:rPr>
        <w:t>atrafen</w:t>
      </w:r>
      <w:r w:rsidR="00766B9A" w:rsidRPr="004126E9">
        <w:rPr>
          <w:rFonts w:asciiTheme="minorHAnsi" w:eastAsia="MS Mincho" w:hAnsiTheme="minorHAnsi"/>
          <w:lang w:val="en-GB" w:eastAsia="ja-JP"/>
        </w:rPr>
        <w:t xml:space="preserve"> has </w:t>
      </w:r>
      <w:r w:rsidR="00F2688E" w:rsidRPr="004126E9">
        <w:rPr>
          <w:rFonts w:asciiTheme="minorHAnsi" w:eastAsia="MS Mincho" w:hAnsiTheme="minorHAnsi"/>
          <w:lang w:val="en-GB" w:eastAsia="ja-JP"/>
        </w:rPr>
        <w:t xml:space="preserve">been </w:t>
      </w:r>
      <w:r w:rsidR="004B22D9" w:rsidRPr="004126E9">
        <w:rPr>
          <w:rFonts w:asciiTheme="minorHAnsi" w:eastAsia="MS Mincho" w:hAnsiTheme="minorHAnsi"/>
          <w:lang w:val="en-GB" w:eastAsia="ja-JP"/>
        </w:rPr>
        <w:t xml:space="preserve">marketed by Sanofi –Aventis </w:t>
      </w:r>
      <w:r w:rsidR="00766B9A" w:rsidRPr="004126E9">
        <w:rPr>
          <w:rFonts w:asciiTheme="minorHAnsi" w:eastAsia="MS Mincho" w:hAnsiTheme="minorHAnsi"/>
          <w:lang w:val="en-GB" w:eastAsia="ja-JP"/>
        </w:rPr>
        <w:t xml:space="preserve">in </w:t>
      </w:r>
      <w:r w:rsidR="004B22D9" w:rsidRPr="004126E9">
        <w:rPr>
          <w:rFonts w:asciiTheme="minorHAnsi" w:eastAsia="MS Mincho" w:hAnsiTheme="minorHAnsi"/>
          <w:lang w:val="en-GB" w:eastAsia="ja-JP"/>
        </w:rPr>
        <w:t xml:space="preserve">Italy </w:t>
      </w:r>
      <w:r w:rsidR="00766B9A" w:rsidRPr="004126E9">
        <w:rPr>
          <w:rFonts w:asciiTheme="minorHAnsi" w:eastAsia="MS Mincho" w:hAnsiTheme="minorHAnsi"/>
          <w:lang w:val="en-GB" w:eastAsia="ja-JP"/>
        </w:rPr>
        <w:t xml:space="preserve">since November </w:t>
      </w:r>
      <w:r w:rsidR="004B22D9" w:rsidRPr="004126E9">
        <w:rPr>
          <w:rFonts w:asciiTheme="minorHAnsi" w:eastAsia="MS Mincho" w:hAnsiTheme="minorHAnsi"/>
          <w:lang w:val="en-GB" w:eastAsia="ja-JP"/>
        </w:rPr>
        <w:t>1995</w:t>
      </w:r>
      <w:r w:rsidR="00766B9A" w:rsidRPr="004126E9">
        <w:rPr>
          <w:rFonts w:asciiTheme="minorHAnsi" w:eastAsia="MS Mincho" w:hAnsiTheme="minorHAnsi"/>
          <w:lang w:val="en-GB" w:eastAsia="ja-JP"/>
        </w:rPr>
        <w:t xml:space="preserve">. </w:t>
      </w:r>
    </w:p>
    <w:p w:rsidR="00766B9A" w:rsidRPr="00116EE1" w:rsidRDefault="00766B9A" w:rsidP="007D6BB2">
      <w:pPr>
        <w:jc w:val="both"/>
        <w:rPr>
          <w:rFonts w:asciiTheme="minorHAnsi" w:eastAsia="MS Mincho" w:hAnsiTheme="minorHAnsi"/>
          <w:highlight w:val="yellow"/>
          <w:lang w:val="en-GB" w:eastAsia="ja-JP"/>
        </w:rPr>
      </w:pPr>
    </w:p>
    <w:p w:rsidR="00766B9A" w:rsidRPr="004126E9" w:rsidRDefault="00766B9A" w:rsidP="007D6BB2">
      <w:pPr>
        <w:pStyle w:val="Titolo2"/>
        <w:numPr>
          <w:ilvl w:val="1"/>
          <w:numId w:val="0"/>
        </w:numPr>
        <w:tabs>
          <w:tab w:val="num" w:pos="1135"/>
        </w:tabs>
        <w:spacing w:before="0" w:after="0"/>
        <w:ind w:left="1135" w:hanging="851"/>
        <w:jc w:val="both"/>
        <w:rPr>
          <w:rFonts w:asciiTheme="minorHAnsi" w:hAnsiTheme="minorHAnsi"/>
          <w:szCs w:val="24"/>
        </w:rPr>
      </w:pPr>
      <w:r w:rsidRPr="004126E9">
        <w:rPr>
          <w:rFonts w:asciiTheme="minorHAnsi" w:hAnsiTheme="minorHAnsi"/>
          <w:szCs w:val="24"/>
        </w:rPr>
        <w:t>Pharmacokinetics</w:t>
      </w:r>
    </w:p>
    <w:p w:rsidR="00766B9A" w:rsidRPr="004126E9" w:rsidRDefault="00766B9A" w:rsidP="007D6BB2">
      <w:pPr>
        <w:jc w:val="both"/>
        <w:rPr>
          <w:rFonts w:asciiTheme="minorHAnsi" w:eastAsia="MS Mincho" w:hAnsiTheme="minorHAnsi"/>
          <w:lang w:val="en-GB" w:eastAsia="ja-JP"/>
        </w:rPr>
      </w:pPr>
      <w:r w:rsidRPr="004126E9">
        <w:rPr>
          <w:rFonts w:asciiTheme="minorHAnsi" w:eastAsia="MS Mincho" w:hAnsiTheme="minorHAnsi"/>
          <w:lang w:val="en-GB" w:eastAsia="ja-JP"/>
        </w:rPr>
        <w:t xml:space="preserve">No new pharmacokinetics studies were performed. </w:t>
      </w:r>
    </w:p>
    <w:p w:rsidR="00766B9A" w:rsidRPr="00116EE1" w:rsidRDefault="00766B9A" w:rsidP="007D6BB2">
      <w:pPr>
        <w:jc w:val="both"/>
        <w:rPr>
          <w:rFonts w:asciiTheme="minorHAnsi" w:hAnsiTheme="minorHAnsi"/>
          <w:highlight w:val="yellow"/>
          <w:u w:val="single"/>
          <w:lang w:val="en-US"/>
        </w:rPr>
      </w:pPr>
    </w:p>
    <w:p w:rsidR="00766B9A" w:rsidRPr="004126E9" w:rsidRDefault="00766B9A" w:rsidP="007D6BB2">
      <w:pPr>
        <w:pStyle w:val="Titolo2"/>
        <w:numPr>
          <w:ilvl w:val="1"/>
          <w:numId w:val="0"/>
        </w:numPr>
        <w:tabs>
          <w:tab w:val="num" w:pos="1135"/>
        </w:tabs>
        <w:spacing w:before="0" w:after="0"/>
        <w:ind w:left="1135" w:hanging="851"/>
        <w:jc w:val="both"/>
        <w:rPr>
          <w:rFonts w:asciiTheme="minorHAnsi" w:hAnsiTheme="minorHAnsi"/>
          <w:szCs w:val="24"/>
        </w:rPr>
      </w:pPr>
      <w:r w:rsidRPr="004126E9">
        <w:rPr>
          <w:rFonts w:asciiTheme="minorHAnsi" w:hAnsiTheme="minorHAnsi"/>
          <w:szCs w:val="24"/>
        </w:rPr>
        <w:t>Pharmacodynamics</w:t>
      </w:r>
    </w:p>
    <w:p w:rsidR="00766B9A" w:rsidRPr="004126E9" w:rsidRDefault="00766B9A" w:rsidP="007D6BB2">
      <w:pPr>
        <w:jc w:val="both"/>
        <w:rPr>
          <w:rFonts w:asciiTheme="minorHAnsi" w:eastAsia="MS Mincho" w:hAnsiTheme="minorHAnsi"/>
          <w:lang w:val="en-GB" w:eastAsia="ja-JP"/>
        </w:rPr>
      </w:pPr>
      <w:r w:rsidRPr="004126E9">
        <w:rPr>
          <w:rFonts w:asciiTheme="minorHAnsi" w:eastAsia="MS Mincho" w:hAnsiTheme="minorHAnsi"/>
          <w:lang w:val="en-GB" w:eastAsia="ja-JP"/>
        </w:rPr>
        <w:t xml:space="preserve">No new pharmacodinamic studies were performed. </w:t>
      </w:r>
    </w:p>
    <w:p w:rsidR="00116EE1" w:rsidRPr="004126E9" w:rsidRDefault="00116EE1" w:rsidP="007D6BB2">
      <w:pPr>
        <w:jc w:val="both"/>
        <w:rPr>
          <w:rFonts w:asciiTheme="minorHAnsi" w:hAnsiTheme="minorHAnsi"/>
          <w:lang w:val="en-US"/>
        </w:rPr>
      </w:pPr>
    </w:p>
    <w:p w:rsidR="00F20B44" w:rsidRPr="00F20B44" w:rsidRDefault="00F20B44" w:rsidP="00F20B44">
      <w:pPr>
        <w:pStyle w:val="Titolo2"/>
        <w:numPr>
          <w:ilvl w:val="1"/>
          <w:numId w:val="0"/>
        </w:numPr>
        <w:tabs>
          <w:tab w:val="num" w:pos="1135"/>
        </w:tabs>
        <w:spacing w:before="0" w:after="0"/>
        <w:jc w:val="both"/>
        <w:rPr>
          <w:rFonts w:asciiTheme="minorHAnsi" w:hAnsiTheme="minorHAnsi"/>
          <w:szCs w:val="24"/>
        </w:rPr>
      </w:pPr>
      <w:r w:rsidRPr="00F20B44">
        <w:rPr>
          <w:rFonts w:asciiTheme="minorHAnsi" w:hAnsiTheme="minorHAnsi"/>
          <w:szCs w:val="24"/>
        </w:rPr>
        <w:t xml:space="preserve">Clinical efficacy </w:t>
      </w:r>
    </w:p>
    <w:p w:rsidR="00F20B44" w:rsidRPr="00F20B44" w:rsidRDefault="00F20B44" w:rsidP="00F20B44">
      <w:pPr>
        <w:widowControl w:val="0"/>
        <w:jc w:val="both"/>
        <w:rPr>
          <w:rFonts w:asciiTheme="minorHAnsi" w:hAnsiTheme="minorHAnsi"/>
          <w:lang w:val="en-US"/>
        </w:rPr>
      </w:pPr>
      <w:r w:rsidRPr="00F20B44">
        <w:rPr>
          <w:rFonts w:asciiTheme="minorHAnsi" w:hAnsiTheme="minorHAnsi"/>
          <w:lang w:val="en-US"/>
        </w:rPr>
        <w:t xml:space="preserve">This application is literature-based. No studies sponsored by the applicant have been undertaken to investigate the efficacy of Ciclopirox Terix. </w:t>
      </w:r>
    </w:p>
    <w:p w:rsidR="00F20B44" w:rsidRPr="00F20B44" w:rsidRDefault="00F20B44" w:rsidP="00F20B44">
      <w:pPr>
        <w:widowControl w:val="0"/>
        <w:tabs>
          <w:tab w:val="left" w:pos="851"/>
        </w:tabs>
        <w:jc w:val="both"/>
        <w:rPr>
          <w:rFonts w:asciiTheme="minorHAnsi" w:hAnsiTheme="minorHAnsi"/>
          <w:lang w:val="en-US"/>
        </w:rPr>
      </w:pPr>
      <w:r w:rsidRPr="00F20B44">
        <w:rPr>
          <w:rFonts w:asciiTheme="minorHAnsi" w:hAnsiTheme="minorHAnsi"/>
          <w:snapToGrid w:val="0"/>
          <w:lang w:val="en-US"/>
        </w:rPr>
        <w:t>As stated by current guidelines “</w:t>
      </w:r>
      <w:r w:rsidRPr="00F20B44">
        <w:rPr>
          <w:rFonts w:asciiTheme="minorHAnsi" w:hAnsiTheme="minorHAnsi"/>
          <w:lang w:val="en-US"/>
        </w:rPr>
        <w:t>A waiver of the need to provide equivalence data may be acceptable in the case of solutions, e.g. eye drops, nasal sprays or cutaneous solutions, if the test product is of the same type of solution (aqueous or oily), and contains the same concentration of the same active substance as the medicinal product currently approved. Minor differences in the excipient composition may be acceptable if the relevant</w:t>
      </w:r>
      <w:r w:rsidRPr="00F20B44">
        <w:rPr>
          <w:rFonts w:asciiTheme="minorHAnsi" w:hAnsiTheme="minorHAnsi"/>
          <w:snapToGrid w:val="0"/>
          <w:lang w:val="en-US"/>
        </w:rPr>
        <w:t xml:space="preserve"> </w:t>
      </w:r>
      <w:r w:rsidRPr="00F20B44">
        <w:rPr>
          <w:rFonts w:asciiTheme="minorHAnsi" w:hAnsiTheme="minorHAnsi"/>
          <w:lang w:val="en-US"/>
        </w:rPr>
        <w:t>pharmaceutical properties of the test product and reference product are identical or essentially similar”.</w:t>
      </w:r>
    </w:p>
    <w:p w:rsidR="00F20B44" w:rsidRPr="00F20B44" w:rsidRDefault="00F20B44" w:rsidP="00F20B44">
      <w:pPr>
        <w:widowControl w:val="0"/>
        <w:jc w:val="both"/>
        <w:rPr>
          <w:rFonts w:asciiTheme="minorHAnsi" w:hAnsiTheme="minorHAnsi"/>
          <w:lang w:val="en-US"/>
        </w:rPr>
      </w:pPr>
      <w:r w:rsidRPr="00F20B44">
        <w:rPr>
          <w:rFonts w:asciiTheme="minorHAnsi" w:hAnsiTheme="minorHAnsi"/>
          <w:lang w:val="en-US"/>
        </w:rPr>
        <w:t>The Applicant demonstrated the essential similarity between test and reference products and in support of this decentralised procedure it submitted a biowaiver that has been judged admissible.</w:t>
      </w:r>
    </w:p>
    <w:p w:rsidR="00F20B44" w:rsidRPr="00F20B44" w:rsidRDefault="00F20B44" w:rsidP="00F20B44">
      <w:pPr>
        <w:spacing w:before="100" w:beforeAutospacing="1" w:after="100" w:afterAutospacing="1"/>
        <w:jc w:val="both"/>
        <w:rPr>
          <w:color w:val="000000"/>
          <w:lang w:val="en-US"/>
        </w:rPr>
      </w:pPr>
      <w:r w:rsidRPr="00F20B44">
        <w:rPr>
          <w:rFonts w:ascii="Calibri" w:hAnsi="Calibri"/>
          <w:color w:val="000000"/>
          <w:shd w:val="clear" w:color="auto" w:fill="FFFF00"/>
          <w:lang w:val="en-US"/>
        </w:rPr>
        <w:t xml:space="preserve"> </w:t>
      </w:r>
    </w:p>
    <w:p w:rsidR="00F20B44" w:rsidRPr="00F20B44" w:rsidRDefault="00F20B44" w:rsidP="00F20B44">
      <w:pPr>
        <w:widowControl w:val="0"/>
        <w:jc w:val="both"/>
        <w:rPr>
          <w:rFonts w:asciiTheme="minorHAnsi" w:hAnsiTheme="minorHAnsi"/>
          <w:lang w:val="en-US"/>
        </w:rPr>
      </w:pPr>
    </w:p>
    <w:p w:rsidR="00F20B44" w:rsidRPr="00F20B44" w:rsidRDefault="00F20B44" w:rsidP="00F20B44">
      <w:pPr>
        <w:pStyle w:val="Titolo2"/>
        <w:numPr>
          <w:ilvl w:val="1"/>
          <w:numId w:val="0"/>
        </w:numPr>
        <w:tabs>
          <w:tab w:val="num" w:pos="1135"/>
        </w:tabs>
        <w:spacing w:before="0" w:after="0"/>
        <w:ind w:left="576" w:hanging="576"/>
        <w:jc w:val="both"/>
        <w:rPr>
          <w:rFonts w:asciiTheme="minorHAnsi" w:hAnsiTheme="minorHAnsi"/>
          <w:szCs w:val="24"/>
        </w:rPr>
      </w:pPr>
      <w:r w:rsidRPr="00F20B44">
        <w:rPr>
          <w:rFonts w:asciiTheme="minorHAnsi" w:hAnsiTheme="minorHAnsi"/>
          <w:szCs w:val="24"/>
        </w:rPr>
        <w:lastRenderedPageBreak/>
        <w:t>Clinical safety</w:t>
      </w:r>
    </w:p>
    <w:p w:rsidR="00F20B44" w:rsidRPr="00F20B44" w:rsidRDefault="00745539" w:rsidP="00F20B44">
      <w:pPr>
        <w:widowControl w:val="0"/>
        <w:jc w:val="both"/>
        <w:rPr>
          <w:rFonts w:asciiTheme="minorHAnsi" w:hAnsiTheme="minorHAnsi"/>
          <w:lang w:val="en-US"/>
        </w:rPr>
      </w:pPr>
      <w:r>
        <w:rPr>
          <w:rFonts w:asciiTheme="minorHAnsi" w:hAnsiTheme="minorHAnsi"/>
          <w:lang w:val="en-US"/>
        </w:rPr>
        <w:t xml:space="preserve">This application is literature-based. </w:t>
      </w:r>
      <w:r w:rsidR="00F20B44" w:rsidRPr="00F20B44">
        <w:rPr>
          <w:rFonts w:asciiTheme="minorHAnsi" w:hAnsiTheme="minorHAnsi"/>
          <w:lang w:val="en-US"/>
        </w:rPr>
        <w:t>However, taking into account that the essential similarity between test and reference products has been demonstrated, the waiver provided, according to current guidelines, has been judged admissible.</w:t>
      </w:r>
    </w:p>
    <w:p w:rsidR="006F08AB" w:rsidRPr="00F20B44" w:rsidRDefault="006F08AB" w:rsidP="004B22D9">
      <w:pPr>
        <w:autoSpaceDE w:val="0"/>
        <w:autoSpaceDN w:val="0"/>
        <w:adjustRightInd w:val="0"/>
        <w:jc w:val="both"/>
        <w:rPr>
          <w:rFonts w:asciiTheme="minorHAnsi" w:eastAsia="MS Mincho" w:hAnsiTheme="minorHAnsi"/>
          <w:b/>
          <w:lang w:val="en-US" w:eastAsia="ja-JP"/>
        </w:rPr>
      </w:pPr>
    </w:p>
    <w:p w:rsidR="006F08AB" w:rsidRDefault="006F08AB" w:rsidP="007D6BB2">
      <w:pPr>
        <w:autoSpaceDE w:val="0"/>
        <w:autoSpaceDN w:val="0"/>
        <w:adjustRightInd w:val="0"/>
        <w:jc w:val="both"/>
        <w:rPr>
          <w:rFonts w:asciiTheme="minorHAnsi" w:eastAsia="MS Mincho" w:hAnsiTheme="minorHAnsi"/>
          <w:b/>
          <w:lang w:val="en-GB" w:eastAsia="ja-JP"/>
        </w:rPr>
      </w:pPr>
      <w:r w:rsidRPr="00F20B44">
        <w:rPr>
          <w:rFonts w:asciiTheme="minorHAnsi" w:eastAsia="MS Mincho" w:hAnsiTheme="minorHAnsi"/>
          <w:b/>
          <w:lang w:val="en-GB" w:eastAsia="ja-JP"/>
        </w:rPr>
        <w:t>PHARMACOVIGILANCE SYSTEM AND RISK MANAGEMENT PLAN</w:t>
      </w:r>
      <w:r w:rsidR="00B12D92">
        <w:rPr>
          <w:rFonts w:asciiTheme="minorHAnsi" w:eastAsia="MS Mincho" w:hAnsiTheme="minorHAnsi"/>
          <w:b/>
          <w:lang w:val="en-GB" w:eastAsia="ja-JP"/>
        </w:rPr>
        <w:t xml:space="preserve"> </w:t>
      </w:r>
    </w:p>
    <w:p w:rsidR="002323AA" w:rsidRPr="002323AA" w:rsidRDefault="002323AA" w:rsidP="002323AA">
      <w:pPr>
        <w:jc w:val="both"/>
        <w:rPr>
          <w:rFonts w:asciiTheme="minorHAnsi" w:hAnsiTheme="minorHAnsi"/>
          <w:snapToGrid w:val="0"/>
          <w:lang w:val="en-US"/>
        </w:rPr>
      </w:pPr>
    </w:p>
    <w:p w:rsidR="00116EE1" w:rsidRDefault="002323AA" w:rsidP="002323AA">
      <w:pPr>
        <w:jc w:val="both"/>
        <w:rPr>
          <w:rFonts w:asciiTheme="minorHAnsi" w:hAnsiTheme="minorHAnsi"/>
          <w:snapToGrid w:val="0"/>
          <w:lang w:val="en-US"/>
        </w:rPr>
      </w:pPr>
      <w:r w:rsidRPr="002323AA">
        <w:rPr>
          <w:rFonts w:asciiTheme="minorHAnsi" w:hAnsiTheme="minorHAnsi"/>
          <w:snapToGrid w:val="0"/>
          <w:lang w:val="en-US"/>
        </w:rPr>
        <w:t xml:space="preserve">A summary of Pharmacovigilance System has been presented. As described by the applicant, it </w:t>
      </w:r>
      <w:r w:rsidR="00B40A2B" w:rsidRPr="002323AA">
        <w:rPr>
          <w:rFonts w:asciiTheme="minorHAnsi" w:hAnsiTheme="minorHAnsi"/>
          <w:snapToGrid w:val="0"/>
          <w:lang w:val="en-US"/>
        </w:rPr>
        <w:t>fulfills</w:t>
      </w:r>
      <w:r w:rsidRPr="002323AA">
        <w:rPr>
          <w:rFonts w:asciiTheme="minorHAnsi" w:hAnsiTheme="minorHAnsi"/>
          <w:snapToGrid w:val="0"/>
          <w:lang w:val="en-US"/>
        </w:rPr>
        <w:t xml:space="preserve"> the requirements and provides adequate evidence that the applicant has the services of a qualified person responsible for pharmacovigilance and has the necessary means for the notification of any adverse reaction suspected  of occurring either in the Community or in a third country.</w:t>
      </w:r>
    </w:p>
    <w:p w:rsidR="002323AA" w:rsidRDefault="002323AA" w:rsidP="002323AA">
      <w:pPr>
        <w:jc w:val="both"/>
        <w:rPr>
          <w:rFonts w:asciiTheme="minorHAnsi" w:hAnsiTheme="minorHAnsi"/>
          <w:snapToGrid w:val="0"/>
          <w:lang w:val="en-US"/>
        </w:rPr>
      </w:pPr>
    </w:p>
    <w:p w:rsidR="002323AA" w:rsidRDefault="002323AA" w:rsidP="002323AA">
      <w:pPr>
        <w:jc w:val="both"/>
        <w:rPr>
          <w:rFonts w:asciiTheme="minorHAnsi" w:hAnsiTheme="minorHAnsi"/>
          <w:snapToGrid w:val="0"/>
          <w:highlight w:val="yellow"/>
          <w:lang w:val="en-US"/>
        </w:rPr>
      </w:pPr>
    </w:p>
    <w:p w:rsidR="00717760" w:rsidRPr="001F701B" w:rsidRDefault="00717760" w:rsidP="007D6BB2">
      <w:pPr>
        <w:jc w:val="both"/>
        <w:rPr>
          <w:rFonts w:asciiTheme="minorHAnsi" w:hAnsiTheme="minorHAnsi"/>
          <w:i/>
          <w:snapToGrid w:val="0"/>
          <w:lang w:val="en-US"/>
        </w:rPr>
      </w:pPr>
      <w:r w:rsidRPr="001F701B">
        <w:rPr>
          <w:rFonts w:asciiTheme="minorHAnsi" w:hAnsiTheme="minorHAnsi"/>
          <w:snapToGrid w:val="0"/>
          <w:lang w:val="en-US"/>
        </w:rPr>
        <w:t xml:space="preserve">The Applicant has submitted a risk management plan, in accordance with the requirements of Directive 2001/83/EC as amended, describing the </w:t>
      </w:r>
      <w:r w:rsidRPr="001F701B">
        <w:rPr>
          <w:rFonts w:asciiTheme="minorHAnsi" w:hAnsiTheme="minorHAnsi" w:cs="EUAlbertina"/>
          <w:color w:val="19161B"/>
          <w:lang w:val="en-US"/>
        </w:rPr>
        <w:t xml:space="preserve">pharmacovigilance activities and interventions designed to identify, characterise, prevent or minimise risks relating to </w:t>
      </w:r>
      <w:r w:rsidR="00835BF5" w:rsidRPr="001F701B">
        <w:rPr>
          <w:rFonts w:asciiTheme="minorHAnsi" w:hAnsiTheme="minorHAnsi" w:cs="EUAlbertina"/>
          <w:color w:val="19161B"/>
          <w:lang w:val="en-US"/>
        </w:rPr>
        <w:t>ciclopirox</w:t>
      </w:r>
      <w:r w:rsidRPr="001F701B">
        <w:rPr>
          <w:rFonts w:asciiTheme="minorHAnsi" w:hAnsiTheme="minorHAnsi" w:cs="EUAlbertina"/>
          <w:color w:val="19161B"/>
          <w:lang w:val="en-US"/>
        </w:rPr>
        <w:t xml:space="preserve">. </w:t>
      </w:r>
    </w:p>
    <w:p w:rsidR="00717760" w:rsidRPr="001F701B" w:rsidRDefault="00717760" w:rsidP="007D6BB2">
      <w:pPr>
        <w:jc w:val="both"/>
        <w:rPr>
          <w:rFonts w:asciiTheme="minorHAnsi" w:hAnsiTheme="minorHAnsi"/>
          <w:i/>
          <w:lang w:val="en-US"/>
        </w:rPr>
      </w:pPr>
    </w:p>
    <w:p w:rsidR="00717760" w:rsidRPr="001F701B" w:rsidRDefault="00717760" w:rsidP="007D6BB2">
      <w:pPr>
        <w:jc w:val="both"/>
        <w:rPr>
          <w:rFonts w:asciiTheme="minorHAnsi" w:hAnsiTheme="minorHAnsi"/>
          <w:lang w:val="en-US"/>
        </w:rPr>
      </w:pPr>
      <w:r w:rsidRPr="001F701B">
        <w:rPr>
          <w:rFonts w:asciiTheme="minorHAnsi" w:hAnsiTheme="minorHAnsi"/>
          <w:lang w:val="en-US"/>
        </w:rPr>
        <w:t>- Summary table of safety concerns as approved in RMP</w:t>
      </w:r>
      <w:r w:rsidR="00154040" w:rsidRPr="001F701B">
        <w:rPr>
          <w:rFonts w:asciiTheme="minorHAnsi" w:hAnsiTheme="minorHAnsi"/>
          <w:lang w:val="en-US"/>
        </w:rPr>
        <w:t xml:space="preserve"> version n. </w:t>
      </w:r>
      <w:r w:rsidR="008F697B" w:rsidRPr="001F701B">
        <w:rPr>
          <w:rFonts w:asciiTheme="minorHAnsi" w:hAnsiTheme="minorHAnsi"/>
          <w:lang w:val="en-US"/>
        </w:rPr>
        <w:t>1.3</w:t>
      </w:r>
      <w:r w:rsidRPr="001F701B">
        <w:rPr>
          <w:rFonts w:asciiTheme="minorHAnsi" w:hAnsiTheme="minorHAnsi"/>
          <w:lang w:val="en-US"/>
        </w:rPr>
        <w:t>:</w:t>
      </w:r>
    </w:p>
    <w:p w:rsidR="00717760" w:rsidRPr="001F701B" w:rsidRDefault="00717760" w:rsidP="007D6BB2">
      <w:pPr>
        <w:jc w:val="both"/>
        <w:rPr>
          <w:rFonts w:asciiTheme="minorHAnsi" w:hAnsiTheme="minorHAnsi"/>
          <w:lang w:val="en-US"/>
        </w:rPr>
      </w:pPr>
    </w:p>
    <w:p w:rsidR="00717760" w:rsidRPr="001F701B" w:rsidRDefault="001F701B" w:rsidP="007D6BB2">
      <w:pPr>
        <w:jc w:val="both"/>
        <w:rPr>
          <w:rFonts w:asciiTheme="minorHAnsi" w:hAnsiTheme="minorHAnsi"/>
        </w:rPr>
      </w:pPr>
      <w:r w:rsidRPr="001F701B">
        <w:rPr>
          <w:rFonts w:asciiTheme="minorHAnsi" w:hAnsiTheme="minorHAnsi"/>
          <w:noProof/>
        </w:rPr>
        <w:drawing>
          <wp:inline distT="0" distB="0" distL="0" distR="0">
            <wp:extent cx="6120130" cy="1154297"/>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6120130" cy="1154297"/>
                    </a:xfrm>
                    <a:prstGeom prst="rect">
                      <a:avLst/>
                    </a:prstGeom>
                    <a:noFill/>
                    <a:ln w="9525">
                      <a:noFill/>
                      <a:miter lim="800000"/>
                      <a:headEnd/>
                      <a:tailEnd/>
                    </a:ln>
                  </pic:spPr>
                </pic:pic>
              </a:graphicData>
            </a:graphic>
          </wp:inline>
        </w:drawing>
      </w:r>
    </w:p>
    <w:p w:rsidR="00717760" w:rsidRPr="001F701B" w:rsidRDefault="00717760" w:rsidP="007D6BB2">
      <w:pPr>
        <w:jc w:val="both"/>
        <w:rPr>
          <w:rFonts w:asciiTheme="minorHAnsi" w:hAnsiTheme="minorHAnsi"/>
        </w:rPr>
      </w:pPr>
    </w:p>
    <w:p w:rsidR="00717760" w:rsidRPr="001F701B" w:rsidRDefault="00717760" w:rsidP="007D6BB2">
      <w:pPr>
        <w:jc w:val="both"/>
        <w:rPr>
          <w:rFonts w:asciiTheme="minorHAnsi" w:hAnsiTheme="minorHAnsi"/>
          <w:lang w:val="en-US"/>
        </w:rPr>
      </w:pPr>
      <w:r w:rsidRPr="001F701B">
        <w:rPr>
          <w:rFonts w:asciiTheme="minorHAnsi" w:hAnsiTheme="minorHAnsi"/>
          <w:lang w:val="en-US"/>
        </w:rPr>
        <w:t>- Summary of Planned Risk Minimisation Activities as approved in RMP</w:t>
      </w:r>
      <w:r w:rsidR="008F697B" w:rsidRPr="001F701B">
        <w:rPr>
          <w:rFonts w:asciiTheme="minorHAnsi" w:hAnsiTheme="minorHAnsi"/>
          <w:lang w:val="en-US"/>
        </w:rPr>
        <w:t xml:space="preserve"> version n. 1.3</w:t>
      </w:r>
      <w:r w:rsidRPr="001F701B">
        <w:rPr>
          <w:rFonts w:asciiTheme="minorHAnsi" w:hAnsiTheme="minorHAnsi"/>
          <w:lang w:val="en-US"/>
        </w:rPr>
        <w:t>:</w:t>
      </w:r>
    </w:p>
    <w:p w:rsidR="00717760" w:rsidRPr="001F701B" w:rsidRDefault="00717760" w:rsidP="007D6BB2">
      <w:pPr>
        <w:jc w:val="both"/>
        <w:rPr>
          <w:rFonts w:asciiTheme="minorHAnsi" w:hAnsiTheme="minorHAnsi"/>
          <w:lang w:val="en-US"/>
        </w:rPr>
      </w:pPr>
    </w:p>
    <w:p w:rsidR="00717760" w:rsidRPr="00811A5D" w:rsidRDefault="00717760" w:rsidP="007D6BB2">
      <w:pPr>
        <w:jc w:val="both"/>
        <w:rPr>
          <w:rFonts w:asciiTheme="minorHAnsi" w:hAnsiTheme="minorHAnsi"/>
          <w:lang w:val="en-US"/>
        </w:rPr>
      </w:pPr>
      <w:r w:rsidRPr="001F701B">
        <w:rPr>
          <w:rFonts w:asciiTheme="minorHAnsi" w:hAnsiTheme="minorHAnsi"/>
          <w:lang w:val="en-US"/>
        </w:rPr>
        <w:t>Concerning the current RMP version</w:t>
      </w:r>
      <w:r w:rsidR="00154040" w:rsidRPr="001F701B">
        <w:rPr>
          <w:rFonts w:asciiTheme="minorHAnsi" w:hAnsiTheme="minorHAnsi"/>
          <w:lang w:val="en-US"/>
        </w:rPr>
        <w:t xml:space="preserve"> n.</w:t>
      </w:r>
      <w:r w:rsidR="002755E0" w:rsidRPr="001F701B">
        <w:rPr>
          <w:rFonts w:asciiTheme="minorHAnsi" w:hAnsiTheme="minorHAnsi"/>
          <w:lang w:val="en-US"/>
        </w:rPr>
        <w:t xml:space="preserve"> 1.3</w:t>
      </w:r>
      <w:r w:rsidRPr="001F701B">
        <w:rPr>
          <w:rFonts w:asciiTheme="minorHAnsi" w:hAnsiTheme="minorHAnsi"/>
          <w:lang w:val="en-US"/>
        </w:rPr>
        <w:t>, the proposed routine risk minimisation measures are evaluated as sufficient; as a consequence, no additional risk minimisation measures have been set in this RMP.</w:t>
      </w:r>
      <w:r w:rsidRPr="00811A5D">
        <w:rPr>
          <w:rFonts w:asciiTheme="minorHAnsi" w:hAnsiTheme="minorHAnsi"/>
          <w:lang w:val="en-US"/>
        </w:rPr>
        <w:t xml:space="preserve"> </w:t>
      </w:r>
    </w:p>
    <w:p w:rsidR="00D53314" w:rsidRPr="00811A5D" w:rsidRDefault="00D53314" w:rsidP="007D6BB2">
      <w:pPr>
        <w:jc w:val="both"/>
        <w:rPr>
          <w:rFonts w:asciiTheme="minorHAnsi" w:hAnsiTheme="minorHAnsi"/>
          <w:lang w:val="en-US"/>
        </w:rPr>
      </w:pPr>
    </w:p>
    <w:p w:rsidR="006F08AB" w:rsidRPr="00811A5D" w:rsidRDefault="006F08AB" w:rsidP="007D6BB2">
      <w:pPr>
        <w:widowControl w:val="0"/>
        <w:jc w:val="both"/>
        <w:rPr>
          <w:rFonts w:asciiTheme="minorHAnsi" w:hAnsiTheme="minorHAnsi"/>
          <w:snapToGrid w:val="0"/>
          <w:lang w:val="en-GB"/>
        </w:rPr>
      </w:pPr>
    </w:p>
    <w:p w:rsidR="006F08AB" w:rsidRPr="00811A5D" w:rsidRDefault="006F08AB" w:rsidP="007D6BB2">
      <w:pPr>
        <w:autoSpaceDE w:val="0"/>
        <w:autoSpaceDN w:val="0"/>
        <w:adjustRightInd w:val="0"/>
        <w:jc w:val="both"/>
        <w:rPr>
          <w:rFonts w:asciiTheme="minorHAnsi" w:eastAsia="MS Mincho" w:hAnsiTheme="minorHAnsi"/>
          <w:b/>
          <w:lang w:val="en-GB" w:eastAsia="ja-JP"/>
        </w:rPr>
      </w:pPr>
    </w:p>
    <w:p w:rsidR="006F08AB" w:rsidRPr="00811A5D" w:rsidRDefault="006F08AB" w:rsidP="007D6BB2">
      <w:pPr>
        <w:autoSpaceDE w:val="0"/>
        <w:autoSpaceDN w:val="0"/>
        <w:adjustRightInd w:val="0"/>
        <w:jc w:val="both"/>
        <w:rPr>
          <w:rFonts w:asciiTheme="minorHAnsi" w:eastAsia="MS Mincho" w:hAnsiTheme="minorHAnsi"/>
          <w:b/>
          <w:lang w:val="en-GB" w:eastAsia="ja-JP"/>
        </w:rPr>
      </w:pPr>
      <w:r w:rsidRPr="00811A5D">
        <w:rPr>
          <w:rFonts w:asciiTheme="minorHAnsi" w:eastAsia="MS Mincho" w:hAnsiTheme="minorHAnsi"/>
          <w:b/>
          <w:lang w:val="en-GB" w:eastAsia="ja-JP"/>
        </w:rPr>
        <w:t>SUMMARIES OF PRODUCT CHARACTERISTICS (Sm.PCs), PATIENT INFORMATION LEAFLETS (PILs) AND LABELLING</w:t>
      </w:r>
    </w:p>
    <w:p w:rsidR="006F08AB" w:rsidRPr="00811A5D" w:rsidRDefault="006F08AB" w:rsidP="007D6BB2">
      <w:pPr>
        <w:autoSpaceDE w:val="0"/>
        <w:autoSpaceDN w:val="0"/>
        <w:adjustRightInd w:val="0"/>
        <w:jc w:val="both"/>
        <w:rPr>
          <w:rFonts w:asciiTheme="minorHAnsi" w:eastAsia="MS Mincho" w:hAnsiTheme="minorHAnsi"/>
          <w:lang w:val="en-GB" w:eastAsia="ja-JP"/>
        </w:rPr>
      </w:pPr>
      <w:r w:rsidRPr="00811A5D">
        <w:rPr>
          <w:rFonts w:asciiTheme="minorHAnsi" w:eastAsia="MS Mincho" w:hAnsiTheme="minorHAnsi"/>
          <w:lang w:val="en-GB" w:eastAsia="ja-JP"/>
        </w:rPr>
        <w:t>The SmPCs, PILs and labelling are acceptable from a clinical perspective. The SmPCs are consistent with th</w:t>
      </w:r>
      <w:r w:rsidR="00D66FC7">
        <w:rPr>
          <w:rFonts w:asciiTheme="minorHAnsi" w:eastAsia="MS Mincho" w:hAnsiTheme="minorHAnsi"/>
          <w:lang w:val="en-GB" w:eastAsia="ja-JP"/>
        </w:rPr>
        <w:t>ose for the originator products,</w:t>
      </w:r>
      <w:r w:rsidR="00D66FC7" w:rsidRPr="00D66FC7">
        <w:rPr>
          <w:rFonts w:asciiTheme="minorHAnsi" w:eastAsia="MS Mincho" w:hAnsiTheme="minorHAnsi"/>
          <w:lang w:val="en-GB" w:eastAsia="ja-JP"/>
        </w:rPr>
        <w:t xml:space="preserve"> </w:t>
      </w:r>
      <w:r w:rsidR="00D66FC7" w:rsidRPr="00F20B44">
        <w:rPr>
          <w:rFonts w:asciiTheme="minorHAnsi" w:eastAsia="MS Mincho" w:hAnsiTheme="minorHAnsi"/>
          <w:lang w:val="en-GB" w:eastAsia="ja-JP"/>
        </w:rPr>
        <w:t>where appropriate, along with current guidelines</w:t>
      </w:r>
      <w:r w:rsidR="00D66FC7">
        <w:rPr>
          <w:rFonts w:asciiTheme="minorHAnsi" w:eastAsia="MS Mincho" w:hAnsiTheme="minorHAnsi"/>
          <w:lang w:val="en-GB" w:eastAsia="ja-JP"/>
        </w:rPr>
        <w:t>.</w:t>
      </w:r>
      <w:r w:rsidR="00757A98">
        <w:rPr>
          <w:rFonts w:asciiTheme="minorHAnsi" w:eastAsia="MS Mincho" w:hAnsiTheme="minorHAnsi"/>
          <w:lang w:val="en-GB" w:eastAsia="ja-JP"/>
        </w:rPr>
        <w:t xml:space="preserve"> </w:t>
      </w:r>
      <w:r w:rsidRPr="00811A5D">
        <w:rPr>
          <w:rFonts w:asciiTheme="minorHAnsi" w:eastAsia="MS Mincho" w:hAnsiTheme="minorHAnsi"/>
          <w:lang w:val="en-GB" w:eastAsia="ja-JP"/>
        </w:rPr>
        <w:t>The PILs are consistent with the details in the SmPCs and in-line with the current guidelines. The labelling is in-line with current guidance.</w:t>
      </w:r>
    </w:p>
    <w:p w:rsidR="006F08AB" w:rsidRPr="00811A5D" w:rsidRDefault="006F08AB" w:rsidP="007D6BB2">
      <w:pPr>
        <w:autoSpaceDE w:val="0"/>
        <w:autoSpaceDN w:val="0"/>
        <w:adjustRightInd w:val="0"/>
        <w:jc w:val="both"/>
        <w:rPr>
          <w:rFonts w:asciiTheme="minorHAnsi" w:eastAsia="MS Mincho" w:hAnsiTheme="minorHAnsi"/>
          <w:lang w:val="en-GB" w:eastAsia="ja-JP"/>
        </w:rPr>
      </w:pPr>
      <w:r w:rsidRPr="00811A5D">
        <w:rPr>
          <w:rFonts w:asciiTheme="minorHAnsi" w:eastAsia="MS Mincho" w:hAnsiTheme="minorHAnsi"/>
          <w:lang w:val="en-GB" w:eastAsia="ja-JP"/>
        </w:rPr>
        <w:t>The packed leaflet has been evaluated via user consultation study in accordance with the requirements of articles 59(3) and 61(1) of directive 2001/83/EC. The language used for the purpose of the user testing PIL was English.</w:t>
      </w: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F08AB" w:rsidRPr="00811A5D" w:rsidRDefault="006F08AB" w:rsidP="007D6BB2">
      <w:pPr>
        <w:autoSpaceDE w:val="0"/>
        <w:autoSpaceDN w:val="0"/>
        <w:adjustRightInd w:val="0"/>
        <w:jc w:val="both"/>
        <w:rPr>
          <w:rFonts w:asciiTheme="minorHAnsi" w:eastAsia="MS Mincho" w:hAnsiTheme="minorHAnsi"/>
          <w:lang w:val="en-GB" w:eastAsia="ja-JP"/>
        </w:rPr>
      </w:pPr>
    </w:p>
    <w:p w:rsidR="006F08AB" w:rsidRPr="00811A5D" w:rsidRDefault="006F08AB" w:rsidP="007D6BB2">
      <w:pPr>
        <w:pStyle w:val="Title1"/>
        <w:spacing w:line="480" w:lineRule="auto"/>
        <w:ind w:left="0" w:firstLine="0"/>
        <w:jc w:val="both"/>
        <w:rPr>
          <w:rFonts w:asciiTheme="minorHAnsi" w:eastAsia="MS Mincho" w:hAnsiTheme="minorHAnsi"/>
          <w:iCs/>
          <w:caps w:val="0"/>
          <w:color w:val="000000"/>
          <w:sz w:val="24"/>
          <w:szCs w:val="24"/>
          <w:lang w:eastAsia="ja-JP"/>
        </w:rPr>
      </w:pPr>
      <w:r w:rsidRPr="00811A5D">
        <w:rPr>
          <w:rFonts w:asciiTheme="minorHAnsi" w:eastAsia="MS Mincho" w:hAnsiTheme="minorHAnsi"/>
          <w:iCs/>
          <w:caps w:val="0"/>
          <w:color w:val="000000"/>
          <w:sz w:val="24"/>
          <w:szCs w:val="24"/>
          <w:lang w:eastAsia="ja-JP"/>
        </w:rPr>
        <w:lastRenderedPageBreak/>
        <w:t>IV Overall conclusions and benefit-risk assessment</w:t>
      </w:r>
    </w:p>
    <w:p w:rsidR="00437B03" w:rsidRPr="00811A5D" w:rsidRDefault="00C36C86" w:rsidP="007D6BB2">
      <w:pPr>
        <w:jc w:val="both"/>
        <w:rPr>
          <w:rFonts w:asciiTheme="minorHAnsi" w:hAnsiTheme="minorHAnsi"/>
          <w:lang w:val="en-GB"/>
        </w:rPr>
      </w:pPr>
      <w:r w:rsidRPr="00811A5D">
        <w:rPr>
          <w:rFonts w:asciiTheme="minorHAnsi" w:eastAsia="MS Mincho" w:hAnsiTheme="minorHAnsi"/>
          <w:lang w:val="en-GB" w:eastAsia="ja-JP"/>
        </w:rPr>
        <w:t xml:space="preserve">This Application is related to the request of the Applicant </w:t>
      </w:r>
      <w:r w:rsidR="00116EE1">
        <w:rPr>
          <w:rFonts w:asciiTheme="minorHAnsi" w:hAnsiTheme="minorHAnsi"/>
          <w:lang w:val="fi-FI"/>
        </w:rPr>
        <w:t>Teri</w:t>
      </w:r>
      <w:r w:rsidR="00B40A2B">
        <w:rPr>
          <w:rFonts w:asciiTheme="minorHAnsi" w:hAnsiTheme="minorHAnsi"/>
          <w:lang w:val="fi-FI"/>
        </w:rPr>
        <w:t>x</w:t>
      </w:r>
      <w:r w:rsidR="00116EE1">
        <w:rPr>
          <w:rFonts w:asciiTheme="minorHAnsi" w:hAnsiTheme="minorHAnsi"/>
          <w:lang w:val="fi-FI"/>
        </w:rPr>
        <w:t xml:space="preserve"> Lab</w:t>
      </w:r>
      <w:r w:rsidR="00B40A2B">
        <w:rPr>
          <w:rFonts w:asciiTheme="minorHAnsi" w:hAnsiTheme="minorHAnsi"/>
          <w:lang w:val="fi-FI"/>
        </w:rPr>
        <w:t>s Ltd</w:t>
      </w:r>
      <w:r w:rsidR="00116EE1">
        <w:rPr>
          <w:rFonts w:asciiTheme="minorHAnsi" w:hAnsiTheme="minorHAnsi"/>
          <w:lang w:val="fi-FI"/>
        </w:rPr>
        <w:t xml:space="preserve">. </w:t>
      </w:r>
      <w:r w:rsidRPr="00811A5D">
        <w:rPr>
          <w:rFonts w:asciiTheme="minorHAnsi" w:eastAsia="MS Mincho" w:hAnsiTheme="minorHAnsi"/>
          <w:lang w:val="en-GB" w:eastAsia="ja-JP"/>
        </w:rPr>
        <w:t xml:space="preserve">for the Marketing Authorisation of a medicinal product containing </w:t>
      </w:r>
      <w:proofErr w:type="spellStart"/>
      <w:r w:rsidR="00116EE1">
        <w:rPr>
          <w:rFonts w:asciiTheme="minorHAnsi" w:hAnsiTheme="minorHAnsi"/>
          <w:lang w:val="en-GB"/>
        </w:rPr>
        <w:t>Ciclopirox</w:t>
      </w:r>
      <w:proofErr w:type="spellEnd"/>
      <w:r w:rsidR="0036462F" w:rsidRPr="00811A5D">
        <w:rPr>
          <w:rFonts w:asciiTheme="minorHAnsi" w:hAnsiTheme="minorHAnsi"/>
          <w:lang w:val="en-GB"/>
        </w:rPr>
        <w:t xml:space="preserve">  in </w:t>
      </w:r>
      <w:r w:rsidR="00116EE1">
        <w:rPr>
          <w:rFonts w:asciiTheme="minorHAnsi" w:hAnsiTheme="minorHAnsi"/>
          <w:lang w:val="en-GB"/>
        </w:rPr>
        <w:t>medica</w:t>
      </w:r>
      <w:r w:rsidR="0065051D">
        <w:rPr>
          <w:rFonts w:asciiTheme="minorHAnsi" w:hAnsiTheme="minorHAnsi"/>
          <w:lang w:val="en-GB"/>
        </w:rPr>
        <w:t>ted</w:t>
      </w:r>
      <w:r w:rsidR="00116EE1">
        <w:rPr>
          <w:rFonts w:asciiTheme="minorHAnsi" w:hAnsiTheme="minorHAnsi"/>
          <w:lang w:val="en-GB"/>
        </w:rPr>
        <w:t xml:space="preserve"> nail lacquer</w:t>
      </w:r>
      <w:r w:rsidRPr="00811A5D">
        <w:rPr>
          <w:rFonts w:asciiTheme="minorHAnsi" w:hAnsiTheme="minorHAnsi"/>
          <w:lang w:val="en-GB"/>
        </w:rPr>
        <w:t xml:space="preserve">.  </w:t>
      </w:r>
      <w:r w:rsidR="00437B03" w:rsidRPr="00811A5D">
        <w:rPr>
          <w:rFonts w:asciiTheme="minorHAnsi" w:hAnsiTheme="minorHAnsi"/>
          <w:lang w:val="en-GB"/>
        </w:rPr>
        <w:t>The application was made in accordance with Article 10</w:t>
      </w:r>
      <w:r w:rsidR="00983B08" w:rsidRPr="00811A5D">
        <w:rPr>
          <w:rFonts w:asciiTheme="minorHAnsi" w:hAnsiTheme="minorHAnsi"/>
          <w:lang w:val="en-GB"/>
        </w:rPr>
        <w:t>(3)</w:t>
      </w:r>
      <w:r w:rsidR="00437B03" w:rsidRPr="00811A5D">
        <w:rPr>
          <w:rFonts w:asciiTheme="minorHAnsi" w:hAnsiTheme="minorHAnsi"/>
          <w:lang w:val="en-GB"/>
        </w:rPr>
        <w:t xml:space="preserve"> of Directive 2001/83/EC because “</w:t>
      </w:r>
      <w:proofErr w:type="spellStart"/>
      <w:r w:rsidR="00116EE1">
        <w:rPr>
          <w:rFonts w:asciiTheme="minorHAnsi" w:hAnsiTheme="minorHAnsi"/>
          <w:lang w:val="en-GB"/>
        </w:rPr>
        <w:t>Ciclopirox</w:t>
      </w:r>
      <w:proofErr w:type="spellEnd"/>
      <w:r w:rsidR="00116EE1">
        <w:rPr>
          <w:rFonts w:asciiTheme="minorHAnsi" w:hAnsiTheme="minorHAnsi"/>
          <w:lang w:val="en-GB"/>
        </w:rPr>
        <w:t xml:space="preserve"> </w:t>
      </w:r>
      <w:proofErr w:type="spellStart"/>
      <w:r w:rsidR="00116EE1">
        <w:rPr>
          <w:rFonts w:asciiTheme="minorHAnsi" w:hAnsiTheme="minorHAnsi"/>
          <w:lang w:val="en-GB"/>
        </w:rPr>
        <w:t>Terix</w:t>
      </w:r>
      <w:proofErr w:type="spellEnd"/>
      <w:r w:rsidR="00116EE1">
        <w:rPr>
          <w:rFonts w:asciiTheme="minorHAnsi" w:hAnsiTheme="minorHAnsi"/>
          <w:lang w:val="en-GB"/>
        </w:rPr>
        <w:t xml:space="preserve"> 8% medica</w:t>
      </w:r>
      <w:r w:rsidR="00B40A2B">
        <w:rPr>
          <w:rFonts w:asciiTheme="minorHAnsi" w:hAnsiTheme="minorHAnsi"/>
          <w:lang w:val="en-GB"/>
        </w:rPr>
        <w:t>ted</w:t>
      </w:r>
      <w:r w:rsidR="00116EE1">
        <w:rPr>
          <w:rFonts w:asciiTheme="minorHAnsi" w:hAnsiTheme="minorHAnsi"/>
          <w:lang w:val="en-GB"/>
        </w:rPr>
        <w:t xml:space="preserve"> nail lacquer</w:t>
      </w:r>
      <w:r w:rsidR="00437B03" w:rsidRPr="00811A5D">
        <w:rPr>
          <w:rFonts w:asciiTheme="minorHAnsi" w:hAnsiTheme="minorHAnsi"/>
          <w:lang w:val="en-GB"/>
        </w:rPr>
        <w:t>”, is the hybrid f</w:t>
      </w:r>
      <w:r w:rsidR="00116EE1">
        <w:rPr>
          <w:rFonts w:asciiTheme="minorHAnsi" w:hAnsiTheme="minorHAnsi"/>
          <w:lang w:val="en-GB"/>
        </w:rPr>
        <w:t>orm of the reference product “</w:t>
      </w:r>
      <w:proofErr w:type="spellStart"/>
      <w:r w:rsidR="00116EE1">
        <w:rPr>
          <w:rFonts w:asciiTheme="minorHAnsi" w:hAnsiTheme="minorHAnsi"/>
          <w:lang w:val="en-GB"/>
        </w:rPr>
        <w:t>Batrafen</w:t>
      </w:r>
      <w:proofErr w:type="spellEnd"/>
      <w:r w:rsidR="00116EE1">
        <w:rPr>
          <w:rFonts w:asciiTheme="minorHAnsi" w:hAnsiTheme="minorHAnsi"/>
          <w:lang w:val="en-GB"/>
        </w:rPr>
        <w:t xml:space="preserve"> 8% medica</w:t>
      </w:r>
      <w:r w:rsidR="00B40A2B">
        <w:rPr>
          <w:rFonts w:asciiTheme="minorHAnsi" w:hAnsiTheme="minorHAnsi"/>
          <w:lang w:val="en-GB"/>
        </w:rPr>
        <w:t>ted</w:t>
      </w:r>
      <w:r w:rsidR="00116EE1">
        <w:rPr>
          <w:rFonts w:asciiTheme="minorHAnsi" w:hAnsiTheme="minorHAnsi"/>
          <w:lang w:val="en-GB"/>
        </w:rPr>
        <w:t xml:space="preserve"> nail lacquer</w:t>
      </w:r>
      <w:r w:rsidR="00437B03" w:rsidRPr="00811A5D">
        <w:rPr>
          <w:rFonts w:asciiTheme="minorHAnsi" w:hAnsiTheme="minorHAnsi"/>
          <w:lang w:val="en-GB"/>
        </w:rPr>
        <w:t xml:space="preserve">”, a locally applied and locally acting medicinal product. </w:t>
      </w:r>
    </w:p>
    <w:p w:rsidR="00116EE1" w:rsidRPr="00116EE1" w:rsidRDefault="00116EE1" w:rsidP="00116EE1">
      <w:pPr>
        <w:jc w:val="both"/>
        <w:rPr>
          <w:rFonts w:asciiTheme="minorHAnsi" w:eastAsia="MS Mincho" w:hAnsiTheme="minorHAnsi"/>
          <w:lang w:val="en-GB" w:eastAsia="ja-JP"/>
        </w:rPr>
      </w:pPr>
      <w:r w:rsidRPr="00116EE1">
        <w:rPr>
          <w:rFonts w:asciiTheme="minorHAnsi" w:eastAsia="MS Mincho" w:hAnsiTheme="minorHAnsi"/>
          <w:lang w:val="en-GB" w:eastAsia="ja-JP"/>
        </w:rPr>
        <w:t xml:space="preserve">Batrafen has marketed by Sanofi-Aventis in Italy since November 1995. </w:t>
      </w:r>
    </w:p>
    <w:p w:rsidR="00116EE1" w:rsidRDefault="00116EE1" w:rsidP="007D6BB2">
      <w:pPr>
        <w:autoSpaceDE w:val="0"/>
        <w:autoSpaceDN w:val="0"/>
        <w:adjustRightInd w:val="0"/>
        <w:jc w:val="both"/>
        <w:rPr>
          <w:rFonts w:asciiTheme="minorHAnsi" w:hAnsiTheme="minorHAnsi"/>
          <w:lang w:val="en-GB"/>
        </w:rPr>
      </w:pPr>
    </w:p>
    <w:p w:rsidR="006F08AB" w:rsidRDefault="006F08AB" w:rsidP="007D6BB2">
      <w:pPr>
        <w:autoSpaceDE w:val="0"/>
        <w:autoSpaceDN w:val="0"/>
        <w:adjustRightInd w:val="0"/>
        <w:jc w:val="both"/>
        <w:rPr>
          <w:rFonts w:asciiTheme="minorHAnsi" w:eastAsia="MS Mincho" w:hAnsiTheme="minorHAnsi"/>
          <w:lang w:val="en-GB" w:eastAsia="ja-JP"/>
        </w:rPr>
      </w:pPr>
      <w:r w:rsidRPr="00811A5D">
        <w:rPr>
          <w:rFonts w:asciiTheme="minorHAnsi" w:eastAsia="MS Mincho" w:hAnsiTheme="minorHAnsi"/>
          <w:lang w:val="en-GB" w:eastAsia="ja-JP"/>
        </w:rPr>
        <w:t xml:space="preserve">The quality characteristics </w:t>
      </w:r>
      <w:proofErr w:type="spellStart"/>
      <w:r w:rsidR="00116EE1">
        <w:rPr>
          <w:rFonts w:asciiTheme="minorHAnsi" w:hAnsiTheme="minorHAnsi"/>
          <w:lang w:val="en-GB"/>
        </w:rPr>
        <w:t>Ciclopirox</w:t>
      </w:r>
      <w:proofErr w:type="spellEnd"/>
      <w:r w:rsidR="00116EE1">
        <w:rPr>
          <w:rFonts w:asciiTheme="minorHAnsi" w:hAnsiTheme="minorHAnsi"/>
          <w:lang w:val="en-GB"/>
        </w:rPr>
        <w:t xml:space="preserve"> </w:t>
      </w:r>
      <w:proofErr w:type="spellStart"/>
      <w:r w:rsidR="00116EE1">
        <w:rPr>
          <w:rFonts w:asciiTheme="minorHAnsi" w:hAnsiTheme="minorHAnsi"/>
          <w:lang w:val="en-GB"/>
        </w:rPr>
        <w:t>Terix</w:t>
      </w:r>
      <w:proofErr w:type="spellEnd"/>
      <w:r w:rsidR="00116EE1">
        <w:rPr>
          <w:rFonts w:asciiTheme="minorHAnsi" w:hAnsiTheme="minorHAnsi"/>
          <w:lang w:val="en-GB"/>
        </w:rPr>
        <w:t xml:space="preserve"> 8% medica</w:t>
      </w:r>
      <w:r w:rsidR="00B40A2B">
        <w:rPr>
          <w:rFonts w:asciiTheme="minorHAnsi" w:hAnsiTheme="minorHAnsi"/>
          <w:lang w:val="en-GB"/>
        </w:rPr>
        <w:t>ted</w:t>
      </w:r>
      <w:r w:rsidR="00116EE1">
        <w:rPr>
          <w:rFonts w:asciiTheme="minorHAnsi" w:hAnsiTheme="minorHAnsi"/>
          <w:lang w:val="en-GB"/>
        </w:rPr>
        <w:t xml:space="preserve"> nail lacquer</w:t>
      </w:r>
      <w:r w:rsidRPr="00811A5D">
        <w:rPr>
          <w:rFonts w:asciiTheme="minorHAnsi" w:eastAsia="MS Mincho" w:hAnsiTheme="minorHAnsi"/>
          <w:lang w:val="en-GB" w:eastAsia="ja-JP"/>
        </w:rPr>
        <w:t xml:space="preserve"> are well-defined and controlled. The specifications and batch analytical results indicate consistency from batch to batch. There are no outstanding quality issues that would have a negative impact on the benefit/risk balance.</w:t>
      </w:r>
    </w:p>
    <w:p w:rsidR="00116EE1" w:rsidRPr="00811A5D" w:rsidRDefault="00116EE1" w:rsidP="00116EE1">
      <w:pPr>
        <w:jc w:val="both"/>
        <w:rPr>
          <w:rFonts w:asciiTheme="minorHAnsi" w:eastAsia="MS Mincho" w:hAnsiTheme="minorHAnsi"/>
          <w:highlight w:val="yellow"/>
          <w:lang w:val="en-US" w:eastAsia="ja-JP"/>
        </w:rPr>
      </w:pPr>
      <w:r w:rsidRPr="00811A5D">
        <w:rPr>
          <w:rStyle w:val="norm00e1ln00edchar"/>
          <w:rFonts w:asciiTheme="minorHAnsi" w:hAnsiTheme="minorHAnsi"/>
          <w:iCs/>
          <w:lang w:val="en-US"/>
        </w:rPr>
        <w:t>However, the Applicant has provided a post-approval commitment to submit a variation aimed to introduce the detailed analytical method along with the relevant validation study for the benzene control within 1 month.</w:t>
      </w:r>
    </w:p>
    <w:p w:rsidR="00116EE1" w:rsidRPr="00116EE1" w:rsidRDefault="00116EE1" w:rsidP="007D6BB2">
      <w:pPr>
        <w:autoSpaceDE w:val="0"/>
        <w:autoSpaceDN w:val="0"/>
        <w:adjustRightInd w:val="0"/>
        <w:jc w:val="both"/>
        <w:rPr>
          <w:rFonts w:asciiTheme="minorHAnsi" w:eastAsia="MS Mincho" w:hAnsiTheme="minorHAnsi"/>
          <w:lang w:val="en-US" w:eastAsia="ja-JP"/>
        </w:rPr>
      </w:pPr>
    </w:p>
    <w:p w:rsidR="00F20B44" w:rsidRPr="00F20B44" w:rsidRDefault="00F20B44" w:rsidP="00F20B44">
      <w:pPr>
        <w:widowControl w:val="0"/>
        <w:jc w:val="both"/>
        <w:rPr>
          <w:rFonts w:asciiTheme="minorHAnsi" w:hAnsiTheme="minorHAnsi"/>
          <w:lang w:val="en-US"/>
        </w:rPr>
      </w:pPr>
      <w:r w:rsidRPr="00F20B44">
        <w:rPr>
          <w:rFonts w:asciiTheme="minorHAnsi" w:hAnsiTheme="minorHAnsi"/>
          <w:lang w:val="en-US"/>
        </w:rPr>
        <w:t xml:space="preserve">This application is literature-based. No studies sponsored by the applicant have been undertaken to investigate the efficacy and safety of Ciclopirox Terix. </w:t>
      </w:r>
    </w:p>
    <w:p w:rsidR="00F20B44" w:rsidRPr="00F20B44" w:rsidRDefault="00F20B44" w:rsidP="00F20B44">
      <w:pPr>
        <w:widowControl w:val="0"/>
        <w:jc w:val="both"/>
        <w:rPr>
          <w:rFonts w:asciiTheme="minorHAnsi" w:hAnsiTheme="minorHAnsi"/>
          <w:lang w:val="en-US"/>
        </w:rPr>
      </w:pPr>
      <w:r w:rsidRPr="00F20B44">
        <w:rPr>
          <w:rFonts w:asciiTheme="minorHAnsi" w:hAnsiTheme="minorHAnsi"/>
          <w:lang w:val="en-US"/>
        </w:rPr>
        <w:t>The Applicant demonstrated the essential similarity between test and reference products and in support of this decentralised procedure it submitted a biowaiver, according to current guidelines.</w:t>
      </w:r>
    </w:p>
    <w:p w:rsidR="00F20B44" w:rsidRPr="00F20B44" w:rsidRDefault="00F20B44" w:rsidP="00F20B44">
      <w:pPr>
        <w:autoSpaceDE w:val="0"/>
        <w:autoSpaceDN w:val="0"/>
        <w:adjustRightInd w:val="0"/>
        <w:jc w:val="both"/>
        <w:rPr>
          <w:rFonts w:asciiTheme="minorHAnsi" w:eastAsia="MS Mincho" w:hAnsiTheme="minorHAnsi"/>
          <w:lang w:val="en-GB" w:eastAsia="ja-JP"/>
        </w:rPr>
      </w:pPr>
      <w:r w:rsidRPr="00F20B44">
        <w:rPr>
          <w:rFonts w:asciiTheme="minorHAnsi" w:eastAsia="MS Mincho" w:hAnsiTheme="minorHAnsi"/>
          <w:lang w:val="en-GB" w:eastAsia="ja-JP"/>
        </w:rPr>
        <w:t>The efficacy and safety profiles of ciclopirox are well known and no concerns are expected.</w:t>
      </w:r>
    </w:p>
    <w:p w:rsidR="00F20B44" w:rsidRPr="00F20B44" w:rsidRDefault="00F20B44" w:rsidP="00F20B44">
      <w:pPr>
        <w:autoSpaceDE w:val="0"/>
        <w:autoSpaceDN w:val="0"/>
        <w:adjustRightInd w:val="0"/>
        <w:jc w:val="both"/>
        <w:rPr>
          <w:rFonts w:asciiTheme="minorHAnsi" w:eastAsia="MS Mincho" w:hAnsiTheme="minorHAnsi"/>
          <w:lang w:val="en-GB" w:eastAsia="ja-JP"/>
        </w:rPr>
      </w:pPr>
    </w:p>
    <w:p w:rsidR="00EB61A8" w:rsidRPr="00811A5D" w:rsidRDefault="00F20B44" w:rsidP="007D6BB2">
      <w:pPr>
        <w:autoSpaceDE w:val="0"/>
        <w:autoSpaceDN w:val="0"/>
        <w:adjustRightInd w:val="0"/>
        <w:jc w:val="both"/>
        <w:rPr>
          <w:rFonts w:asciiTheme="minorHAnsi" w:eastAsia="MS Mincho" w:hAnsiTheme="minorHAnsi"/>
          <w:lang w:val="en-GB" w:eastAsia="ja-JP"/>
        </w:rPr>
      </w:pPr>
      <w:r w:rsidRPr="00F20B44">
        <w:rPr>
          <w:rFonts w:asciiTheme="minorHAnsi" w:eastAsia="MS Mincho" w:hAnsiTheme="minorHAnsi"/>
          <w:lang w:val="en-GB" w:eastAsia="ja-JP"/>
        </w:rPr>
        <w:t>The SmPCs, PILs and labelling are satisfactory, and consistent with those for the reference products, where appropriate, along with current guidelines</w:t>
      </w:r>
      <w:r w:rsidR="00B307D7">
        <w:rPr>
          <w:rFonts w:asciiTheme="minorHAnsi" w:eastAsia="MS Mincho" w:hAnsiTheme="minorHAnsi"/>
          <w:lang w:val="en-GB" w:eastAsia="ja-JP"/>
        </w:rPr>
        <w:t>.</w:t>
      </w:r>
    </w:p>
    <w:p w:rsidR="006F08AB" w:rsidRPr="00811A5D" w:rsidRDefault="006F08AB" w:rsidP="007D6BB2">
      <w:pPr>
        <w:autoSpaceDE w:val="0"/>
        <w:autoSpaceDN w:val="0"/>
        <w:adjustRightInd w:val="0"/>
        <w:jc w:val="both"/>
        <w:rPr>
          <w:rFonts w:asciiTheme="minorHAnsi" w:eastAsia="HiddenHorzOCR" w:hAnsiTheme="minorHAnsi"/>
          <w:lang w:val="en-GB" w:eastAsia="ja-JP"/>
        </w:rPr>
      </w:pPr>
    </w:p>
    <w:p w:rsidR="006F08AB" w:rsidRPr="00811A5D" w:rsidRDefault="006F08AB" w:rsidP="007D6BB2">
      <w:pPr>
        <w:autoSpaceDE w:val="0"/>
        <w:autoSpaceDN w:val="0"/>
        <w:adjustRightInd w:val="0"/>
        <w:jc w:val="both"/>
        <w:rPr>
          <w:rFonts w:asciiTheme="minorHAnsi" w:eastAsia="MS Mincho" w:hAnsiTheme="minorHAnsi"/>
          <w:b/>
          <w:lang w:val="en-GB" w:eastAsia="ja-JP"/>
        </w:rPr>
      </w:pPr>
      <w:r w:rsidRPr="00811A5D">
        <w:rPr>
          <w:rFonts w:asciiTheme="minorHAnsi" w:eastAsia="HiddenHorzOCR" w:hAnsiTheme="minorHAnsi"/>
          <w:b/>
          <w:lang w:val="en-GB" w:eastAsia="ja-JP"/>
        </w:rPr>
        <w:t xml:space="preserve">BENEFITI RISK </w:t>
      </w:r>
      <w:r w:rsidRPr="00811A5D">
        <w:rPr>
          <w:rFonts w:asciiTheme="minorHAnsi" w:eastAsia="MS Mincho" w:hAnsiTheme="minorHAnsi"/>
          <w:b/>
          <w:lang w:val="en-GB" w:eastAsia="ja-JP"/>
        </w:rPr>
        <w:t>ASSESSMENT</w:t>
      </w:r>
    </w:p>
    <w:p w:rsidR="006F08AB" w:rsidRPr="00811A5D" w:rsidRDefault="0036462F" w:rsidP="007D6BB2">
      <w:pPr>
        <w:autoSpaceDE w:val="0"/>
        <w:autoSpaceDN w:val="0"/>
        <w:adjustRightInd w:val="0"/>
        <w:jc w:val="both"/>
        <w:rPr>
          <w:rFonts w:asciiTheme="minorHAnsi" w:eastAsia="MS Mincho" w:hAnsiTheme="minorHAnsi"/>
          <w:lang w:val="en-GB" w:eastAsia="ja-JP"/>
        </w:rPr>
      </w:pPr>
      <w:r w:rsidRPr="00811A5D">
        <w:rPr>
          <w:rFonts w:asciiTheme="minorHAnsi" w:eastAsia="MS Mincho" w:hAnsiTheme="minorHAnsi"/>
          <w:lang w:val="en-GB" w:eastAsia="ja-JP"/>
        </w:rPr>
        <w:t>The quality of the product</w:t>
      </w:r>
      <w:r w:rsidR="008F1F21">
        <w:rPr>
          <w:rFonts w:asciiTheme="minorHAnsi" w:eastAsia="MS Mincho" w:hAnsiTheme="minorHAnsi"/>
          <w:lang w:val="en-GB" w:eastAsia="ja-JP"/>
        </w:rPr>
        <w:t xml:space="preserve"> </w:t>
      </w:r>
      <w:proofErr w:type="spellStart"/>
      <w:r w:rsidR="008F1F21">
        <w:rPr>
          <w:rFonts w:asciiTheme="minorHAnsi" w:hAnsiTheme="minorHAnsi"/>
          <w:lang w:val="en-GB"/>
        </w:rPr>
        <w:t>Ciclopirox</w:t>
      </w:r>
      <w:proofErr w:type="spellEnd"/>
      <w:r w:rsidR="008F1F21">
        <w:rPr>
          <w:rFonts w:asciiTheme="minorHAnsi" w:hAnsiTheme="minorHAnsi"/>
          <w:lang w:val="en-GB"/>
        </w:rPr>
        <w:t xml:space="preserve"> </w:t>
      </w:r>
      <w:proofErr w:type="spellStart"/>
      <w:r w:rsidR="008F1F21">
        <w:rPr>
          <w:rFonts w:asciiTheme="minorHAnsi" w:hAnsiTheme="minorHAnsi"/>
          <w:lang w:val="en-GB"/>
        </w:rPr>
        <w:t>Terix</w:t>
      </w:r>
      <w:proofErr w:type="spellEnd"/>
      <w:r w:rsidR="008F1F21">
        <w:rPr>
          <w:rFonts w:asciiTheme="minorHAnsi" w:hAnsiTheme="minorHAnsi"/>
          <w:lang w:val="en-GB"/>
        </w:rPr>
        <w:t xml:space="preserve"> 8% medica</w:t>
      </w:r>
      <w:r w:rsidR="0065051D">
        <w:rPr>
          <w:rFonts w:asciiTheme="minorHAnsi" w:hAnsiTheme="minorHAnsi"/>
          <w:lang w:val="en-GB"/>
        </w:rPr>
        <w:t>ted</w:t>
      </w:r>
      <w:r w:rsidR="008F1F21">
        <w:rPr>
          <w:rFonts w:asciiTheme="minorHAnsi" w:hAnsiTheme="minorHAnsi"/>
          <w:lang w:val="en-GB"/>
        </w:rPr>
        <w:t xml:space="preserve"> nail lacquer </w:t>
      </w:r>
      <w:r w:rsidR="006F08AB" w:rsidRPr="00811A5D">
        <w:rPr>
          <w:rFonts w:asciiTheme="minorHAnsi" w:eastAsia="MS Mincho" w:hAnsiTheme="minorHAnsi"/>
          <w:lang w:val="en-GB" w:eastAsia="ja-JP"/>
        </w:rPr>
        <w:t xml:space="preserve">is acceptable, and no new non-clinical or clinical safety concerns have been identified. </w:t>
      </w:r>
    </w:p>
    <w:p w:rsidR="006F08AB" w:rsidRDefault="006F08AB" w:rsidP="007D6BB2">
      <w:pPr>
        <w:autoSpaceDE w:val="0"/>
        <w:autoSpaceDN w:val="0"/>
        <w:adjustRightInd w:val="0"/>
        <w:jc w:val="both"/>
        <w:rPr>
          <w:rFonts w:asciiTheme="minorHAnsi" w:eastAsia="MS Mincho" w:hAnsiTheme="minorHAnsi"/>
          <w:lang w:val="en-GB" w:eastAsia="ja-JP"/>
        </w:rPr>
      </w:pPr>
    </w:p>
    <w:p w:rsidR="00B307D7" w:rsidRDefault="00B307D7" w:rsidP="007D6BB2">
      <w:pPr>
        <w:autoSpaceDE w:val="0"/>
        <w:autoSpaceDN w:val="0"/>
        <w:adjustRightInd w:val="0"/>
        <w:jc w:val="both"/>
        <w:rPr>
          <w:rFonts w:asciiTheme="minorHAnsi" w:eastAsia="MS Mincho" w:hAnsiTheme="minorHAnsi"/>
          <w:lang w:val="en-GB" w:eastAsia="ja-JP"/>
        </w:rPr>
      </w:pPr>
      <w:r>
        <w:rPr>
          <w:rFonts w:asciiTheme="minorHAnsi" w:eastAsia="MS Mincho" w:hAnsiTheme="minorHAnsi"/>
          <w:lang w:val="en-GB" w:eastAsia="ja-JP"/>
        </w:rPr>
        <w:t>A post-approval commitment for quality part has been provided by the Applicant.</w:t>
      </w:r>
    </w:p>
    <w:p w:rsidR="00B307D7" w:rsidRDefault="00B307D7" w:rsidP="007D6BB2">
      <w:pPr>
        <w:autoSpaceDE w:val="0"/>
        <w:autoSpaceDN w:val="0"/>
        <w:adjustRightInd w:val="0"/>
        <w:jc w:val="both"/>
        <w:rPr>
          <w:rFonts w:asciiTheme="minorHAnsi" w:eastAsia="MS Mincho" w:hAnsiTheme="minorHAnsi"/>
          <w:lang w:val="en-GB" w:eastAsia="ja-JP"/>
        </w:rPr>
      </w:pPr>
    </w:p>
    <w:p w:rsidR="008F1F21" w:rsidRPr="00F20B44" w:rsidRDefault="008F1F21" w:rsidP="008F1F21">
      <w:pPr>
        <w:widowControl w:val="0"/>
        <w:jc w:val="both"/>
        <w:rPr>
          <w:rFonts w:asciiTheme="minorHAnsi" w:hAnsiTheme="minorHAnsi"/>
          <w:lang w:val="en-US"/>
        </w:rPr>
      </w:pPr>
      <w:r w:rsidRPr="00F20B44">
        <w:rPr>
          <w:rFonts w:asciiTheme="minorHAnsi" w:hAnsiTheme="minorHAnsi"/>
          <w:lang w:val="en-US"/>
        </w:rPr>
        <w:t>The Applicant demonstrates the essential similarity between test and reference products and in support of this decentralised procedure it submits a biowaiver.</w:t>
      </w:r>
    </w:p>
    <w:p w:rsidR="008F1F21" w:rsidRPr="008F1F21" w:rsidRDefault="008F1F21" w:rsidP="008F1F21">
      <w:pPr>
        <w:jc w:val="both"/>
        <w:rPr>
          <w:rFonts w:asciiTheme="minorHAnsi" w:eastAsia="MS Mincho" w:hAnsiTheme="minorHAnsi"/>
          <w:lang w:val="en-US" w:eastAsia="ja-JP"/>
        </w:rPr>
      </w:pPr>
    </w:p>
    <w:p w:rsidR="008F1F21" w:rsidRPr="008F1F21" w:rsidRDefault="008F1F21" w:rsidP="007D6BB2">
      <w:pPr>
        <w:autoSpaceDE w:val="0"/>
        <w:autoSpaceDN w:val="0"/>
        <w:adjustRightInd w:val="0"/>
        <w:jc w:val="both"/>
        <w:rPr>
          <w:rFonts w:asciiTheme="minorHAnsi" w:eastAsia="MS Mincho" w:hAnsiTheme="minorHAnsi"/>
          <w:lang w:val="en-US" w:eastAsia="ja-JP"/>
        </w:rPr>
      </w:pPr>
    </w:p>
    <w:p w:rsidR="006F08AB" w:rsidRPr="00811A5D" w:rsidRDefault="006F08AB" w:rsidP="007D6BB2">
      <w:pPr>
        <w:autoSpaceDE w:val="0"/>
        <w:autoSpaceDN w:val="0"/>
        <w:adjustRightInd w:val="0"/>
        <w:jc w:val="both"/>
        <w:rPr>
          <w:rFonts w:asciiTheme="minorHAnsi" w:eastAsia="MS Mincho" w:hAnsiTheme="minorHAnsi"/>
          <w:lang w:val="en-GB" w:eastAsia="ja-JP"/>
        </w:rPr>
      </w:pPr>
      <w:r w:rsidRPr="00F20B44">
        <w:rPr>
          <w:rFonts w:asciiTheme="minorHAnsi" w:eastAsia="MS Mincho" w:hAnsiTheme="minorHAnsi"/>
          <w:lang w:val="en-GB" w:eastAsia="ja-JP"/>
        </w:rPr>
        <w:t>The benefit/risk balance is, therefore, considered to be positive.</w:t>
      </w:r>
    </w:p>
    <w:p w:rsidR="00A17472" w:rsidRPr="00811A5D" w:rsidRDefault="00A17472" w:rsidP="007D6BB2">
      <w:pPr>
        <w:jc w:val="both"/>
        <w:rPr>
          <w:rFonts w:asciiTheme="minorHAnsi" w:hAnsiTheme="minorHAnsi"/>
          <w:lang w:val="en-GB"/>
        </w:rPr>
      </w:pPr>
    </w:p>
    <w:sectPr w:rsidR="00A17472" w:rsidRPr="00811A5D" w:rsidSect="00EC2430">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B4A005" w15:done="0"/>
  <w15:commentEx w15:paraId="29811F1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DD5" w:rsidRDefault="00105DD5">
      <w:r>
        <w:separator/>
      </w:r>
    </w:p>
  </w:endnote>
  <w:endnote w:type="continuationSeparator" w:id="0">
    <w:p w:rsidR="00105DD5" w:rsidRDefault="00105D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F31" w:rsidRDefault="00757F31" w:rsidP="006F08A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57F31" w:rsidRDefault="00757F31" w:rsidP="006F08AB">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F31" w:rsidRPr="00774EEA" w:rsidRDefault="00757F31" w:rsidP="006F08AB">
    <w:pPr>
      <w:widowControl w:val="0"/>
      <w:rPr>
        <w:b/>
        <w:snapToGrid w:val="0"/>
        <w:sz w:val="16"/>
        <w:szCs w:val="16"/>
        <w:lang w:val="fi-FI"/>
      </w:rPr>
    </w:pPr>
    <w:r w:rsidRPr="00BF2FE0">
      <w:rPr>
        <w:rFonts w:ascii="Times New Roman Bold" w:hAnsi="Times New Roman Bold"/>
        <w:sz w:val="18"/>
        <w:szCs w:val="18"/>
        <w:lang w:val="en-US"/>
      </w:rPr>
      <w:t xml:space="preserve">CICLOPIROX TERIX  8% nail lacquer </w:t>
    </w:r>
    <w:r>
      <w:rPr>
        <w:rFonts w:ascii="Times New Roman Bold" w:hAnsi="Times New Roman Bold"/>
        <w:sz w:val="18"/>
        <w:szCs w:val="18"/>
        <w:lang w:val="en-US"/>
      </w:rPr>
      <w:t>IT/H/0385</w:t>
    </w:r>
    <w:r>
      <w:rPr>
        <w:rFonts w:ascii="Times New Roman Bold" w:hAnsi="Times New Roman Bold"/>
        <w:color w:val="000000"/>
        <w:sz w:val="18"/>
        <w:szCs w:val="18"/>
        <w:lang w:val="en-US"/>
      </w:rPr>
      <w:t>/001</w:t>
    </w:r>
    <w:r w:rsidRPr="00774EEA">
      <w:rPr>
        <w:rFonts w:ascii="Times New Roman Bold" w:hAnsi="Times New Roman Bold"/>
        <w:color w:val="000000"/>
        <w:sz w:val="18"/>
        <w:szCs w:val="18"/>
        <w:lang w:val="en-US"/>
      </w:rPr>
      <w:t>/</w:t>
    </w:r>
    <w:r w:rsidRPr="00774EEA">
      <w:rPr>
        <w:rFonts w:ascii="Times New Roman Bold" w:hAnsi="Times New Roman Bold"/>
        <w:sz w:val="18"/>
        <w:szCs w:val="18"/>
        <w:lang w:val="en-US"/>
      </w:rPr>
      <w:t>DC</w:t>
    </w:r>
  </w:p>
  <w:p w:rsidR="00757F31" w:rsidRPr="00847D94" w:rsidRDefault="00757F31" w:rsidP="006F08AB">
    <w:pPr>
      <w:pStyle w:val="Pidipagina"/>
      <w:framePr w:wrap="around" w:vAnchor="text" w:hAnchor="page" w:x="10495" w:y="147"/>
      <w:rPr>
        <w:rStyle w:val="Numeropagina"/>
        <w:b/>
      </w:rPr>
    </w:pPr>
    <w:r w:rsidRPr="00847D94">
      <w:rPr>
        <w:rStyle w:val="Numeropagina"/>
        <w:b/>
      </w:rPr>
      <w:fldChar w:fldCharType="begin"/>
    </w:r>
    <w:r w:rsidRPr="00847D94">
      <w:rPr>
        <w:rStyle w:val="Numeropagina"/>
        <w:b/>
      </w:rPr>
      <w:instrText xml:space="preserve">PAGE  </w:instrText>
    </w:r>
    <w:r w:rsidRPr="00847D94">
      <w:rPr>
        <w:rStyle w:val="Numeropagina"/>
        <w:b/>
      </w:rPr>
      <w:fldChar w:fldCharType="separate"/>
    </w:r>
    <w:r w:rsidR="0063711E">
      <w:rPr>
        <w:rStyle w:val="Numeropagina"/>
        <w:b/>
        <w:noProof/>
      </w:rPr>
      <w:t>25</w:t>
    </w:r>
    <w:r w:rsidRPr="00847D94">
      <w:rPr>
        <w:rStyle w:val="Numeropagina"/>
        <w:b/>
      </w:rPr>
      <w:fldChar w:fldCharType="end"/>
    </w:r>
  </w:p>
  <w:p w:rsidR="00757F31" w:rsidRPr="00847D94" w:rsidRDefault="00757F31" w:rsidP="006F08AB">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DD5" w:rsidRDefault="00105DD5">
      <w:r>
        <w:separator/>
      </w:r>
    </w:p>
  </w:footnote>
  <w:footnote w:type="continuationSeparator" w:id="0">
    <w:p w:rsidR="00105DD5" w:rsidRDefault="00105D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953A11"/>
    <w:multiLevelType w:val="hybridMultilevel"/>
    <w:tmpl w:val="6E6A5D94"/>
    <w:lvl w:ilvl="0" w:tplc="B4E2FAA6">
      <w:start w:val="4"/>
      <w:numFmt w:val="decimal"/>
      <w:lvlText w:val="%1.7"/>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5930AA2"/>
    <w:multiLevelType w:val="hybridMultilevel"/>
    <w:tmpl w:val="E9109E18"/>
    <w:lvl w:ilvl="0" w:tplc="D696BDFC">
      <w:start w:val="6"/>
      <w:numFmt w:val="decimal"/>
      <w:lvlText w:val="%1.3"/>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1C645FEA"/>
    <w:multiLevelType w:val="hybridMultilevel"/>
    <w:tmpl w:val="4114E8C2"/>
    <w:lvl w:ilvl="0" w:tplc="C3BA511E">
      <w:start w:val="5"/>
      <w:numFmt w:val="decimal"/>
      <w:lvlText w:val="%1.2"/>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269E3993"/>
    <w:multiLevelType w:val="hybridMultilevel"/>
    <w:tmpl w:val="15DCDBEE"/>
    <w:lvl w:ilvl="0" w:tplc="C5EA1BA6">
      <w:start w:val="1"/>
      <w:numFmt w:val="decimal"/>
      <w:lvlText w:val="%1."/>
      <w:lvlJc w:val="left"/>
      <w:pPr>
        <w:ind w:left="720" w:hanging="360"/>
      </w:pPr>
      <w:rPr>
        <w:rFonts w:cs="Times New Roman"/>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33004C0C"/>
    <w:multiLevelType w:val="hybridMultilevel"/>
    <w:tmpl w:val="564E8660"/>
    <w:lvl w:ilvl="0" w:tplc="04100001">
      <w:start w:val="1"/>
      <w:numFmt w:val="upperRoman"/>
      <w:lvlText w:val="%1."/>
      <w:lvlJc w:val="left"/>
      <w:pPr>
        <w:tabs>
          <w:tab w:val="num" w:pos="1080"/>
        </w:tabs>
        <w:ind w:left="1080" w:hanging="72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6">
    <w:nsid w:val="37224F7A"/>
    <w:multiLevelType w:val="hybridMultilevel"/>
    <w:tmpl w:val="87A2B35C"/>
    <w:lvl w:ilvl="0" w:tplc="C65E7EA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8BA68BF"/>
    <w:multiLevelType w:val="hybridMultilevel"/>
    <w:tmpl w:val="72C8C702"/>
    <w:lvl w:ilvl="0" w:tplc="9D4295AC">
      <w:start w:val="6"/>
      <w:numFmt w:val="decimal"/>
      <w:lvlText w:val="%1.1"/>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3C3A4F22"/>
    <w:multiLevelType w:val="hybridMultilevel"/>
    <w:tmpl w:val="753ABE3C"/>
    <w:lvl w:ilvl="0" w:tplc="0BCE3EF4">
      <w:start w:val="5"/>
      <w:numFmt w:val="decimal"/>
      <w:lvlText w:val="%1.3"/>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3E1330CA"/>
    <w:multiLevelType w:val="hybridMultilevel"/>
    <w:tmpl w:val="5CE8AC28"/>
    <w:lvl w:ilvl="0" w:tplc="E0D040CA">
      <w:start w:val="4"/>
      <w:numFmt w:val="decimal"/>
      <w:lvlText w:val="%1.1"/>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44B815B1"/>
    <w:multiLevelType w:val="hybridMultilevel"/>
    <w:tmpl w:val="0B54E262"/>
    <w:lvl w:ilvl="0" w:tplc="BAAE4F64">
      <w:start w:val="4"/>
      <w:numFmt w:val="decimal"/>
      <w:lvlText w:val="%1.3"/>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48F81F2B"/>
    <w:multiLevelType w:val="hybridMultilevel"/>
    <w:tmpl w:val="BF584036"/>
    <w:lvl w:ilvl="0" w:tplc="08DE8AA0">
      <w:start w:val="6"/>
      <w:numFmt w:val="decimal"/>
      <w:lvlText w:val="%1.2"/>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55891FD0"/>
    <w:multiLevelType w:val="hybridMultilevel"/>
    <w:tmpl w:val="56C4F712"/>
    <w:lvl w:ilvl="0" w:tplc="CC88390E">
      <w:start w:val="4"/>
      <w:numFmt w:val="decimal"/>
      <w:lvlText w:val="%1.4"/>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5C401D0"/>
    <w:multiLevelType w:val="multilevel"/>
    <w:tmpl w:val="7A243CB0"/>
    <w:lvl w:ilvl="0">
      <w:start w:val="1"/>
      <w:numFmt w:val="upperRoman"/>
      <w:pStyle w:val="Titolo1"/>
      <w:lvlText w:val="%1"/>
      <w:lvlJc w:val="left"/>
      <w:pPr>
        <w:tabs>
          <w:tab w:val="num" w:pos="720"/>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4">
    <w:nsid w:val="58DB125A"/>
    <w:multiLevelType w:val="hybridMultilevel"/>
    <w:tmpl w:val="75BC2C76"/>
    <w:lvl w:ilvl="0" w:tplc="98300DBE">
      <w:start w:val="5"/>
      <w:numFmt w:val="decimal"/>
      <w:lvlText w:val="%1.1"/>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591119D0"/>
    <w:multiLevelType w:val="hybridMultilevel"/>
    <w:tmpl w:val="8EB6846C"/>
    <w:lvl w:ilvl="0" w:tplc="7C4ABAAE">
      <w:start w:val="4"/>
      <w:numFmt w:val="decimal"/>
      <w:lvlText w:val="%1.2"/>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5CFF6B71"/>
    <w:multiLevelType w:val="hybridMultilevel"/>
    <w:tmpl w:val="BC905B7A"/>
    <w:lvl w:ilvl="0" w:tplc="8A6CE8B0">
      <w:start w:val="6"/>
      <w:numFmt w:val="decimal"/>
      <w:lvlText w:val="%1.5"/>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61D16541"/>
    <w:multiLevelType w:val="hybridMultilevel"/>
    <w:tmpl w:val="50E27A72"/>
    <w:lvl w:ilvl="0" w:tplc="C65E7EA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8F83E46"/>
    <w:multiLevelType w:val="hybridMultilevel"/>
    <w:tmpl w:val="C9F2F5AE"/>
    <w:lvl w:ilvl="0" w:tplc="907A3508">
      <w:start w:val="4"/>
      <w:numFmt w:val="decimal"/>
      <w:lvlText w:val="%1.6"/>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77D03329"/>
    <w:multiLevelType w:val="hybridMultilevel"/>
    <w:tmpl w:val="58484822"/>
    <w:lvl w:ilvl="0" w:tplc="88F83A06">
      <w:start w:val="4"/>
      <w:numFmt w:val="decimal"/>
      <w:lvlText w:val="%1.5"/>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7E363C66"/>
    <w:multiLevelType w:val="hybridMultilevel"/>
    <w:tmpl w:val="F2CC0B52"/>
    <w:lvl w:ilvl="0" w:tplc="D9EE3028">
      <w:start w:val="4"/>
      <w:numFmt w:val="decimal"/>
      <w:lvlText w:val="%1.8"/>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13"/>
  </w:num>
  <w:num w:numId="2">
    <w:abstractNumId w:val="5"/>
  </w:num>
  <w:num w:numId="3">
    <w:abstractNumId w:val="4"/>
  </w:num>
  <w:num w:numId="4">
    <w:abstractNumId w:val="9"/>
  </w:num>
  <w:num w:numId="5">
    <w:abstractNumId w:val="15"/>
  </w:num>
  <w:num w:numId="6">
    <w:abstractNumId w:val="10"/>
  </w:num>
  <w:num w:numId="7">
    <w:abstractNumId w:val="12"/>
  </w:num>
  <w:num w:numId="8">
    <w:abstractNumId w:val="19"/>
  </w:num>
  <w:num w:numId="9">
    <w:abstractNumId w:val="18"/>
  </w:num>
  <w:num w:numId="10">
    <w:abstractNumId w:val="1"/>
  </w:num>
  <w:num w:numId="11">
    <w:abstractNumId w:val="20"/>
  </w:num>
  <w:num w:numId="12">
    <w:abstractNumId w:val="3"/>
  </w:num>
  <w:num w:numId="13">
    <w:abstractNumId w:val="8"/>
  </w:num>
  <w:num w:numId="14">
    <w:abstractNumId w:val="7"/>
  </w:num>
  <w:num w:numId="15">
    <w:abstractNumId w:val="11"/>
  </w:num>
  <w:num w:numId="16">
    <w:abstractNumId w:val="2"/>
  </w:num>
  <w:num w:numId="17">
    <w:abstractNumId w:val="16"/>
  </w:num>
  <w:num w:numId="18">
    <w:abstractNumId w:val="14"/>
  </w:num>
  <w:num w:numId="19">
    <w:abstractNumId w:val="17"/>
  </w:num>
  <w:num w:numId="20">
    <w:abstractNumId w:val="6"/>
  </w:num>
  <w:num w:numId="21">
    <w:abstractNumId w:val="0"/>
    <w:lvlOverride w:ilvl="0">
      <w:lvl w:ilvl="0">
        <w:start w:val="1"/>
        <w:numFmt w:val="bullet"/>
        <w:lvlText w:val="-"/>
        <w:legacy w:legacy="1" w:legacySpace="0" w:legacyIndent="360"/>
        <w:lvlJc w:val="left"/>
        <w:pPr>
          <w:ind w:left="360" w:hanging="360"/>
        </w:pPr>
      </w:lvl>
    </w:lvlOverride>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ggeri Maria Luisa">
    <w15:presenceInfo w15:providerId="AD" w15:userId="S-1-5-21-73586283-308236825-839522115-1298"/>
  </w15:person>
  <w15:person w15:author="Lizio Chiara">
    <w15:presenceInfo w15:providerId="AD" w15:userId="S-1-5-21-73586283-308236825-839522115-12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08"/>
  <w:hyphenationZone w:val="283"/>
  <w:characterSpacingControl w:val="doNotCompress"/>
  <w:footnotePr>
    <w:footnote w:id="-1"/>
    <w:footnote w:id="0"/>
  </w:footnotePr>
  <w:endnotePr>
    <w:endnote w:id="-1"/>
    <w:endnote w:id="0"/>
  </w:endnotePr>
  <w:compat>
    <w:useFELayout/>
  </w:compat>
  <w:rsids>
    <w:rsidRoot w:val="006F08AB"/>
    <w:rsid w:val="00000AE6"/>
    <w:rsid w:val="00004212"/>
    <w:rsid w:val="00006744"/>
    <w:rsid w:val="00007050"/>
    <w:rsid w:val="00010960"/>
    <w:rsid w:val="00010F17"/>
    <w:rsid w:val="0001176C"/>
    <w:rsid w:val="00012A87"/>
    <w:rsid w:val="00012D3A"/>
    <w:rsid w:val="00021450"/>
    <w:rsid w:val="00023A05"/>
    <w:rsid w:val="00023FBE"/>
    <w:rsid w:val="0002475B"/>
    <w:rsid w:val="00030A83"/>
    <w:rsid w:val="00032B39"/>
    <w:rsid w:val="00034C06"/>
    <w:rsid w:val="00041353"/>
    <w:rsid w:val="00047AE2"/>
    <w:rsid w:val="0005047C"/>
    <w:rsid w:val="0005460D"/>
    <w:rsid w:val="0005677A"/>
    <w:rsid w:val="00057D61"/>
    <w:rsid w:val="00064757"/>
    <w:rsid w:val="00072174"/>
    <w:rsid w:val="000728E9"/>
    <w:rsid w:val="000738C1"/>
    <w:rsid w:val="000744F8"/>
    <w:rsid w:val="00074EC3"/>
    <w:rsid w:val="0008128F"/>
    <w:rsid w:val="0009491D"/>
    <w:rsid w:val="0009577B"/>
    <w:rsid w:val="0009646F"/>
    <w:rsid w:val="00097F9E"/>
    <w:rsid w:val="000A2775"/>
    <w:rsid w:val="000A2D5B"/>
    <w:rsid w:val="000A59A9"/>
    <w:rsid w:val="000A6936"/>
    <w:rsid w:val="000B401B"/>
    <w:rsid w:val="000B6D19"/>
    <w:rsid w:val="000C5CBD"/>
    <w:rsid w:val="000C77A1"/>
    <w:rsid w:val="000D0079"/>
    <w:rsid w:val="000D0D29"/>
    <w:rsid w:val="000D2D08"/>
    <w:rsid w:val="000D4095"/>
    <w:rsid w:val="000D4ADA"/>
    <w:rsid w:val="000D53E9"/>
    <w:rsid w:val="000E1DA6"/>
    <w:rsid w:val="000E64C9"/>
    <w:rsid w:val="000F04D4"/>
    <w:rsid w:val="000F0B08"/>
    <w:rsid w:val="000F3C99"/>
    <w:rsid w:val="000F4EE0"/>
    <w:rsid w:val="000F71AB"/>
    <w:rsid w:val="000F7C32"/>
    <w:rsid w:val="00104287"/>
    <w:rsid w:val="00105964"/>
    <w:rsid w:val="00105DD5"/>
    <w:rsid w:val="0011197B"/>
    <w:rsid w:val="00111EC3"/>
    <w:rsid w:val="00112597"/>
    <w:rsid w:val="00116EE1"/>
    <w:rsid w:val="00116F54"/>
    <w:rsid w:val="00117962"/>
    <w:rsid w:val="00121A5F"/>
    <w:rsid w:val="001358CE"/>
    <w:rsid w:val="00140673"/>
    <w:rsid w:val="00144778"/>
    <w:rsid w:val="00154040"/>
    <w:rsid w:val="0015573E"/>
    <w:rsid w:val="00161A4A"/>
    <w:rsid w:val="001739AB"/>
    <w:rsid w:val="001742E1"/>
    <w:rsid w:val="001806C4"/>
    <w:rsid w:val="00182B70"/>
    <w:rsid w:val="00182BD7"/>
    <w:rsid w:val="00183B03"/>
    <w:rsid w:val="00183FEB"/>
    <w:rsid w:val="00184FD6"/>
    <w:rsid w:val="0018647B"/>
    <w:rsid w:val="00190074"/>
    <w:rsid w:val="00191C22"/>
    <w:rsid w:val="001A73E9"/>
    <w:rsid w:val="001A7991"/>
    <w:rsid w:val="001B0091"/>
    <w:rsid w:val="001B19D3"/>
    <w:rsid w:val="001B2C81"/>
    <w:rsid w:val="001B5B3B"/>
    <w:rsid w:val="001C153E"/>
    <w:rsid w:val="001C24C7"/>
    <w:rsid w:val="001C37C5"/>
    <w:rsid w:val="001D28EB"/>
    <w:rsid w:val="001D5026"/>
    <w:rsid w:val="001D6DFD"/>
    <w:rsid w:val="001E06C7"/>
    <w:rsid w:val="001E36D6"/>
    <w:rsid w:val="001E422D"/>
    <w:rsid w:val="001E5217"/>
    <w:rsid w:val="001E7BF0"/>
    <w:rsid w:val="001E7FE9"/>
    <w:rsid w:val="001F0754"/>
    <w:rsid w:val="001F0E8D"/>
    <w:rsid w:val="001F2985"/>
    <w:rsid w:val="001F689B"/>
    <w:rsid w:val="001F701B"/>
    <w:rsid w:val="0020035E"/>
    <w:rsid w:val="002004F4"/>
    <w:rsid w:val="002042AC"/>
    <w:rsid w:val="00204A1B"/>
    <w:rsid w:val="00206238"/>
    <w:rsid w:val="00213F3D"/>
    <w:rsid w:val="00217944"/>
    <w:rsid w:val="00231AAE"/>
    <w:rsid w:val="002323AA"/>
    <w:rsid w:val="00234C42"/>
    <w:rsid w:val="00236C0B"/>
    <w:rsid w:val="00237E49"/>
    <w:rsid w:val="0024048E"/>
    <w:rsid w:val="002416B3"/>
    <w:rsid w:val="002424DA"/>
    <w:rsid w:val="002435B4"/>
    <w:rsid w:val="00246646"/>
    <w:rsid w:val="0024707D"/>
    <w:rsid w:val="00247C6C"/>
    <w:rsid w:val="00255AEC"/>
    <w:rsid w:val="00257C2C"/>
    <w:rsid w:val="002636A6"/>
    <w:rsid w:val="0026566E"/>
    <w:rsid w:val="00267D5B"/>
    <w:rsid w:val="00270BCF"/>
    <w:rsid w:val="00274AD2"/>
    <w:rsid w:val="002755E0"/>
    <w:rsid w:val="00280E75"/>
    <w:rsid w:val="00282D56"/>
    <w:rsid w:val="00285EB1"/>
    <w:rsid w:val="002906B5"/>
    <w:rsid w:val="0029316E"/>
    <w:rsid w:val="00293435"/>
    <w:rsid w:val="002938A1"/>
    <w:rsid w:val="00294AB8"/>
    <w:rsid w:val="00297A6B"/>
    <w:rsid w:val="00297FC7"/>
    <w:rsid w:val="002A24A3"/>
    <w:rsid w:val="002A710D"/>
    <w:rsid w:val="002A792B"/>
    <w:rsid w:val="002C289D"/>
    <w:rsid w:val="002C2FA4"/>
    <w:rsid w:val="002D349D"/>
    <w:rsid w:val="002D6325"/>
    <w:rsid w:val="002E18FB"/>
    <w:rsid w:val="002E3648"/>
    <w:rsid w:val="002E5181"/>
    <w:rsid w:val="002E6218"/>
    <w:rsid w:val="002E66DA"/>
    <w:rsid w:val="002F0F7F"/>
    <w:rsid w:val="0030114E"/>
    <w:rsid w:val="00302687"/>
    <w:rsid w:val="00302943"/>
    <w:rsid w:val="00307A66"/>
    <w:rsid w:val="003152C9"/>
    <w:rsid w:val="003166A4"/>
    <w:rsid w:val="00317C82"/>
    <w:rsid w:val="003225E6"/>
    <w:rsid w:val="00326B73"/>
    <w:rsid w:val="00336577"/>
    <w:rsid w:val="0034019D"/>
    <w:rsid w:val="003401E9"/>
    <w:rsid w:val="00340232"/>
    <w:rsid w:val="00344862"/>
    <w:rsid w:val="00355938"/>
    <w:rsid w:val="0036462F"/>
    <w:rsid w:val="00371ACA"/>
    <w:rsid w:val="00371B22"/>
    <w:rsid w:val="0038119C"/>
    <w:rsid w:val="0038199C"/>
    <w:rsid w:val="003827B7"/>
    <w:rsid w:val="00384123"/>
    <w:rsid w:val="00397EC5"/>
    <w:rsid w:val="00397F6B"/>
    <w:rsid w:val="003A0136"/>
    <w:rsid w:val="003A1D54"/>
    <w:rsid w:val="003A394B"/>
    <w:rsid w:val="003A5A84"/>
    <w:rsid w:val="003A63FF"/>
    <w:rsid w:val="003B21DF"/>
    <w:rsid w:val="003B4BA5"/>
    <w:rsid w:val="003B7F6B"/>
    <w:rsid w:val="003D12A5"/>
    <w:rsid w:val="003D21E8"/>
    <w:rsid w:val="003D4F58"/>
    <w:rsid w:val="003D5D7D"/>
    <w:rsid w:val="003E3A56"/>
    <w:rsid w:val="003E4F45"/>
    <w:rsid w:val="003E6C99"/>
    <w:rsid w:val="003E6EDD"/>
    <w:rsid w:val="003F1F60"/>
    <w:rsid w:val="003F3C9B"/>
    <w:rsid w:val="003F637F"/>
    <w:rsid w:val="004015D0"/>
    <w:rsid w:val="004033F8"/>
    <w:rsid w:val="00405906"/>
    <w:rsid w:val="00411D4A"/>
    <w:rsid w:val="00412319"/>
    <w:rsid w:val="004126E9"/>
    <w:rsid w:val="0041326E"/>
    <w:rsid w:val="004139D3"/>
    <w:rsid w:val="00414C9D"/>
    <w:rsid w:val="0041726F"/>
    <w:rsid w:val="00417568"/>
    <w:rsid w:val="00417C70"/>
    <w:rsid w:val="00420EAD"/>
    <w:rsid w:val="00430B5C"/>
    <w:rsid w:val="004351B9"/>
    <w:rsid w:val="0043724B"/>
    <w:rsid w:val="00437B03"/>
    <w:rsid w:val="0044573C"/>
    <w:rsid w:val="00446E5F"/>
    <w:rsid w:val="0045024F"/>
    <w:rsid w:val="004510C7"/>
    <w:rsid w:val="004535B8"/>
    <w:rsid w:val="00453D05"/>
    <w:rsid w:val="00453D24"/>
    <w:rsid w:val="0045570C"/>
    <w:rsid w:val="0045596B"/>
    <w:rsid w:val="00456483"/>
    <w:rsid w:val="0046001A"/>
    <w:rsid w:val="00460453"/>
    <w:rsid w:val="004612CB"/>
    <w:rsid w:val="0046180D"/>
    <w:rsid w:val="0046355A"/>
    <w:rsid w:val="0046549C"/>
    <w:rsid w:val="004672BF"/>
    <w:rsid w:val="00473E8E"/>
    <w:rsid w:val="00481CE5"/>
    <w:rsid w:val="004822A6"/>
    <w:rsid w:val="00484688"/>
    <w:rsid w:val="00485551"/>
    <w:rsid w:val="00485AB5"/>
    <w:rsid w:val="0048764F"/>
    <w:rsid w:val="004917A1"/>
    <w:rsid w:val="00491B17"/>
    <w:rsid w:val="00496495"/>
    <w:rsid w:val="00496CD2"/>
    <w:rsid w:val="004B22D9"/>
    <w:rsid w:val="004B6991"/>
    <w:rsid w:val="004C2B2D"/>
    <w:rsid w:val="004C3609"/>
    <w:rsid w:val="004C617A"/>
    <w:rsid w:val="004C6E1C"/>
    <w:rsid w:val="004D7396"/>
    <w:rsid w:val="004E1AFE"/>
    <w:rsid w:val="004F0008"/>
    <w:rsid w:val="004F4B3C"/>
    <w:rsid w:val="004F5DF3"/>
    <w:rsid w:val="005028E1"/>
    <w:rsid w:val="005038A5"/>
    <w:rsid w:val="00507C94"/>
    <w:rsid w:val="00511DED"/>
    <w:rsid w:val="00517CAB"/>
    <w:rsid w:val="00522A5B"/>
    <w:rsid w:val="00523272"/>
    <w:rsid w:val="00524A2D"/>
    <w:rsid w:val="005271D8"/>
    <w:rsid w:val="00527355"/>
    <w:rsid w:val="0053087B"/>
    <w:rsid w:val="005310E3"/>
    <w:rsid w:val="00532857"/>
    <w:rsid w:val="00533CF5"/>
    <w:rsid w:val="00534C1F"/>
    <w:rsid w:val="0054180E"/>
    <w:rsid w:val="00541845"/>
    <w:rsid w:val="00542877"/>
    <w:rsid w:val="0054420A"/>
    <w:rsid w:val="00547DFE"/>
    <w:rsid w:val="00554310"/>
    <w:rsid w:val="0055435C"/>
    <w:rsid w:val="00555EDB"/>
    <w:rsid w:val="00556364"/>
    <w:rsid w:val="005601E3"/>
    <w:rsid w:val="00561E85"/>
    <w:rsid w:val="00563245"/>
    <w:rsid w:val="005710ED"/>
    <w:rsid w:val="00571984"/>
    <w:rsid w:val="00572195"/>
    <w:rsid w:val="00573064"/>
    <w:rsid w:val="0057309D"/>
    <w:rsid w:val="00575443"/>
    <w:rsid w:val="005814E1"/>
    <w:rsid w:val="00584B06"/>
    <w:rsid w:val="00584CFA"/>
    <w:rsid w:val="005918A3"/>
    <w:rsid w:val="00594930"/>
    <w:rsid w:val="005A141A"/>
    <w:rsid w:val="005A1D67"/>
    <w:rsid w:val="005A27D2"/>
    <w:rsid w:val="005A59C2"/>
    <w:rsid w:val="005B18F1"/>
    <w:rsid w:val="005B19AC"/>
    <w:rsid w:val="005B2D8C"/>
    <w:rsid w:val="005B3D51"/>
    <w:rsid w:val="005B7060"/>
    <w:rsid w:val="005B7668"/>
    <w:rsid w:val="005C02E8"/>
    <w:rsid w:val="005D064C"/>
    <w:rsid w:val="005D4457"/>
    <w:rsid w:val="005D579B"/>
    <w:rsid w:val="005D7DF6"/>
    <w:rsid w:val="005E273D"/>
    <w:rsid w:val="005F12A0"/>
    <w:rsid w:val="005F5A6A"/>
    <w:rsid w:val="005F613A"/>
    <w:rsid w:val="006009EC"/>
    <w:rsid w:val="006039EA"/>
    <w:rsid w:val="0060475F"/>
    <w:rsid w:val="00606EBF"/>
    <w:rsid w:val="0061064D"/>
    <w:rsid w:val="0061594A"/>
    <w:rsid w:val="006165E4"/>
    <w:rsid w:val="00617F4E"/>
    <w:rsid w:val="00620D86"/>
    <w:rsid w:val="00630545"/>
    <w:rsid w:val="00631387"/>
    <w:rsid w:val="006313EC"/>
    <w:rsid w:val="0063205C"/>
    <w:rsid w:val="006323A0"/>
    <w:rsid w:val="00632A07"/>
    <w:rsid w:val="00633FD5"/>
    <w:rsid w:val="0063711E"/>
    <w:rsid w:val="006416C4"/>
    <w:rsid w:val="00641DA4"/>
    <w:rsid w:val="00644D50"/>
    <w:rsid w:val="00647143"/>
    <w:rsid w:val="0065051D"/>
    <w:rsid w:val="00653FB8"/>
    <w:rsid w:val="00654074"/>
    <w:rsid w:val="00655571"/>
    <w:rsid w:val="00655D85"/>
    <w:rsid w:val="00657012"/>
    <w:rsid w:val="0066376E"/>
    <w:rsid w:val="0066393C"/>
    <w:rsid w:val="00664753"/>
    <w:rsid w:val="00671737"/>
    <w:rsid w:val="00672691"/>
    <w:rsid w:val="0067350C"/>
    <w:rsid w:val="00674BA7"/>
    <w:rsid w:val="00676101"/>
    <w:rsid w:val="006801E1"/>
    <w:rsid w:val="006825AA"/>
    <w:rsid w:val="00682825"/>
    <w:rsid w:val="00690AA1"/>
    <w:rsid w:val="00694991"/>
    <w:rsid w:val="0069770C"/>
    <w:rsid w:val="006B3AE7"/>
    <w:rsid w:val="006B5D27"/>
    <w:rsid w:val="006B7781"/>
    <w:rsid w:val="006C22AE"/>
    <w:rsid w:val="006D58E3"/>
    <w:rsid w:val="006D6266"/>
    <w:rsid w:val="006F08AB"/>
    <w:rsid w:val="006F15F4"/>
    <w:rsid w:val="006F4CDE"/>
    <w:rsid w:val="0070189F"/>
    <w:rsid w:val="00701FBF"/>
    <w:rsid w:val="00703922"/>
    <w:rsid w:val="00703CBC"/>
    <w:rsid w:val="0071268B"/>
    <w:rsid w:val="00713801"/>
    <w:rsid w:val="00714C41"/>
    <w:rsid w:val="007173BB"/>
    <w:rsid w:val="00717760"/>
    <w:rsid w:val="00724374"/>
    <w:rsid w:val="007251E6"/>
    <w:rsid w:val="00725949"/>
    <w:rsid w:val="00735ADC"/>
    <w:rsid w:val="00735CDA"/>
    <w:rsid w:val="00737B85"/>
    <w:rsid w:val="0074408C"/>
    <w:rsid w:val="0074461F"/>
    <w:rsid w:val="00745539"/>
    <w:rsid w:val="007474CF"/>
    <w:rsid w:val="00750552"/>
    <w:rsid w:val="00752EB2"/>
    <w:rsid w:val="00754E37"/>
    <w:rsid w:val="00755724"/>
    <w:rsid w:val="007571D1"/>
    <w:rsid w:val="00757A98"/>
    <w:rsid w:val="00757B7E"/>
    <w:rsid w:val="00757F31"/>
    <w:rsid w:val="0076050A"/>
    <w:rsid w:val="007669DD"/>
    <w:rsid w:val="00766B9A"/>
    <w:rsid w:val="0076758B"/>
    <w:rsid w:val="00773A90"/>
    <w:rsid w:val="00774EEA"/>
    <w:rsid w:val="00775340"/>
    <w:rsid w:val="00777D21"/>
    <w:rsid w:val="00784EF7"/>
    <w:rsid w:val="00790CA4"/>
    <w:rsid w:val="007A145D"/>
    <w:rsid w:val="007A16E9"/>
    <w:rsid w:val="007A19C2"/>
    <w:rsid w:val="007A731C"/>
    <w:rsid w:val="007B16CD"/>
    <w:rsid w:val="007B3526"/>
    <w:rsid w:val="007B40FE"/>
    <w:rsid w:val="007B52F4"/>
    <w:rsid w:val="007C1A65"/>
    <w:rsid w:val="007C26BC"/>
    <w:rsid w:val="007C5CF7"/>
    <w:rsid w:val="007C6EB9"/>
    <w:rsid w:val="007C7309"/>
    <w:rsid w:val="007D0232"/>
    <w:rsid w:val="007D0AB0"/>
    <w:rsid w:val="007D27E1"/>
    <w:rsid w:val="007D4834"/>
    <w:rsid w:val="007D6BB2"/>
    <w:rsid w:val="007E0E0F"/>
    <w:rsid w:val="007E3557"/>
    <w:rsid w:val="007E512A"/>
    <w:rsid w:val="007E6107"/>
    <w:rsid w:val="007E6316"/>
    <w:rsid w:val="007E676B"/>
    <w:rsid w:val="007E7F02"/>
    <w:rsid w:val="007F31B8"/>
    <w:rsid w:val="007F565A"/>
    <w:rsid w:val="00806C44"/>
    <w:rsid w:val="00807E72"/>
    <w:rsid w:val="00810F0C"/>
    <w:rsid w:val="00811513"/>
    <w:rsid w:val="00811651"/>
    <w:rsid w:val="00811A5D"/>
    <w:rsid w:val="00814927"/>
    <w:rsid w:val="008215AA"/>
    <w:rsid w:val="00826632"/>
    <w:rsid w:val="00826E1C"/>
    <w:rsid w:val="00830D1C"/>
    <w:rsid w:val="0083173B"/>
    <w:rsid w:val="00835BF5"/>
    <w:rsid w:val="00836E55"/>
    <w:rsid w:val="00847037"/>
    <w:rsid w:val="0085021D"/>
    <w:rsid w:val="008528C2"/>
    <w:rsid w:val="008569B2"/>
    <w:rsid w:val="0085723C"/>
    <w:rsid w:val="00860012"/>
    <w:rsid w:val="00860064"/>
    <w:rsid w:val="00860D90"/>
    <w:rsid w:val="00865A07"/>
    <w:rsid w:val="008662AD"/>
    <w:rsid w:val="00866C36"/>
    <w:rsid w:val="00870D76"/>
    <w:rsid w:val="00871CD1"/>
    <w:rsid w:val="00872514"/>
    <w:rsid w:val="00872723"/>
    <w:rsid w:val="0088453B"/>
    <w:rsid w:val="00891507"/>
    <w:rsid w:val="0089515B"/>
    <w:rsid w:val="00895E1E"/>
    <w:rsid w:val="00896030"/>
    <w:rsid w:val="008B1FC2"/>
    <w:rsid w:val="008B2F39"/>
    <w:rsid w:val="008B62C5"/>
    <w:rsid w:val="008C017A"/>
    <w:rsid w:val="008C2F7D"/>
    <w:rsid w:val="008C3764"/>
    <w:rsid w:val="008C585F"/>
    <w:rsid w:val="008C5C71"/>
    <w:rsid w:val="008D03C5"/>
    <w:rsid w:val="008D1015"/>
    <w:rsid w:val="008D2429"/>
    <w:rsid w:val="008D7673"/>
    <w:rsid w:val="008D78DB"/>
    <w:rsid w:val="008E2587"/>
    <w:rsid w:val="008E3D7B"/>
    <w:rsid w:val="008E6316"/>
    <w:rsid w:val="008F069E"/>
    <w:rsid w:val="008F0FA2"/>
    <w:rsid w:val="008F110A"/>
    <w:rsid w:val="008F1F21"/>
    <w:rsid w:val="008F4F6D"/>
    <w:rsid w:val="008F6508"/>
    <w:rsid w:val="008F697B"/>
    <w:rsid w:val="00900D31"/>
    <w:rsid w:val="009040F4"/>
    <w:rsid w:val="00904B7A"/>
    <w:rsid w:val="009105EE"/>
    <w:rsid w:val="00913EDF"/>
    <w:rsid w:val="0092320D"/>
    <w:rsid w:val="00927B8F"/>
    <w:rsid w:val="0093390B"/>
    <w:rsid w:val="0093619C"/>
    <w:rsid w:val="00943CBF"/>
    <w:rsid w:val="009459D8"/>
    <w:rsid w:val="00953D8D"/>
    <w:rsid w:val="00953E57"/>
    <w:rsid w:val="00954F2B"/>
    <w:rsid w:val="009622F7"/>
    <w:rsid w:val="00964225"/>
    <w:rsid w:val="0096685C"/>
    <w:rsid w:val="0097047F"/>
    <w:rsid w:val="00974542"/>
    <w:rsid w:val="00983B08"/>
    <w:rsid w:val="0098470E"/>
    <w:rsid w:val="00984AB6"/>
    <w:rsid w:val="009915D4"/>
    <w:rsid w:val="00991B77"/>
    <w:rsid w:val="0099210A"/>
    <w:rsid w:val="009A0618"/>
    <w:rsid w:val="009A20F4"/>
    <w:rsid w:val="009A7788"/>
    <w:rsid w:val="009B0C1D"/>
    <w:rsid w:val="009B3ACE"/>
    <w:rsid w:val="009B525A"/>
    <w:rsid w:val="009B59B4"/>
    <w:rsid w:val="009B5A39"/>
    <w:rsid w:val="009C0411"/>
    <w:rsid w:val="009C13F1"/>
    <w:rsid w:val="009D558C"/>
    <w:rsid w:val="009E1CBD"/>
    <w:rsid w:val="009E360E"/>
    <w:rsid w:val="009F17D6"/>
    <w:rsid w:val="009F4213"/>
    <w:rsid w:val="009F70B0"/>
    <w:rsid w:val="00A001B5"/>
    <w:rsid w:val="00A011E4"/>
    <w:rsid w:val="00A04190"/>
    <w:rsid w:val="00A119F0"/>
    <w:rsid w:val="00A138AC"/>
    <w:rsid w:val="00A16E49"/>
    <w:rsid w:val="00A17472"/>
    <w:rsid w:val="00A17ECA"/>
    <w:rsid w:val="00A30428"/>
    <w:rsid w:val="00A313C9"/>
    <w:rsid w:val="00A37A40"/>
    <w:rsid w:val="00A42D35"/>
    <w:rsid w:val="00A43D96"/>
    <w:rsid w:val="00A50843"/>
    <w:rsid w:val="00A50962"/>
    <w:rsid w:val="00A548FE"/>
    <w:rsid w:val="00A6156A"/>
    <w:rsid w:val="00A6483F"/>
    <w:rsid w:val="00A66F99"/>
    <w:rsid w:val="00A6711B"/>
    <w:rsid w:val="00A6780D"/>
    <w:rsid w:val="00A774E3"/>
    <w:rsid w:val="00A8569C"/>
    <w:rsid w:val="00A857F3"/>
    <w:rsid w:val="00A873C7"/>
    <w:rsid w:val="00A926BB"/>
    <w:rsid w:val="00A9538E"/>
    <w:rsid w:val="00AA2D0E"/>
    <w:rsid w:val="00AA53D3"/>
    <w:rsid w:val="00AA6F31"/>
    <w:rsid w:val="00AA743C"/>
    <w:rsid w:val="00AB05D6"/>
    <w:rsid w:val="00AC27B5"/>
    <w:rsid w:val="00AC6EC2"/>
    <w:rsid w:val="00AD6817"/>
    <w:rsid w:val="00AE34FA"/>
    <w:rsid w:val="00AE44BE"/>
    <w:rsid w:val="00AE6574"/>
    <w:rsid w:val="00AF1E4C"/>
    <w:rsid w:val="00AF6C47"/>
    <w:rsid w:val="00AF73E7"/>
    <w:rsid w:val="00B00F96"/>
    <w:rsid w:val="00B03DBA"/>
    <w:rsid w:val="00B055E8"/>
    <w:rsid w:val="00B12C9D"/>
    <w:rsid w:val="00B12D92"/>
    <w:rsid w:val="00B1310F"/>
    <w:rsid w:val="00B15847"/>
    <w:rsid w:val="00B16B61"/>
    <w:rsid w:val="00B2169C"/>
    <w:rsid w:val="00B24A8A"/>
    <w:rsid w:val="00B24C87"/>
    <w:rsid w:val="00B2644D"/>
    <w:rsid w:val="00B2703E"/>
    <w:rsid w:val="00B307D7"/>
    <w:rsid w:val="00B31126"/>
    <w:rsid w:val="00B324F7"/>
    <w:rsid w:val="00B3460A"/>
    <w:rsid w:val="00B36D7D"/>
    <w:rsid w:val="00B40A2B"/>
    <w:rsid w:val="00B41886"/>
    <w:rsid w:val="00B43F60"/>
    <w:rsid w:val="00B45C7F"/>
    <w:rsid w:val="00B54C7C"/>
    <w:rsid w:val="00B60BDE"/>
    <w:rsid w:val="00B623B4"/>
    <w:rsid w:val="00B63CE2"/>
    <w:rsid w:val="00B70D33"/>
    <w:rsid w:val="00B80D0B"/>
    <w:rsid w:val="00B843AA"/>
    <w:rsid w:val="00B85C87"/>
    <w:rsid w:val="00B85DD9"/>
    <w:rsid w:val="00B92482"/>
    <w:rsid w:val="00B93F25"/>
    <w:rsid w:val="00B95FC9"/>
    <w:rsid w:val="00B961E4"/>
    <w:rsid w:val="00B96D37"/>
    <w:rsid w:val="00BA009C"/>
    <w:rsid w:val="00BA1AA2"/>
    <w:rsid w:val="00BA253E"/>
    <w:rsid w:val="00BA7841"/>
    <w:rsid w:val="00BB0A4B"/>
    <w:rsid w:val="00BB26BB"/>
    <w:rsid w:val="00BB316D"/>
    <w:rsid w:val="00BC0BC9"/>
    <w:rsid w:val="00BC0EAA"/>
    <w:rsid w:val="00BC40D2"/>
    <w:rsid w:val="00BD2086"/>
    <w:rsid w:val="00BE50EC"/>
    <w:rsid w:val="00BE62BB"/>
    <w:rsid w:val="00BF207B"/>
    <w:rsid w:val="00BF2FE0"/>
    <w:rsid w:val="00BF6307"/>
    <w:rsid w:val="00C05220"/>
    <w:rsid w:val="00C068F6"/>
    <w:rsid w:val="00C0782F"/>
    <w:rsid w:val="00C07884"/>
    <w:rsid w:val="00C0790C"/>
    <w:rsid w:val="00C12A45"/>
    <w:rsid w:val="00C12ADB"/>
    <w:rsid w:val="00C15704"/>
    <w:rsid w:val="00C176C0"/>
    <w:rsid w:val="00C2072D"/>
    <w:rsid w:val="00C22C72"/>
    <w:rsid w:val="00C23A89"/>
    <w:rsid w:val="00C24E89"/>
    <w:rsid w:val="00C26F7B"/>
    <w:rsid w:val="00C274A4"/>
    <w:rsid w:val="00C31C55"/>
    <w:rsid w:val="00C350BD"/>
    <w:rsid w:val="00C36C86"/>
    <w:rsid w:val="00C46A8D"/>
    <w:rsid w:val="00C505F9"/>
    <w:rsid w:val="00C50C02"/>
    <w:rsid w:val="00C57BFD"/>
    <w:rsid w:val="00C62F91"/>
    <w:rsid w:val="00C64235"/>
    <w:rsid w:val="00C667F9"/>
    <w:rsid w:val="00C80DDC"/>
    <w:rsid w:val="00C819B7"/>
    <w:rsid w:val="00C83363"/>
    <w:rsid w:val="00C85E6D"/>
    <w:rsid w:val="00C876CE"/>
    <w:rsid w:val="00C9142E"/>
    <w:rsid w:val="00C923B0"/>
    <w:rsid w:val="00C928E8"/>
    <w:rsid w:val="00C950C9"/>
    <w:rsid w:val="00CA41C8"/>
    <w:rsid w:val="00CA6757"/>
    <w:rsid w:val="00CC29C2"/>
    <w:rsid w:val="00CC471D"/>
    <w:rsid w:val="00CC7E7E"/>
    <w:rsid w:val="00CD1C76"/>
    <w:rsid w:val="00CD2D9B"/>
    <w:rsid w:val="00CD56A8"/>
    <w:rsid w:val="00CD572C"/>
    <w:rsid w:val="00CE1539"/>
    <w:rsid w:val="00CE1D65"/>
    <w:rsid w:val="00CE4E2B"/>
    <w:rsid w:val="00CE6F8A"/>
    <w:rsid w:val="00CF02C8"/>
    <w:rsid w:val="00CF5637"/>
    <w:rsid w:val="00D015B1"/>
    <w:rsid w:val="00D02140"/>
    <w:rsid w:val="00D0307E"/>
    <w:rsid w:val="00D070CC"/>
    <w:rsid w:val="00D07B54"/>
    <w:rsid w:val="00D12105"/>
    <w:rsid w:val="00D25C2A"/>
    <w:rsid w:val="00D26916"/>
    <w:rsid w:val="00D30B50"/>
    <w:rsid w:val="00D347F9"/>
    <w:rsid w:val="00D34EB2"/>
    <w:rsid w:val="00D35EEC"/>
    <w:rsid w:val="00D36F2A"/>
    <w:rsid w:val="00D42A2B"/>
    <w:rsid w:val="00D50F3E"/>
    <w:rsid w:val="00D5186F"/>
    <w:rsid w:val="00D53314"/>
    <w:rsid w:val="00D55B70"/>
    <w:rsid w:val="00D55BCE"/>
    <w:rsid w:val="00D60997"/>
    <w:rsid w:val="00D634AA"/>
    <w:rsid w:val="00D66C2D"/>
    <w:rsid w:val="00D66F73"/>
    <w:rsid w:val="00D66FC7"/>
    <w:rsid w:val="00D7342E"/>
    <w:rsid w:val="00D76B4C"/>
    <w:rsid w:val="00D8165D"/>
    <w:rsid w:val="00D847BB"/>
    <w:rsid w:val="00D91E1C"/>
    <w:rsid w:val="00D97ED4"/>
    <w:rsid w:val="00DA062D"/>
    <w:rsid w:val="00DA1F69"/>
    <w:rsid w:val="00DA397F"/>
    <w:rsid w:val="00DA4F17"/>
    <w:rsid w:val="00DA75E7"/>
    <w:rsid w:val="00DA785D"/>
    <w:rsid w:val="00DB05DE"/>
    <w:rsid w:val="00DB3648"/>
    <w:rsid w:val="00DB3682"/>
    <w:rsid w:val="00DC066C"/>
    <w:rsid w:val="00DC1363"/>
    <w:rsid w:val="00DC440C"/>
    <w:rsid w:val="00DC5C4D"/>
    <w:rsid w:val="00DC5C82"/>
    <w:rsid w:val="00DC6A8D"/>
    <w:rsid w:val="00DC7756"/>
    <w:rsid w:val="00DD2A2A"/>
    <w:rsid w:val="00DD3FEC"/>
    <w:rsid w:val="00DD53BE"/>
    <w:rsid w:val="00DE1034"/>
    <w:rsid w:val="00DE12C5"/>
    <w:rsid w:val="00DE5CC2"/>
    <w:rsid w:val="00DF6CC0"/>
    <w:rsid w:val="00DF7BE4"/>
    <w:rsid w:val="00E022FD"/>
    <w:rsid w:val="00E024C2"/>
    <w:rsid w:val="00E03F5D"/>
    <w:rsid w:val="00E07C14"/>
    <w:rsid w:val="00E112CA"/>
    <w:rsid w:val="00E12751"/>
    <w:rsid w:val="00E131C2"/>
    <w:rsid w:val="00E173BD"/>
    <w:rsid w:val="00E25EC2"/>
    <w:rsid w:val="00E26843"/>
    <w:rsid w:val="00E32035"/>
    <w:rsid w:val="00E333EC"/>
    <w:rsid w:val="00E353A7"/>
    <w:rsid w:val="00E354D3"/>
    <w:rsid w:val="00E40F90"/>
    <w:rsid w:val="00E43A51"/>
    <w:rsid w:val="00E50BA9"/>
    <w:rsid w:val="00E54B04"/>
    <w:rsid w:val="00E56A08"/>
    <w:rsid w:val="00E605BB"/>
    <w:rsid w:val="00E6377D"/>
    <w:rsid w:val="00E63CF7"/>
    <w:rsid w:val="00E64B14"/>
    <w:rsid w:val="00E661C5"/>
    <w:rsid w:val="00E74516"/>
    <w:rsid w:val="00E754A1"/>
    <w:rsid w:val="00E75A2C"/>
    <w:rsid w:val="00E77B80"/>
    <w:rsid w:val="00E80878"/>
    <w:rsid w:val="00E80B66"/>
    <w:rsid w:val="00E80CDB"/>
    <w:rsid w:val="00E81370"/>
    <w:rsid w:val="00E90BBB"/>
    <w:rsid w:val="00E91ECD"/>
    <w:rsid w:val="00E92251"/>
    <w:rsid w:val="00E9513F"/>
    <w:rsid w:val="00E953A0"/>
    <w:rsid w:val="00EA1EC7"/>
    <w:rsid w:val="00EB0668"/>
    <w:rsid w:val="00EB303C"/>
    <w:rsid w:val="00EB3DB5"/>
    <w:rsid w:val="00EB442B"/>
    <w:rsid w:val="00EB61A8"/>
    <w:rsid w:val="00EB7293"/>
    <w:rsid w:val="00EC01EC"/>
    <w:rsid w:val="00EC2430"/>
    <w:rsid w:val="00EC3B98"/>
    <w:rsid w:val="00EC3CF9"/>
    <w:rsid w:val="00ED0774"/>
    <w:rsid w:val="00ED2679"/>
    <w:rsid w:val="00EE5B26"/>
    <w:rsid w:val="00EF121D"/>
    <w:rsid w:val="00F05568"/>
    <w:rsid w:val="00F124D3"/>
    <w:rsid w:val="00F12685"/>
    <w:rsid w:val="00F128C0"/>
    <w:rsid w:val="00F131C6"/>
    <w:rsid w:val="00F13864"/>
    <w:rsid w:val="00F1654D"/>
    <w:rsid w:val="00F20B44"/>
    <w:rsid w:val="00F21421"/>
    <w:rsid w:val="00F248A7"/>
    <w:rsid w:val="00F264C2"/>
    <w:rsid w:val="00F2688E"/>
    <w:rsid w:val="00F34713"/>
    <w:rsid w:val="00F349B2"/>
    <w:rsid w:val="00F35AC6"/>
    <w:rsid w:val="00F434FE"/>
    <w:rsid w:val="00F4501A"/>
    <w:rsid w:val="00F4513D"/>
    <w:rsid w:val="00F451FF"/>
    <w:rsid w:val="00F519FD"/>
    <w:rsid w:val="00F54549"/>
    <w:rsid w:val="00F55C47"/>
    <w:rsid w:val="00F575DB"/>
    <w:rsid w:val="00F644C5"/>
    <w:rsid w:val="00F745B5"/>
    <w:rsid w:val="00F77425"/>
    <w:rsid w:val="00F847AA"/>
    <w:rsid w:val="00F84A53"/>
    <w:rsid w:val="00F903DB"/>
    <w:rsid w:val="00F914BB"/>
    <w:rsid w:val="00F92F5D"/>
    <w:rsid w:val="00F9477B"/>
    <w:rsid w:val="00F96C2A"/>
    <w:rsid w:val="00FA2292"/>
    <w:rsid w:val="00FA7A1A"/>
    <w:rsid w:val="00FB29A7"/>
    <w:rsid w:val="00FB3576"/>
    <w:rsid w:val="00FB567B"/>
    <w:rsid w:val="00FB7902"/>
    <w:rsid w:val="00FC0AAA"/>
    <w:rsid w:val="00FC0CBE"/>
    <w:rsid w:val="00FC2C2B"/>
    <w:rsid w:val="00FC3DBB"/>
    <w:rsid w:val="00FC50CC"/>
    <w:rsid w:val="00FC777D"/>
    <w:rsid w:val="00FC77CC"/>
    <w:rsid w:val="00FD04B6"/>
    <w:rsid w:val="00FD183F"/>
    <w:rsid w:val="00FD610A"/>
    <w:rsid w:val="00FE037F"/>
    <w:rsid w:val="00FE241E"/>
    <w:rsid w:val="00FE24B1"/>
    <w:rsid w:val="00FE32AF"/>
    <w:rsid w:val="00FE43A8"/>
    <w:rsid w:val="00FE6158"/>
    <w:rsid w:val="00FF10CB"/>
    <w:rsid w:val="00FF1F36"/>
    <w:rsid w:val="00FF447D"/>
    <w:rsid w:val="00FF53F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08AB"/>
    <w:rPr>
      <w:rFonts w:eastAsia="Times New Roman"/>
      <w:sz w:val="24"/>
      <w:szCs w:val="24"/>
    </w:rPr>
  </w:style>
  <w:style w:type="paragraph" w:styleId="Titolo1">
    <w:name w:val="heading 1"/>
    <w:aliases w:val="D70AR,Info rubrik 1,titel 1"/>
    <w:basedOn w:val="Normale"/>
    <w:next w:val="Normale"/>
    <w:uiPriority w:val="99"/>
    <w:qFormat/>
    <w:rsid w:val="006F08AB"/>
    <w:pPr>
      <w:keepNext/>
      <w:numPr>
        <w:numId w:val="1"/>
      </w:numPr>
      <w:spacing w:before="240" w:after="60"/>
      <w:outlineLvl w:val="0"/>
    </w:pPr>
    <w:rPr>
      <w:b/>
      <w:snapToGrid w:val="0"/>
      <w:kern w:val="28"/>
      <w:sz w:val="28"/>
      <w:szCs w:val="20"/>
      <w:lang w:val="nl-NL" w:eastAsia="nl-NL"/>
    </w:rPr>
  </w:style>
  <w:style w:type="paragraph" w:styleId="Titolo2">
    <w:name w:val="heading 2"/>
    <w:aliases w:val="D70AR2"/>
    <w:basedOn w:val="Normale"/>
    <w:next w:val="Normale"/>
    <w:uiPriority w:val="99"/>
    <w:qFormat/>
    <w:rsid w:val="006F08AB"/>
    <w:pPr>
      <w:keepNext/>
      <w:numPr>
        <w:ilvl w:val="1"/>
        <w:numId w:val="1"/>
      </w:numPr>
      <w:spacing w:before="240" w:after="60"/>
      <w:outlineLvl w:val="1"/>
    </w:pPr>
    <w:rPr>
      <w:b/>
      <w:snapToGrid w:val="0"/>
      <w:szCs w:val="20"/>
      <w:lang w:val="nl-NL" w:eastAsia="nl-NL"/>
    </w:rPr>
  </w:style>
  <w:style w:type="paragraph" w:styleId="Titolo3">
    <w:name w:val="heading 3"/>
    <w:aliases w:val="D70AR3,titel 3,OLD Heading 3"/>
    <w:basedOn w:val="Normale"/>
    <w:next w:val="Normale"/>
    <w:uiPriority w:val="99"/>
    <w:qFormat/>
    <w:rsid w:val="006F08AB"/>
    <w:pPr>
      <w:keepNext/>
      <w:numPr>
        <w:ilvl w:val="2"/>
        <w:numId w:val="1"/>
      </w:numPr>
      <w:outlineLvl w:val="2"/>
    </w:pPr>
    <w:rPr>
      <w:rFonts w:ascii="Arial" w:hAnsi="Arial"/>
      <w:sz w:val="20"/>
      <w:szCs w:val="20"/>
      <w:u w:val="single"/>
      <w:lang w:val="nl-NL" w:eastAsia="nl-NL"/>
    </w:rPr>
  </w:style>
  <w:style w:type="paragraph" w:styleId="Titolo4">
    <w:name w:val="heading 4"/>
    <w:aliases w:val="D70AR4,titel 4"/>
    <w:basedOn w:val="Normale"/>
    <w:next w:val="Normale"/>
    <w:uiPriority w:val="99"/>
    <w:qFormat/>
    <w:rsid w:val="006F08AB"/>
    <w:pPr>
      <w:keepNext/>
      <w:numPr>
        <w:ilvl w:val="3"/>
        <w:numId w:val="1"/>
      </w:numPr>
      <w:outlineLvl w:val="3"/>
    </w:pPr>
    <w:rPr>
      <w:rFonts w:ascii="Arial" w:hAnsi="Arial"/>
      <w:szCs w:val="20"/>
      <w:u w:val="single"/>
      <w:lang w:val="nl-NL" w:eastAsia="nl-NL"/>
    </w:rPr>
  </w:style>
  <w:style w:type="paragraph" w:styleId="Titolo5">
    <w:name w:val="heading 5"/>
    <w:aliases w:val="D70AR5,titel 5"/>
    <w:basedOn w:val="Normale"/>
    <w:next w:val="Normale"/>
    <w:uiPriority w:val="99"/>
    <w:qFormat/>
    <w:rsid w:val="006F08AB"/>
    <w:pPr>
      <w:keepNext/>
      <w:numPr>
        <w:ilvl w:val="4"/>
        <w:numId w:val="1"/>
      </w:numPr>
      <w:outlineLvl w:val="4"/>
    </w:pPr>
    <w:rPr>
      <w:rFonts w:ascii="Arial" w:hAnsi="Arial"/>
      <w:sz w:val="22"/>
      <w:szCs w:val="20"/>
      <w:u w:val="single"/>
      <w:lang w:val="nl-NL" w:eastAsia="nl-NL"/>
    </w:rPr>
  </w:style>
  <w:style w:type="paragraph" w:styleId="Titolo6">
    <w:name w:val="heading 6"/>
    <w:basedOn w:val="Normale"/>
    <w:next w:val="Normale"/>
    <w:uiPriority w:val="99"/>
    <w:qFormat/>
    <w:rsid w:val="006F08AB"/>
    <w:pPr>
      <w:numPr>
        <w:ilvl w:val="5"/>
        <w:numId w:val="1"/>
      </w:numPr>
      <w:spacing w:before="240" w:after="60"/>
      <w:outlineLvl w:val="5"/>
    </w:pPr>
    <w:rPr>
      <w:rFonts w:ascii="Arial" w:hAnsi="Arial"/>
      <w:i/>
      <w:sz w:val="22"/>
      <w:szCs w:val="20"/>
      <w:lang w:val="nl-NL" w:eastAsia="nl-NL"/>
    </w:rPr>
  </w:style>
  <w:style w:type="paragraph" w:styleId="Titolo7">
    <w:name w:val="heading 7"/>
    <w:basedOn w:val="Normale"/>
    <w:next w:val="Normale"/>
    <w:uiPriority w:val="99"/>
    <w:qFormat/>
    <w:rsid w:val="006F08AB"/>
    <w:pPr>
      <w:keepNext/>
      <w:numPr>
        <w:ilvl w:val="6"/>
        <w:numId w:val="1"/>
      </w:numPr>
      <w:tabs>
        <w:tab w:val="left" w:pos="851"/>
      </w:tabs>
      <w:outlineLvl w:val="6"/>
    </w:pPr>
    <w:rPr>
      <w:b/>
      <w:snapToGrid w:val="0"/>
      <w:sz w:val="28"/>
      <w:szCs w:val="20"/>
      <w:lang w:val="nl-NL" w:eastAsia="nl-NL"/>
    </w:rPr>
  </w:style>
  <w:style w:type="paragraph" w:styleId="Titolo8">
    <w:name w:val="heading 8"/>
    <w:basedOn w:val="Normale"/>
    <w:next w:val="Normale"/>
    <w:uiPriority w:val="99"/>
    <w:qFormat/>
    <w:rsid w:val="006F08AB"/>
    <w:pPr>
      <w:keepNext/>
      <w:widowControl w:val="0"/>
      <w:numPr>
        <w:ilvl w:val="7"/>
        <w:numId w:val="1"/>
      </w:numPr>
      <w:tabs>
        <w:tab w:val="left" w:pos="851"/>
      </w:tabs>
      <w:outlineLvl w:val="7"/>
    </w:pPr>
    <w:rPr>
      <w:b/>
      <w:snapToGrid w:val="0"/>
      <w:sz w:val="28"/>
      <w:szCs w:val="20"/>
      <w:lang w:val="nl-NL" w:eastAsia="nl-NL"/>
    </w:rPr>
  </w:style>
  <w:style w:type="paragraph" w:styleId="Titolo9">
    <w:name w:val="heading 9"/>
    <w:basedOn w:val="Normale"/>
    <w:next w:val="Normale"/>
    <w:uiPriority w:val="99"/>
    <w:qFormat/>
    <w:rsid w:val="006F08AB"/>
    <w:pPr>
      <w:numPr>
        <w:ilvl w:val="8"/>
        <w:numId w:val="1"/>
      </w:numPr>
      <w:spacing w:before="240" w:after="60"/>
      <w:outlineLvl w:val="8"/>
    </w:pPr>
    <w:rPr>
      <w:rFonts w:ascii="Arial" w:hAnsi="Arial"/>
      <w:b/>
      <w:i/>
      <w:sz w:val="18"/>
      <w:szCs w:val="20"/>
      <w:lang w:val="nl-NL" w:eastAsia="nl-N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6F08AB"/>
    <w:pPr>
      <w:tabs>
        <w:tab w:val="center" w:pos="4536"/>
        <w:tab w:val="right" w:pos="9072"/>
      </w:tabs>
    </w:pPr>
    <w:rPr>
      <w:sz w:val="20"/>
      <w:szCs w:val="20"/>
      <w:lang w:val="nl-NL" w:eastAsia="nl-NL"/>
    </w:rPr>
  </w:style>
  <w:style w:type="character" w:customStyle="1" w:styleId="IntestazioneCarattere">
    <w:name w:val="Intestazione Carattere"/>
    <w:link w:val="Intestazione"/>
    <w:locked/>
    <w:rsid w:val="006F08AB"/>
    <w:rPr>
      <w:lang w:val="nl-NL" w:eastAsia="nl-NL" w:bidi="ar-SA"/>
    </w:rPr>
  </w:style>
  <w:style w:type="paragraph" w:customStyle="1" w:styleId="Title1">
    <w:name w:val="Title 1"/>
    <w:rsid w:val="006F08AB"/>
    <w:pPr>
      <w:keepNext/>
      <w:ind w:left="851" w:hanging="851"/>
    </w:pPr>
    <w:rPr>
      <w:rFonts w:ascii="Times New Roman Bold" w:eastAsia="Times New Roman" w:hAnsi="Times New Roman Bold"/>
      <w:b/>
      <w:caps/>
      <w:sz w:val="32"/>
      <w:lang w:val="en-GB" w:eastAsia="en-US"/>
    </w:rPr>
  </w:style>
  <w:style w:type="paragraph" w:customStyle="1" w:styleId="Default">
    <w:name w:val="Default"/>
    <w:rsid w:val="006F08AB"/>
    <w:pPr>
      <w:autoSpaceDE w:val="0"/>
      <w:autoSpaceDN w:val="0"/>
      <w:adjustRightInd w:val="0"/>
    </w:pPr>
    <w:rPr>
      <w:rFonts w:eastAsia="Times New Roman"/>
      <w:color w:val="000000"/>
      <w:sz w:val="24"/>
      <w:szCs w:val="24"/>
      <w:lang w:val="en-US" w:eastAsia="en-US"/>
    </w:rPr>
  </w:style>
  <w:style w:type="character" w:styleId="Collegamentoipertestuale">
    <w:name w:val="Hyperlink"/>
    <w:rsid w:val="006F08AB"/>
    <w:rPr>
      <w:rFonts w:ascii="Arial" w:hAnsi="Arial"/>
      <w:color w:val="0000FF"/>
      <w:u w:val="single"/>
    </w:rPr>
  </w:style>
  <w:style w:type="character" w:customStyle="1" w:styleId="table0020gridchar">
    <w:name w:val="table_0020grid__char"/>
    <w:basedOn w:val="Carpredefinitoparagrafo"/>
    <w:rsid w:val="006F08AB"/>
  </w:style>
  <w:style w:type="character" w:customStyle="1" w:styleId="normalchar1">
    <w:name w:val="normal__char1"/>
    <w:rsid w:val="006F08AB"/>
    <w:rPr>
      <w:rFonts w:ascii="Arial" w:hAnsi="Arial" w:cs="Arial" w:hint="default"/>
      <w:sz w:val="24"/>
      <w:szCs w:val="24"/>
    </w:rPr>
  </w:style>
  <w:style w:type="paragraph" w:styleId="Corpodeltesto3">
    <w:name w:val="Body Text 3"/>
    <w:basedOn w:val="Normale"/>
    <w:rsid w:val="006F08AB"/>
    <w:pPr>
      <w:spacing w:after="120"/>
    </w:pPr>
    <w:rPr>
      <w:sz w:val="16"/>
      <w:szCs w:val="16"/>
      <w:lang w:val="en-GB" w:eastAsia="en-US"/>
    </w:rPr>
  </w:style>
  <w:style w:type="paragraph" w:styleId="Rientrocorpodeltesto2">
    <w:name w:val="Body Text Indent 2"/>
    <w:basedOn w:val="Normale"/>
    <w:rsid w:val="006F08AB"/>
    <w:pPr>
      <w:spacing w:after="120" w:line="480" w:lineRule="auto"/>
      <w:ind w:left="283"/>
    </w:pPr>
    <w:rPr>
      <w:sz w:val="22"/>
      <w:szCs w:val="20"/>
      <w:lang w:val="en-GB" w:eastAsia="en-US"/>
    </w:rPr>
  </w:style>
  <w:style w:type="paragraph" w:customStyle="1" w:styleId="Sarkain2">
    <w:name w:val="Sarkain2"/>
    <w:basedOn w:val="Normale"/>
    <w:rsid w:val="006F08AB"/>
    <w:pPr>
      <w:ind w:left="851"/>
    </w:pPr>
    <w:rPr>
      <w:b/>
      <w:szCs w:val="20"/>
      <w:lang w:val="fi-FI" w:eastAsia="fi-FI"/>
    </w:rPr>
  </w:style>
  <w:style w:type="paragraph" w:customStyle="1" w:styleId="Inforubrik2">
    <w:name w:val="Info rubrik 2"/>
    <w:basedOn w:val="Titolo1"/>
    <w:uiPriority w:val="99"/>
    <w:rsid w:val="006F08AB"/>
    <w:pPr>
      <w:pageBreakBefore/>
      <w:numPr>
        <w:numId w:val="0"/>
      </w:numPr>
      <w:spacing w:before="120" w:after="120"/>
    </w:pPr>
    <w:rPr>
      <w:snapToGrid/>
      <w:kern w:val="0"/>
      <w:sz w:val="24"/>
      <w:lang w:val="en-GB" w:eastAsia="en-US"/>
    </w:rPr>
  </w:style>
  <w:style w:type="paragraph" w:styleId="Rientronormale">
    <w:name w:val="Normal Indent"/>
    <w:basedOn w:val="Normale"/>
    <w:rsid w:val="006F08AB"/>
    <w:pPr>
      <w:ind w:left="1304"/>
    </w:pPr>
    <w:rPr>
      <w:szCs w:val="20"/>
      <w:lang w:val="fi-FI" w:eastAsia="fi-FI"/>
    </w:rPr>
  </w:style>
  <w:style w:type="paragraph" w:customStyle="1" w:styleId="BodytextAgency">
    <w:name w:val="Body text (Agency)"/>
    <w:basedOn w:val="Normale"/>
    <w:rsid w:val="006F08AB"/>
    <w:pPr>
      <w:spacing w:after="140" w:line="280" w:lineRule="atLeast"/>
    </w:pPr>
    <w:rPr>
      <w:rFonts w:ascii="Verdana" w:eastAsia="Verdana" w:hAnsi="Verdana" w:cs="Verdana"/>
      <w:sz w:val="18"/>
      <w:szCs w:val="18"/>
      <w:lang w:val="en-GB" w:eastAsia="en-GB"/>
    </w:rPr>
  </w:style>
  <w:style w:type="table" w:styleId="Grigliatabella">
    <w:name w:val="Table Grid"/>
    <w:basedOn w:val="Tabellanormale"/>
    <w:rsid w:val="006F08A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qFormat/>
    <w:rsid w:val="006F08AB"/>
    <w:pPr>
      <w:jc w:val="center"/>
      <w:outlineLvl w:val="0"/>
    </w:pPr>
    <w:rPr>
      <w:b/>
      <w:noProof/>
      <w:szCs w:val="20"/>
      <w:lang w:val="en-GB" w:eastAsia="en-US"/>
    </w:rPr>
  </w:style>
  <w:style w:type="paragraph" w:styleId="Pidipagina">
    <w:name w:val="footer"/>
    <w:basedOn w:val="Normale"/>
    <w:rsid w:val="006F08AB"/>
    <w:pPr>
      <w:tabs>
        <w:tab w:val="center" w:pos="4819"/>
        <w:tab w:val="right" w:pos="9638"/>
      </w:tabs>
    </w:pPr>
  </w:style>
  <w:style w:type="character" w:styleId="Numeropagina">
    <w:name w:val="page number"/>
    <w:basedOn w:val="Carpredefinitoparagrafo"/>
    <w:rsid w:val="006F08AB"/>
  </w:style>
  <w:style w:type="paragraph" w:styleId="Testofumetto">
    <w:name w:val="Balloon Text"/>
    <w:basedOn w:val="Normale"/>
    <w:link w:val="TestofumettoCarattere"/>
    <w:rsid w:val="001A7991"/>
    <w:rPr>
      <w:rFonts w:ascii="Tahoma" w:hAnsi="Tahoma" w:cs="Tahoma"/>
      <w:sz w:val="16"/>
      <w:szCs w:val="16"/>
    </w:rPr>
  </w:style>
  <w:style w:type="character" w:customStyle="1" w:styleId="TestofumettoCarattere">
    <w:name w:val="Testo fumetto Carattere"/>
    <w:basedOn w:val="Carpredefinitoparagrafo"/>
    <w:link w:val="Testofumetto"/>
    <w:rsid w:val="001A7991"/>
    <w:rPr>
      <w:rFonts w:ascii="Tahoma" w:eastAsia="Times New Roman" w:hAnsi="Tahoma" w:cs="Tahoma"/>
      <w:sz w:val="16"/>
      <w:szCs w:val="16"/>
    </w:rPr>
  </w:style>
  <w:style w:type="character" w:styleId="Rimandocommento">
    <w:name w:val="annotation reference"/>
    <w:basedOn w:val="Carpredefinitoparagrafo"/>
    <w:semiHidden/>
    <w:unhideWhenUsed/>
    <w:rsid w:val="00116F54"/>
    <w:rPr>
      <w:sz w:val="16"/>
      <w:szCs w:val="16"/>
    </w:rPr>
  </w:style>
  <w:style w:type="paragraph" w:styleId="Testocommento">
    <w:name w:val="annotation text"/>
    <w:basedOn w:val="Normale"/>
    <w:link w:val="TestocommentoCarattere"/>
    <w:semiHidden/>
    <w:unhideWhenUsed/>
    <w:rsid w:val="00116F54"/>
    <w:rPr>
      <w:sz w:val="20"/>
      <w:szCs w:val="20"/>
    </w:rPr>
  </w:style>
  <w:style w:type="character" w:customStyle="1" w:styleId="TestocommentoCarattere">
    <w:name w:val="Testo commento Carattere"/>
    <w:basedOn w:val="Carpredefinitoparagrafo"/>
    <w:link w:val="Testocommento"/>
    <w:semiHidden/>
    <w:rsid w:val="00116F54"/>
    <w:rPr>
      <w:rFonts w:eastAsia="Times New Roman"/>
    </w:rPr>
  </w:style>
  <w:style w:type="paragraph" w:styleId="Soggettocommento">
    <w:name w:val="annotation subject"/>
    <w:basedOn w:val="Testocommento"/>
    <w:next w:val="Testocommento"/>
    <w:link w:val="SoggettocommentoCarattere"/>
    <w:semiHidden/>
    <w:unhideWhenUsed/>
    <w:rsid w:val="00116F54"/>
    <w:rPr>
      <w:b/>
      <w:bCs/>
    </w:rPr>
  </w:style>
  <w:style w:type="character" w:customStyle="1" w:styleId="SoggettocommentoCarattere">
    <w:name w:val="Soggetto commento Carattere"/>
    <w:basedOn w:val="TestocommentoCarattere"/>
    <w:link w:val="Soggettocommento"/>
    <w:semiHidden/>
    <w:rsid w:val="00116F54"/>
    <w:rPr>
      <w:rFonts w:eastAsia="Times New Roman"/>
      <w:b/>
      <w:bCs/>
    </w:rPr>
  </w:style>
  <w:style w:type="paragraph" w:styleId="Paragrafoelenco">
    <w:name w:val="List Paragraph"/>
    <w:basedOn w:val="Normale"/>
    <w:uiPriority w:val="34"/>
    <w:qFormat/>
    <w:rsid w:val="00FE32AF"/>
    <w:pPr>
      <w:ind w:left="720"/>
      <w:contextualSpacing/>
    </w:pPr>
    <w:rPr>
      <w:lang w:val="el-GR" w:eastAsia="el-GR"/>
    </w:rPr>
  </w:style>
  <w:style w:type="character" w:customStyle="1" w:styleId="hps">
    <w:name w:val="hps"/>
    <w:basedOn w:val="Carpredefinitoparagrafo"/>
    <w:rsid w:val="00FE32AF"/>
  </w:style>
  <w:style w:type="paragraph" w:styleId="Corpodeltesto">
    <w:name w:val="Body Text"/>
    <w:basedOn w:val="Normale"/>
    <w:link w:val="CorpodeltestoCarattere"/>
    <w:semiHidden/>
    <w:unhideWhenUsed/>
    <w:rsid w:val="00371ACA"/>
    <w:pPr>
      <w:spacing w:after="120"/>
    </w:pPr>
  </w:style>
  <w:style w:type="character" w:customStyle="1" w:styleId="CorpodeltestoCarattere">
    <w:name w:val="Corpo del testo Carattere"/>
    <w:basedOn w:val="Carpredefinitoparagrafo"/>
    <w:link w:val="Corpodeltesto"/>
    <w:semiHidden/>
    <w:rsid w:val="00371ACA"/>
    <w:rPr>
      <w:rFonts w:eastAsia="Times New Roman"/>
      <w:sz w:val="24"/>
      <w:szCs w:val="24"/>
    </w:rPr>
  </w:style>
  <w:style w:type="character" w:customStyle="1" w:styleId="norm00e1ln00edchar">
    <w:name w:val="norm_00e1ln_00ed__char"/>
    <w:basedOn w:val="Carpredefinitoparagrafo"/>
    <w:rsid w:val="004B22D9"/>
  </w:style>
  <w:style w:type="paragraph" w:styleId="Rientrocorpodeltesto">
    <w:name w:val="Body Text Indent"/>
    <w:basedOn w:val="Normale"/>
    <w:link w:val="RientrocorpodeltestoCarattere"/>
    <w:rsid w:val="00B12C9D"/>
    <w:pPr>
      <w:spacing w:after="120"/>
      <w:ind w:left="283"/>
    </w:pPr>
    <w:rPr>
      <w:sz w:val="22"/>
      <w:szCs w:val="20"/>
      <w:lang w:val="en-GB" w:eastAsia="en-US"/>
    </w:rPr>
  </w:style>
  <w:style w:type="character" w:customStyle="1" w:styleId="RientrocorpodeltestoCarattere">
    <w:name w:val="Rientro corpo del testo Carattere"/>
    <w:basedOn w:val="Carpredefinitoparagrafo"/>
    <w:link w:val="Rientrocorpodeltesto"/>
    <w:rsid w:val="00B12C9D"/>
    <w:rPr>
      <w:rFonts w:eastAsia="Times New Roman"/>
      <w:sz w:val="22"/>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905DC-41E9-4EF1-8F3D-4D4D1C787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4728</Words>
  <Characters>26950</Characters>
  <Application>Microsoft Office Word</Application>
  <DocSecurity>0</DocSecurity>
  <Lines>224</Lines>
  <Paragraphs>63</Paragraphs>
  <ScaleCrop>false</ScaleCrop>
  <HeadingPairs>
    <vt:vector size="4" baseType="variant">
      <vt:variant>
        <vt:lpstr>Titolo</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31615</CharactersWithSpaces>
  <SharedDoc>false</SharedDoc>
  <HLinks>
    <vt:vector size="6" baseType="variant">
      <vt:variant>
        <vt:i4>2490393</vt:i4>
      </vt:variant>
      <vt:variant>
        <vt:i4>-1</vt:i4>
      </vt:variant>
      <vt:variant>
        <vt:i4>1027</vt:i4>
      </vt:variant>
      <vt:variant>
        <vt:i4>1</vt:i4>
      </vt:variant>
      <vt:variant>
        <vt:lpwstr>http://online6.edqm.eu/ep800/NetisUtils/srvrutil_getdoc.aspx/2L3WoDJ4tCrmmCpaqHIveT6q0/0394E.htm.graphics/cf0394-b1.gif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ginnaril</dc:creator>
  <cp:lastModifiedBy>herzih</cp:lastModifiedBy>
  <cp:revision>2</cp:revision>
  <dcterms:created xsi:type="dcterms:W3CDTF">2015-03-16T16:36:00Z</dcterms:created>
  <dcterms:modified xsi:type="dcterms:W3CDTF">2015-03-16T16:36:00Z</dcterms:modified>
</cp:coreProperties>
</file>