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3F6CF8" w:rsidP="004241AC">
      <w:pPr>
        <w:spacing w:after="0" w:line="240" w:lineRule="auto"/>
        <w:jc w:val="center"/>
        <w:rPr>
          <w:lang w:val="en-US"/>
        </w:rPr>
      </w:pPr>
      <w:r>
        <w:rPr>
          <w:noProof/>
          <w:lang w:eastAsia="it-IT"/>
        </w:rPr>
        <w:drawing>
          <wp:inline distT="0" distB="0" distL="0" distR="0">
            <wp:extent cx="1976755" cy="735330"/>
            <wp:effectExtent l="19050" t="0" r="4445" b="0"/>
            <wp:docPr id="4" name="Immagine 1" descr="AIFA18_Def_5,5c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IFA18_Def_5,5cm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6755" cy="735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823F4C" w:rsidRDefault="00823F4C" w:rsidP="00823F4C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823F4C" w:rsidRDefault="00823F4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609F8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609F8" w:rsidRDefault="004361D6" w:rsidP="004241AC">
      <w:pPr>
        <w:widowControl w:val="0"/>
        <w:spacing w:after="0" w:line="240" w:lineRule="auto"/>
        <w:jc w:val="center"/>
        <w:rPr>
          <w:snapToGrid w:val="0"/>
        </w:rPr>
      </w:pPr>
      <w:r>
        <w:rPr>
          <w:b/>
          <w:sz w:val="32"/>
        </w:rPr>
        <w:t>DEPALGOS</w:t>
      </w:r>
    </w:p>
    <w:p w:rsidR="004241AC" w:rsidRPr="00A966D1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A966D1">
        <w:rPr>
          <w:snapToGrid w:val="0"/>
        </w:rPr>
        <w:t xml:space="preserve"> (</w:t>
      </w:r>
      <w:r w:rsidR="004361D6">
        <w:rPr>
          <w:snapToGrid w:val="0"/>
        </w:rPr>
        <w:t>Ossicodone/Paracetamolo</w:t>
      </w:r>
      <w:r w:rsidRPr="00A966D1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609F8" w:rsidRPr="00A966D1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609F8" w:rsidRPr="004361D6" w:rsidRDefault="004361D6" w:rsidP="004361D6">
      <w:pPr>
        <w:jc w:val="center"/>
        <w:rPr>
          <w:rFonts w:ascii="Calibri" w:hAnsi="Calibri"/>
        </w:rPr>
      </w:pPr>
      <w:r w:rsidRPr="00A65FE6">
        <w:rPr>
          <w:rFonts w:ascii="Calibri" w:hAnsi="Calibri"/>
          <w:b/>
        </w:rPr>
        <w:t>L. Molteni &amp; C. dei F.lli Alitti Società di Esercizio S.p.A</w:t>
      </w:r>
    </w:p>
    <w:p w:rsidR="004241AC" w:rsidRDefault="004241AC" w:rsidP="004241AC">
      <w:pPr>
        <w:spacing w:after="0" w:line="240" w:lineRule="auto"/>
        <w:jc w:val="center"/>
        <w:rPr>
          <w:rFonts w:cs="Helvetica"/>
          <w:b/>
        </w:rPr>
      </w:pPr>
      <w:r w:rsidRPr="00062636">
        <w:rPr>
          <w:b/>
        </w:rPr>
        <w:t xml:space="preserve">Numero di AIC: </w:t>
      </w:r>
      <w:r w:rsidR="004361D6" w:rsidRPr="00B83151">
        <w:rPr>
          <w:rFonts w:ascii="Calibri" w:hAnsi="Calibri"/>
          <w:b/>
        </w:rPr>
        <w:t>035313</w:t>
      </w:r>
    </w:p>
    <w:p w:rsidR="00797416" w:rsidRPr="00062636" w:rsidRDefault="00797416" w:rsidP="004241AC">
      <w:pPr>
        <w:spacing w:after="0" w:line="240" w:lineRule="auto"/>
        <w:jc w:val="center"/>
        <w:rPr>
          <w:b/>
        </w:rPr>
      </w:pPr>
    </w:p>
    <w:bookmarkEnd w:id="0"/>
    <w:p w:rsidR="00D77B36" w:rsidRPr="00062636" w:rsidRDefault="00D77B36" w:rsidP="004241AC">
      <w:pPr>
        <w:spacing w:after="0" w:line="240" w:lineRule="auto"/>
        <w:jc w:val="center"/>
        <w:rPr>
          <w:b/>
        </w:rPr>
      </w:pPr>
    </w:p>
    <w:p w:rsidR="004E5A39" w:rsidRPr="0033523E" w:rsidRDefault="004E5A39" w:rsidP="004E5A3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33523E">
        <w:rPr>
          <w:rFonts w:eastAsia="Calibri" w:cs="Calibri"/>
          <w:b/>
          <w:color w:val="000000"/>
          <w:lang w:eastAsia="it-IT"/>
        </w:rPr>
        <w:t>RIASSUNTO DELLA RELAZIONE PUBBLICA DI VALUTAZIONE</w:t>
      </w:r>
    </w:p>
    <w:p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>Public Assessment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r w:rsidR="004361D6">
        <w:rPr>
          <w:rFonts w:eastAsia="Calibri" w:cs="Calibri"/>
          <w:color w:val="000000"/>
          <w:lang w:eastAsia="it-IT"/>
        </w:rPr>
        <w:t>DEPALGOS</w:t>
      </w:r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r w:rsidR="004361D6">
        <w:rPr>
          <w:rFonts w:eastAsia="Calibri" w:cs="Calibri"/>
          <w:color w:val="000000"/>
          <w:lang w:eastAsia="it-IT"/>
        </w:rPr>
        <w:t>DEPALGOS</w:t>
      </w:r>
      <w:r w:rsidRPr="009F1B70">
        <w:rPr>
          <w:rFonts w:eastAsia="Calibri" w:cs="Calibri"/>
          <w:color w:val="000000"/>
          <w:lang w:eastAsia="it-IT"/>
        </w:rPr>
        <w:t xml:space="preserve"> è stato </w:t>
      </w:r>
      <w:r w:rsidRPr="00045C35">
        <w:rPr>
          <w:rFonts w:eastAsia="Calibri" w:cs="Calibri"/>
          <w:color w:val="000000"/>
          <w:lang w:eastAsia="it-IT"/>
        </w:rPr>
        <w:t xml:space="preserve">valutato </w:t>
      </w:r>
      <w:r w:rsidR="00045C35" w:rsidRPr="00045C35">
        <w:rPr>
          <w:rFonts w:eastAsia="Calibri" w:cs="Calibri"/>
          <w:color w:val="000000"/>
          <w:lang w:eastAsia="it-IT"/>
        </w:rPr>
        <w:t xml:space="preserve">dalla Commissione Unica del Farmaco (CUF) e dalla </w:t>
      </w:r>
      <w:r w:rsidRPr="00045C35">
        <w:rPr>
          <w:rFonts w:eastAsia="Calibri" w:cs="Calibri"/>
          <w:color w:val="000000"/>
          <w:lang w:eastAsia="it-IT"/>
        </w:rPr>
        <w:t>Commissione Tecnico-Scientifica (CTS) le sue</w:t>
      </w:r>
      <w:r>
        <w:rPr>
          <w:rFonts w:eastAsia="Calibri" w:cs="Calibri"/>
          <w:color w:val="000000"/>
          <w:lang w:eastAsia="it-IT"/>
        </w:rPr>
        <w:t xml:space="preserve">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r w:rsidR="004361D6">
        <w:rPr>
          <w:rFonts w:eastAsia="Calibri" w:cs="Calibri"/>
          <w:color w:val="000000"/>
          <w:lang w:eastAsia="it-IT"/>
        </w:rPr>
        <w:t>DEPALGOS</w:t>
      </w:r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D5925">
        <w:rPr>
          <w:rFonts w:eastAsia="Calibri" w:cs="Calibri"/>
          <w:color w:val="000000"/>
          <w:lang w:eastAsia="it-IT"/>
        </w:rPr>
        <w:t>Per informazioni pratiche sull'utilizzo di</w:t>
      </w:r>
      <w:r w:rsidRPr="00BD5925">
        <w:rPr>
          <w:rFonts w:eastAsia="Calibri" w:cs="Calibri"/>
          <w:bCs/>
          <w:color w:val="000000"/>
          <w:lang w:eastAsia="it-IT"/>
        </w:rPr>
        <w:t xml:space="preserve"> </w:t>
      </w:r>
      <w:r w:rsidR="004361D6">
        <w:rPr>
          <w:rFonts w:eastAsia="Calibri" w:cs="Calibri"/>
          <w:color w:val="000000"/>
          <w:lang w:eastAsia="it-IT"/>
        </w:rPr>
        <w:t>DEPALGOS</w:t>
      </w:r>
      <w:r w:rsidR="00437E07">
        <w:rPr>
          <w:rFonts w:eastAsia="Calibri" w:cs="Calibri"/>
          <w:color w:val="000000"/>
          <w:lang w:eastAsia="it-IT"/>
        </w:rPr>
        <w:t xml:space="preserve"> </w:t>
      </w:r>
      <w:r w:rsidRPr="00BD5925">
        <w:rPr>
          <w:rFonts w:eastAsia="Calibri" w:cs="Calibri"/>
          <w:color w:val="000000"/>
          <w:lang w:eastAsia="it-IT"/>
        </w:rPr>
        <w:t>i pazienti devono consultare il foglio illustrativo o contattare il loro medico</w:t>
      </w:r>
      <w:r>
        <w:rPr>
          <w:rFonts w:eastAsia="Calibri" w:cs="Calibri"/>
          <w:color w:val="000000"/>
          <w:lang w:eastAsia="it-IT"/>
        </w:rPr>
        <w:t xml:space="preserve"> o il farmacista</w:t>
      </w:r>
      <w:r w:rsidRPr="00BD5925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color w:val="000000"/>
          <w:lang w:eastAsia="it-IT"/>
        </w:rPr>
        <w:t xml:space="preserve"> </w:t>
      </w:r>
    </w:p>
    <w:p w:rsidR="00354561" w:rsidRPr="009F1B70" w:rsidRDefault="00354561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BB2AF8" w:rsidRPr="000E0632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15024C" w:rsidRDefault="00BB2AF8" w:rsidP="0015024C">
      <w:pPr>
        <w:widowControl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  <w:r w:rsidRPr="00797416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r w:rsidR="004361D6">
        <w:rPr>
          <w:rFonts w:eastAsia="Calibri" w:cs="Calibri"/>
          <w:b/>
          <w:color w:val="000000"/>
          <w:lang w:eastAsia="it-IT"/>
        </w:rPr>
        <w:t>DEPALGOS</w:t>
      </w:r>
      <w:r w:rsidR="00797416">
        <w:rPr>
          <w:rFonts w:eastAsia="Calibri" w:cs="Calibri"/>
          <w:b/>
          <w:color w:val="000000"/>
          <w:lang w:eastAsia="it-IT"/>
        </w:rPr>
        <w:t xml:space="preserve"> </w:t>
      </w:r>
      <w:r w:rsidRPr="00797416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:rsidR="006B311C" w:rsidRPr="008936E2" w:rsidRDefault="004361D6" w:rsidP="00BB2AF8">
      <w:pPr>
        <w:widowControl w:val="0"/>
        <w:spacing w:after="0" w:line="240" w:lineRule="auto"/>
        <w:jc w:val="both"/>
        <w:rPr>
          <w:snapToGrid w:val="0"/>
          <w:lang w:bidi="it-IT"/>
        </w:rPr>
      </w:pPr>
      <w:r>
        <w:rPr>
          <w:rFonts w:eastAsia="Calibri" w:cs="Calibri"/>
          <w:color w:val="000000"/>
          <w:lang w:eastAsia="it-IT"/>
        </w:rPr>
        <w:t>DEPALGOS</w:t>
      </w:r>
      <w:r w:rsidR="00797416" w:rsidRPr="00781ACC">
        <w:rPr>
          <w:rFonts w:eastAsia="Calibri" w:cs="Calibri"/>
          <w:color w:val="000000"/>
          <w:lang w:eastAsia="it-IT"/>
        </w:rPr>
        <w:t xml:space="preserve"> </w:t>
      </w:r>
      <w:r w:rsidR="00BB2AF8" w:rsidRPr="00781ACC">
        <w:rPr>
          <w:rFonts w:eastAsia="Calibri" w:cs="Calibri"/>
          <w:color w:val="000000"/>
          <w:lang w:eastAsia="it-IT"/>
        </w:rPr>
        <w:t xml:space="preserve">è un medicinale contenente </w:t>
      </w:r>
      <w:r w:rsidR="00062B3F" w:rsidRPr="00781ACC">
        <w:t xml:space="preserve">due </w:t>
      </w:r>
      <w:r w:rsidR="00BB2AF8" w:rsidRPr="00781ACC">
        <w:rPr>
          <w:rFonts w:eastAsia="Calibri" w:cs="Calibri"/>
          <w:color w:val="000000"/>
          <w:lang w:eastAsia="it-IT"/>
        </w:rPr>
        <w:t>principi attiv</w:t>
      </w:r>
      <w:r w:rsidR="006D6739" w:rsidRPr="00781ACC">
        <w:rPr>
          <w:rFonts w:eastAsia="Calibri" w:cs="Calibri"/>
          <w:color w:val="000000"/>
          <w:lang w:eastAsia="it-IT"/>
        </w:rPr>
        <w:t>i</w:t>
      </w:r>
      <w:r w:rsidR="00781ACC" w:rsidRPr="00781ACC">
        <w:rPr>
          <w:rFonts w:eastAsia="Calibri" w:cs="Calibri"/>
          <w:color w:val="000000"/>
          <w:lang w:eastAsia="it-IT"/>
        </w:rPr>
        <w:t xml:space="preserve"> </w:t>
      </w:r>
      <w:r w:rsidR="004B2D92" w:rsidRPr="00781ACC">
        <w:rPr>
          <w:rFonts w:eastAsia="Calibri" w:cs="Calibri"/>
          <w:color w:val="000000"/>
          <w:lang w:eastAsia="it-IT"/>
        </w:rPr>
        <w:t>in associazione,</w:t>
      </w:r>
      <w:r w:rsidR="007F218A">
        <w:rPr>
          <w:rFonts w:eastAsia="Calibri" w:cs="Calibri"/>
          <w:color w:val="000000"/>
          <w:lang w:eastAsia="it-IT"/>
        </w:rPr>
        <w:t xml:space="preserve"> l’ossicodone</w:t>
      </w:r>
      <w:r w:rsidR="006D6739" w:rsidRPr="00781ACC">
        <w:rPr>
          <w:rFonts w:eastAsia="Calibri" w:cs="Calibri"/>
          <w:color w:val="000000"/>
          <w:lang w:eastAsia="it-IT"/>
        </w:rPr>
        <w:t xml:space="preserve"> </w:t>
      </w:r>
      <w:r w:rsidR="007F218A">
        <w:rPr>
          <w:rFonts w:eastAsia="Calibri" w:cs="Calibri"/>
          <w:color w:val="000000"/>
          <w:lang w:eastAsia="it-IT"/>
        </w:rPr>
        <w:t>ed il paracetamolo</w:t>
      </w:r>
      <w:r w:rsidR="00B905A4">
        <w:rPr>
          <w:rFonts w:eastAsia="Calibri" w:cs="Calibri"/>
          <w:color w:val="000000"/>
          <w:lang w:eastAsia="it-IT"/>
        </w:rPr>
        <w:t>,</w:t>
      </w:r>
      <w:r w:rsidR="008936E2">
        <w:rPr>
          <w:snapToGrid w:val="0"/>
          <w:lang w:bidi="it-IT"/>
        </w:rPr>
        <w:t xml:space="preserve"> ed </w:t>
      </w:r>
      <w:r w:rsidR="00797416" w:rsidRPr="00781ACC">
        <w:rPr>
          <w:rFonts w:eastAsia="Calibri" w:cs="Calibri"/>
          <w:color w:val="000000"/>
          <w:lang w:eastAsia="it-IT"/>
        </w:rPr>
        <w:t xml:space="preserve">è disponibile </w:t>
      </w:r>
      <w:r w:rsidR="00062B3F" w:rsidRPr="009D1913">
        <w:rPr>
          <w:rFonts w:eastAsia="Calibri" w:cs="Calibri"/>
          <w:color w:val="000000"/>
          <w:lang w:eastAsia="it-IT"/>
        </w:rPr>
        <w:t xml:space="preserve">in </w:t>
      </w:r>
      <w:r w:rsidR="006D6739" w:rsidRPr="009D1913">
        <w:rPr>
          <w:rFonts w:eastAsia="Calibri" w:cs="Calibri"/>
          <w:color w:val="000000"/>
          <w:lang w:eastAsia="it-IT"/>
        </w:rPr>
        <w:t xml:space="preserve">compresse </w:t>
      </w:r>
      <w:r w:rsidR="00BA52B9" w:rsidRPr="009D1913">
        <w:rPr>
          <w:rFonts w:eastAsia="Calibri" w:cs="Calibri"/>
          <w:color w:val="000000"/>
          <w:lang w:eastAsia="it-IT"/>
        </w:rPr>
        <w:t xml:space="preserve">rivestite con film ed in compresse </w:t>
      </w:r>
      <w:r w:rsidR="007F218A" w:rsidRPr="009D1913">
        <w:rPr>
          <w:rFonts w:eastAsia="Calibri" w:cs="Calibri"/>
          <w:color w:val="000000"/>
          <w:lang w:eastAsia="it-IT"/>
        </w:rPr>
        <w:t xml:space="preserve">effervescenti </w:t>
      </w:r>
      <w:r w:rsidR="00BB2AF8" w:rsidRPr="009D1913">
        <w:rPr>
          <w:rFonts w:eastAsia="Calibri" w:cs="Calibri"/>
          <w:color w:val="000000"/>
          <w:lang w:eastAsia="it-IT"/>
        </w:rPr>
        <w:t>contenent</w:t>
      </w:r>
      <w:r w:rsidR="00797416" w:rsidRPr="009D1913">
        <w:rPr>
          <w:rFonts w:eastAsia="Calibri" w:cs="Calibri"/>
          <w:color w:val="000000"/>
          <w:lang w:eastAsia="it-IT"/>
        </w:rPr>
        <w:t>i</w:t>
      </w:r>
      <w:r w:rsidR="00BB2AF8" w:rsidRPr="00781ACC">
        <w:rPr>
          <w:rFonts w:eastAsia="Calibri" w:cs="Calibri"/>
          <w:color w:val="000000"/>
          <w:lang w:eastAsia="it-IT"/>
        </w:rPr>
        <w:t xml:space="preserve"> </w:t>
      </w:r>
      <w:r w:rsidR="00B905A4" w:rsidRPr="00B905A4">
        <w:rPr>
          <w:rFonts w:cs="Calibri"/>
          <w:color w:val="000000"/>
          <w:lang w:eastAsia="it-IT"/>
        </w:rPr>
        <w:t>diverse combinazioni di</w:t>
      </w:r>
      <w:r w:rsidR="00437E07" w:rsidRPr="00B905A4">
        <w:rPr>
          <w:rFonts w:cs="Calibri"/>
          <w:color w:val="000000"/>
          <w:lang w:eastAsia="it-IT"/>
        </w:rPr>
        <w:t xml:space="preserve"> dosaggi</w:t>
      </w:r>
      <w:r w:rsidR="00B905A4" w:rsidRPr="00B905A4">
        <w:rPr>
          <w:rFonts w:cs="Calibri"/>
          <w:color w:val="000000"/>
          <w:lang w:eastAsia="it-IT"/>
        </w:rPr>
        <w:t>o</w:t>
      </w:r>
      <w:r w:rsidR="00437E07" w:rsidRPr="00B905A4">
        <w:rPr>
          <w:rFonts w:eastAsia="Calibri" w:cs="Calibri"/>
          <w:color w:val="000000"/>
          <w:lang w:eastAsia="it-IT"/>
        </w:rPr>
        <w:t xml:space="preserve"> dei </w:t>
      </w:r>
      <w:r w:rsidR="00E0378E" w:rsidRPr="00B905A4">
        <w:rPr>
          <w:rFonts w:eastAsia="Calibri" w:cs="Calibri"/>
          <w:color w:val="000000"/>
          <w:lang w:eastAsia="it-IT"/>
        </w:rPr>
        <w:t xml:space="preserve">due </w:t>
      </w:r>
      <w:r w:rsidR="00437E07" w:rsidRPr="00B905A4">
        <w:rPr>
          <w:rFonts w:eastAsia="Calibri" w:cs="Calibri"/>
          <w:color w:val="000000"/>
          <w:lang w:eastAsia="it-IT"/>
        </w:rPr>
        <w:t>principi attivi</w:t>
      </w:r>
      <w:r w:rsidR="00A55D99" w:rsidRPr="00781ACC">
        <w:rPr>
          <w:rFonts w:eastAsia="Calibri" w:cs="Calibri"/>
          <w:color w:val="000000"/>
          <w:lang w:eastAsia="it-IT"/>
        </w:rPr>
        <w:t>:</w:t>
      </w:r>
      <w:r w:rsidR="00437E07" w:rsidRPr="00781ACC">
        <w:rPr>
          <w:rFonts w:eastAsia="Calibri" w:cs="Calibri"/>
          <w:color w:val="000000"/>
          <w:lang w:eastAsia="it-IT"/>
        </w:rPr>
        <w:t xml:space="preserve"> </w:t>
      </w:r>
      <w:r w:rsidR="00A55D99" w:rsidRPr="00781ACC">
        <w:rPr>
          <w:rFonts w:eastAsia="Calibri" w:cs="Calibri"/>
          <w:color w:val="000000"/>
          <w:lang w:eastAsia="it-IT"/>
        </w:rPr>
        <w:t>5mg</w:t>
      </w:r>
      <w:r w:rsidR="00CA22BF">
        <w:rPr>
          <w:rFonts w:eastAsia="Calibri" w:cs="Calibri"/>
          <w:color w:val="000000"/>
          <w:lang w:eastAsia="it-IT"/>
        </w:rPr>
        <w:t>/</w:t>
      </w:r>
      <w:r w:rsidR="007F218A">
        <w:rPr>
          <w:rFonts w:eastAsia="Calibri" w:cs="Calibri"/>
          <w:color w:val="000000"/>
          <w:lang w:eastAsia="it-IT"/>
        </w:rPr>
        <w:t>325</w:t>
      </w:r>
      <w:r w:rsidR="00A55D99" w:rsidRPr="00781ACC">
        <w:rPr>
          <w:rFonts w:eastAsia="Calibri" w:cs="Calibri"/>
          <w:color w:val="000000"/>
          <w:lang w:eastAsia="it-IT"/>
        </w:rPr>
        <w:t xml:space="preserve">mg, </w:t>
      </w:r>
      <w:r w:rsidR="00A55D99" w:rsidRPr="00781ACC">
        <w:rPr>
          <w:rFonts w:ascii="Calibri" w:hAnsi="Calibri"/>
        </w:rPr>
        <w:t>10mg</w:t>
      </w:r>
      <w:r w:rsidR="00CA22BF">
        <w:rPr>
          <w:rFonts w:ascii="Calibri" w:hAnsi="Calibri"/>
        </w:rPr>
        <w:t>/</w:t>
      </w:r>
      <w:r w:rsidR="007F218A">
        <w:rPr>
          <w:rFonts w:ascii="Calibri" w:hAnsi="Calibri"/>
        </w:rPr>
        <w:t>325</w:t>
      </w:r>
      <w:r w:rsidR="00A55D99" w:rsidRPr="00781ACC">
        <w:rPr>
          <w:rFonts w:ascii="Calibri" w:hAnsi="Calibri"/>
        </w:rPr>
        <w:t xml:space="preserve">mg, </w:t>
      </w:r>
      <w:r w:rsidR="000E0DAB">
        <w:rPr>
          <w:rFonts w:ascii="Calibri" w:hAnsi="Calibri"/>
        </w:rPr>
        <w:t>20</w:t>
      </w:r>
      <w:r w:rsidR="00A55D99" w:rsidRPr="00781ACC">
        <w:rPr>
          <w:rFonts w:ascii="Calibri" w:hAnsi="Calibri"/>
        </w:rPr>
        <w:t>mg</w:t>
      </w:r>
      <w:r w:rsidR="00CA22BF">
        <w:rPr>
          <w:rFonts w:ascii="Calibri" w:hAnsi="Calibri"/>
        </w:rPr>
        <w:t>/</w:t>
      </w:r>
      <w:r w:rsidR="007F218A">
        <w:rPr>
          <w:rFonts w:ascii="Calibri" w:hAnsi="Calibri"/>
        </w:rPr>
        <w:t>325</w:t>
      </w:r>
      <w:r w:rsidR="00A55D99" w:rsidRPr="00781ACC">
        <w:rPr>
          <w:rFonts w:ascii="Calibri" w:hAnsi="Calibri"/>
        </w:rPr>
        <w:t>mg</w:t>
      </w:r>
      <w:r w:rsidR="00781ACC" w:rsidRPr="00781ACC">
        <w:rPr>
          <w:rFonts w:eastAsia="Calibri" w:cs="Calibri"/>
          <w:color w:val="000000"/>
          <w:lang w:eastAsia="it-IT"/>
        </w:rPr>
        <w:t>.</w:t>
      </w:r>
      <w:r w:rsidR="00CF3FCE">
        <w:rPr>
          <w:rFonts w:eastAsia="Calibri" w:cs="Calibri"/>
          <w:color w:val="000000"/>
          <w:lang w:eastAsia="it-IT"/>
        </w:rPr>
        <w:t xml:space="preserve"> </w:t>
      </w:r>
    </w:p>
    <w:p w:rsidR="00F82775" w:rsidRPr="00F82775" w:rsidRDefault="00F82775" w:rsidP="00F82775">
      <w:p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</w:rPr>
      </w:pPr>
      <w:r w:rsidRPr="00F82775">
        <w:rPr>
          <w:color w:val="000000" w:themeColor="text1"/>
        </w:rPr>
        <w:t>Depalgos è una combinazione di due principi attivi ad azione antidolorifica, l’ossicodone e il paracetamolo. L’ossicodone appartiene a</w:t>
      </w:r>
      <w:r w:rsidR="00E402E2">
        <w:rPr>
          <w:color w:val="000000" w:themeColor="text1"/>
        </w:rPr>
        <w:t>d</w:t>
      </w:r>
      <w:r w:rsidRPr="00F82775">
        <w:rPr>
          <w:color w:val="000000" w:themeColor="text1"/>
        </w:rPr>
        <w:t xml:space="preserve"> un gruppo di medicinali chiamati analgesici oppioidi. Il paracetamolo appartiene ad un gruppo di medicinali chiamati analgesici-antipiretici.</w:t>
      </w:r>
    </w:p>
    <w:p w:rsidR="00F82775" w:rsidRPr="00F82775" w:rsidRDefault="00F82775" w:rsidP="00F82775">
      <w:p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</w:rPr>
      </w:pPr>
    </w:p>
    <w:p w:rsidR="00F82775" w:rsidRPr="00F82775" w:rsidRDefault="00F82775" w:rsidP="00F82775">
      <w:p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</w:rPr>
      </w:pPr>
      <w:r w:rsidRPr="00F82775">
        <w:rPr>
          <w:color w:val="000000" w:themeColor="text1"/>
        </w:rPr>
        <w:t>Depalgos è usato, negli adulti, per il trattamento del dolore, da moderato a grave, in caso di:</w:t>
      </w:r>
    </w:p>
    <w:p w:rsidR="00F82775" w:rsidRPr="00F82775" w:rsidRDefault="00F82775" w:rsidP="00F82775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</w:rPr>
      </w:pPr>
      <w:r w:rsidRPr="00F82775">
        <w:rPr>
          <w:color w:val="000000" w:themeColor="text1"/>
        </w:rPr>
        <w:t>malattie che interessano muscoli, ossa e articolazioni quando il paracetamolo o farmaci antinfiammatori non steroidei (FANS) usati da soli non sono efficaci;</w:t>
      </w:r>
    </w:p>
    <w:p w:rsidR="00F82775" w:rsidRPr="00F82775" w:rsidRDefault="00F82775" w:rsidP="00F82775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</w:rPr>
      </w:pPr>
      <w:r w:rsidRPr="00F82775">
        <w:rPr>
          <w:color w:val="000000" w:themeColor="text1"/>
        </w:rPr>
        <w:t>tumori (dolore di origine oncologica).</w:t>
      </w:r>
    </w:p>
    <w:p w:rsidR="00BB2AF8" w:rsidRPr="003F739B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BB2AF8" w:rsidRPr="003F739B" w:rsidRDefault="00BB2AF8" w:rsidP="001C15D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3F739B">
        <w:rPr>
          <w:rFonts w:eastAsia="Calibri" w:cs="Calibri"/>
          <w:b/>
          <w:bCs/>
          <w:color w:val="000000"/>
          <w:lang w:eastAsia="it-IT"/>
        </w:rPr>
        <w:t>2) COM</w:t>
      </w:r>
      <w:r w:rsidR="003C7F41">
        <w:rPr>
          <w:rFonts w:eastAsia="Calibri" w:cs="Calibri"/>
          <w:b/>
          <w:bCs/>
          <w:color w:val="000000"/>
          <w:lang w:eastAsia="it-IT"/>
        </w:rPr>
        <w:t>’</w:t>
      </w:r>
      <w:r w:rsidR="003C7F41" w:rsidRPr="00797416">
        <w:rPr>
          <w:rFonts w:eastAsia="Calibri" w:cs="Calibri"/>
          <w:b/>
          <w:bCs/>
          <w:color w:val="000000"/>
          <w:lang w:eastAsia="it-IT"/>
        </w:rPr>
        <w:t>È</w:t>
      </w:r>
      <w:r w:rsidRPr="003F739B">
        <w:rPr>
          <w:rFonts w:eastAsia="Calibri" w:cs="Calibri"/>
          <w:b/>
          <w:bCs/>
          <w:color w:val="000000"/>
          <w:lang w:eastAsia="it-IT"/>
        </w:rPr>
        <w:t xml:space="preserve"> PRESCRITTO/USATO </w:t>
      </w:r>
      <w:r w:rsidR="004361D6">
        <w:rPr>
          <w:rFonts w:eastAsia="Calibri" w:cs="Calibri"/>
          <w:b/>
          <w:color w:val="000000"/>
          <w:lang w:eastAsia="it-IT"/>
        </w:rPr>
        <w:t>DEPALGOS</w:t>
      </w:r>
      <w:r w:rsidRPr="003F739B">
        <w:rPr>
          <w:rFonts w:eastAsia="Calibri" w:cs="Calibri"/>
          <w:b/>
          <w:bCs/>
          <w:color w:val="000000"/>
          <w:lang w:eastAsia="it-IT"/>
        </w:rPr>
        <w:t>?</w:t>
      </w:r>
    </w:p>
    <w:p w:rsidR="001C15DF" w:rsidRPr="001C15DF" w:rsidRDefault="004361D6" w:rsidP="00A55D99">
      <w:pPr>
        <w:pStyle w:val="PreformattatoHTML"/>
        <w:jc w:val="both"/>
        <w:rPr>
          <w:rFonts w:cs="Calibri"/>
        </w:rPr>
      </w:pPr>
      <w:r>
        <w:rPr>
          <w:rFonts w:asciiTheme="minorHAnsi" w:eastAsia="Calibri" w:hAnsiTheme="minorHAnsi" w:cs="Calibri"/>
          <w:color w:val="000000"/>
          <w:sz w:val="22"/>
          <w:szCs w:val="22"/>
        </w:rPr>
        <w:t>DEPALGOS</w:t>
      </w:r>
      <w:r w:rsidR="00300BEA" w:rsidRPr="001C15DF"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  <w:r w:rsidR="00BB2AF8" w:rsidRPr="001C15DF">
        <w:rPr>
          <w:rFonts w:asciiTheme="minorHAnsi" w:eastAsia="Calibri" w:hAnsiTheme="minorHAnsi" w:cs="Calibri"/>
          <w:color w:val="000000"/>
          <w:sz w:val="22"/>
          <w:szCs w:val="22"/>
        </w:rPr>
        <w:t xml:space="preserve">può essere ottenuto </w:t>
      </w:r>
      <w:r w:rsidR="00300BEA" w:rsidRPr="001C15DF">
        <w:rPr>
          <w:rFonts w:asciiTheme="minorHAnsi" w:eastAsia="Calibri" w:hAnsiTheme="minorHAnsi" w:cs="Calibri"/>
          <w:color w:val="000000"/>
          <w:sz w:val="22"/>
          <w:szCs w:val="22"/>
        </w:rPr>
        <w:t>solo su pr</w:t>
      </w:r>
      <w:r w:rsidR="00A55D99">
        <w:rPr>
          <w:rFonts w:asciiTheme="minorHAnsi" w:eastAsia="Calibri" w:hAnsiTheme="minorHAnsi" w:cs="Calibri"/>
          <w:color w:val="000000"/>
          <w:sz w:val="22"/>
          <w:szCs w:val="22"/>
        </w:rPr>
        <w:t>escrizione da parte del medico (</w:t>
      </w:r>
      <w:r w:rsidR="00300BEA" w:rsidRPr="001C15DF">
        <w:rPr>
          <w:rFonts w:asciiTheme="minorHAnsi" w:eastAsia="Calibri" w:hAnsiTheme="minorHAnsi" w:cs="Calibri"/>
          <w:color w:val="000000"/>
          <w:sz w:val="22"/>
          <w:szCs w:val="22"/>
        </w:rPr>
        <w:t xml:space="preserve">ricetta </w:t>
      </w:r>
      <w:r w:rsidR="00F82775">
        <w:rPr>
          <w:rFonts w:asciiTheme="minorHAnsi" w:eastAsia="Calibri" w:hAnsiTheme="minorHAnsi" w:cs="Calibri"/>
          <w:color w:val="000000"/>
          <w:sz w:val="22"/>
          <w:szCs w:val="22"/>
        </w:rPr>
        <w:t xml:space="preserve">non </w:t>
      </w:r>
      <w:r w:rsidR="00300BEA" w:rsidRPr="001C15DF">
        <w:rPr>
          <w:rFonts w:asciiTheme="minorHAnsi" w:eastAsia="Calibri" w:hAnsiTheme="minorHAnsi" w:cs="Calibri"/>
          <w:color w:val="000000"/>
          <w:sz w:val="22"/>
          <w:szCs w:val="22"/>
        </w:rPr>
        <w:t>ripetibile</w:t>
      </w:r>
      <w:r w:rsidR="00A55D99">
        <w:rPr>
          <w:rFonts w:asciiTheme="minorHAnsi" w:eastAsia="Calibri" w:hAnsiTheme="minorHAnsi" w:cs="Calibri"/>
          <w:color w:val="000000"/>
          <w:sz w:val="22"/>
          <w:szCs w:val="22"/>
        </w:rPr>
        <w:t>).</w:t>
      </w:r>
      <w:r w:rsidR="00300BEA" w:rsidRPr="001C15DF"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</w:p>
    <w:p w:rsidR="001C15DF" w:rsidRDefault="001C15DF" w:rsidP="001C15DF">
      <w:pPr>
        <w:tabs>
          <w:tab w:val="left" w:pos="0"/>
        </w:tabs>
        <w:spacing w:after="0" w:line="240" w:lineRule="auto"/>
        <w:jc w:val="both"/>
      </w:pPr>
    </w:p>
    <w:p w:rsidR="007A78C9" w:rsidRDefault="002860E5" w:rsidP="00DA67D2">
      <w:pPr>
        <w:tabs>
          <w:tab w:val="left" w:pos="0"/>
        </w:tabs>
        <w:spacing w:after="0" w:line="240" w:lineRule="auto"/>
        <w:jc w:val="both"/>
      </w:pPr>
      <w:r>
        <w:t>La quantità di medicinale da utilizzare è stabilita dal medico in relazione al tipo di dolore da trattare ed allo stato del paziente.</w:t>
      </w:r>
    </w:p>
    <w:p w:rsidR="002860E5" w:rsidRDefault="002860E5" w:rsidP="00DA67D2">
      <w:pPr>
        <w:tabs>
          <w:tab w:val="left" w:pos="0"/>
        </w:tabs>
        <w:spacing w:after="0" w:line="240" w:lineRule="auto"/>
        <w:jc w:val="both"/>
      </w:pPr>
    </w:p>
    <w:p w:rsidR="002860E5" w:rsidRDefault="002860E5" w:rsidP="002860E5">
      <w:pPr>
        <w:tabs>
          <w:tab w:val="left" w:pos="0"/>
        </w:tabs>
        <w:spacing w:after="0" w:line="240" w:lineRule="auto"/>
        <w:jc w:val="both"/>
      </w:pPr>
      <w:r w:rsidRPr="00B7597D">
        <w:t xml:space="preserve">Nei pazienti </w:t>
      </w:r>
      <w:r>
        <w:t xml:space="preserve">con più di 65 anni di età o </w:t>
      </w:r>
      <w:r w:rsidRPr="00B7597D">
        <w:t>con problemi</w:t>
      </w:r>
      <w:r>
        <w:t xml:space="preserve"> </w:t>
      </w:r>
      <w:r w:rsidRPr="00B7597D">
        <w:t>al rene</w:t>
      </w:r>
      <w:r>
        <w:t xml:space="preserve"> o al fegato, </w:t>
      </w:r>
      <w:r w:rsidRPr="00B7597D">
        <w:t>il dosaggio può essere più basso.</w:t>
      </w:r>
    </w:p>
    <w:p w:rsidR="002860E5" w:rsidRDefault="002860E5" w:rsidP="00DA67D2">
      <w:pPr>
        <w:tabs>
          <w:tab w:val="left" w:pos="0"/>
        </w:tabs>
        <w:spacing w:after="0" w:line="240" w:lineRule="auto"/>
        <w:jc w:val="both"/>
      </w:pPr>
    </w:p>
    <w:p w:rsidR="00DA67D2" w:rsidRDefault="00614805" w:rsidP="00DA67D2">
      <w:pPr>
        <w:tabs>
          <w:tab w:val="left" w:pos="0"/>
        </w:tabs>
        <w:spacing w:after="0" w:line="240" w:lineRule="auto"/>
        <w:jc w:val="both"/>
      </w:pPr>
      <w:r>
        <w:t>Questo medicinale</w:t>
      </w:r>
      <w:r w:rsidR="001C15DF">
        <w:t xml:space="preserve"> non deve essere utilizzato</w:t>
      </w:r>
      <w:r w:rsidR="00DA67D2">
        <w:t xml:space="preserve"> </w:t>
      </w:r>
      <w:r w:rsidR="00930CE1">
        <w:t>nei bambini e adolescenti di età inferiore a 18 anni.</w:t>
      </w:r>
    </w:p>
    <w:p w:rsidR="00614805" w:rsidRDefault="00614805" w:rsidP="007A78C9">
      <w:pPr>
        <w:tabs>
          <w:tab w:val="left" w:pos="0"/>
        </w:tabs>
        <w:spacing w:after="0" w:line="240" w:lineRule="auto"/>
        <w:jc w:val="both"/>
      </w:pPr>
    </w:p>
    <w:p w:rsidR="00C06CC3" w:rsidRPr="0057329A" w:rsidRDefault="00E059ED" w:rsidP="00C06CC3">
      <w:pPr>
        <w:ind w:right="-2"/>
        <w:jc w:val="both"/>
        <w:rPr>
          <w:rFonts w:ascii="Calibri" w:hAnsi="Calibri"/>
          <w:sz w:val="24"/>
          <w:szCs w:val="24"/>
        </w:rPr>
      </w:pPr>
      <w:r>
        <w:t xml:space="preserve">La compressa rivestita con film </w:t>
      </w:r>
      <w:r w:rsidR="00C06CC3">
        <w:t xml:space="preserve"> deve essere assunta intera (non frantumata o masticata) con un po’ d’acqua.</w:t>
      </w:r>
      <w:r w:rsidR="00C06CC3" w:rsidRPr="00C06CC3">
        <w:rPr>
          <w:rFonts w:ascii="Calibri" w:hAnsi="Calibri"/>
          <w:sz w:val="24"/>
          <w:szCs w:val="24"/>
        </w:rPr>
        <w:t xml:space="preserve"> </w:t>
      </w:r>
    </w:p>
    <w:p w:rsidR="00E059ED" w:rsidRDefault="00E059ED" w:rsidP="006A38B1">
      <w:pPr>
        <w:ind w:right="-2"/>
        <w:jc w:val="both"/>
      </w:pPr>
    </w:p>
    <w:p w:rsidR="00F96473" w:rsidRPr="006A38B1" w:rsidRDefault="00614805" w:rsidP="006A38B1">
      <w:pPr>
        <w:ind w:right="-2"/>
        <w:jc w:val="both"/>
      </w:pPr>
      <w:r>
        <w:t>L</w:t>
      </w:r>
      <w:r>
        <w:rPr>
          <w:rFonts w:ascii="Calibri" w:eastAsia="Calibri" w:hAnsi="Calibri" w:cs="Times New Roman"/>
        </w:rPr>
        <w:t>a</w:t>
      </w:r>
      <w:r w:rsidRPr="00AB4BC0">
        <w:rPr>
          <w:rFonts w:ascii="Calibri" w:eastAsia="Calibri" w:hAnsi="Calibri" w:cs="Times New Roman"/>
        </w:rPr>
        <w:t xml:space="preserve"> compress</w:t>
      </w:r>
      <w:r>
        <w:rPr>
          <w:rFonts w:ascii="Calibri" w:eastAsia="Calibri" w:hAnsi="Calibri" w:cs="Times New Roman"/>
        </w:rPr>
        <w:t>a effervescente</w:t>
      </w:r>
      <w:r w:rsidRPr="00AB4BC0">
        <w:rPr>
          <w:rFonts w:ascii="Calibri" w:eastAsia="Calibri" w:hAnsi="Calibri" w:cs="Times New Roman"/>
        </w:rPr>
        <w:t xml:space="preserve"> </w:t>
      </w:r>
      <w:r>
        <w:t xml:space="preserve">deve essere sciolta </w:t>
      </w:r>
      <w:r w:rsidRPr="00AB4BC0">
        <w:rPr>
          <w:rFonts w:ascii="Calibri" w:eastAsia="Calibri" w:hAnsi="Calibri" w:cs="Times New Roman"/>
        </w:rPr>
        <w:t>in un bicchiere di acqua</w:t>
      </w:r>
      <w:r>
        <w:t>; la soluzione ottenuta deve essere assunta immediatamente.</w:t>
      </w:r>
    </w:p>
    <w:p w:rsidR="00DE4A37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  <w:r w:rsidRPr="004B4170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r w:rsidR="004361D6">
        <w:rPr>
          <w:rFonts w:eastAsia="Calibri" w:cs="Calibri"/>
          <w:b/>
          <w:color w:val="000000"/>
          <w:lang w:eastAsia="it-IT"/>
        </w:rPr>
        <w:t>DEPALGOS</w:t>
      </w:r>
      <w:r w:rsidRPr="004B4170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3376D9" w:rsidRDefault="004361D6" w:rsidP="003376D9">
      <w:pPr>
        <w:widowControl w:val="0"/>
        <w:adjustRightInd w:val="0"/>
      </w:pPr>
      <w:r>
        <w:rPr>
          <w:rFonts w:eastAsia="Calibri" w:cs="Calibri"/>
          <w:color w:val="000000"/>
          <w:lang w:eastAsia="it-IT"/>
        </w:rPr>
        <w:t>DEPALGOS</w:t>
      </w:r>
      <w:r w:rsidR="00BB2AF8" w:rsidRPr="00F96473">
        <w:rPr>
          <w:rFonts w:eastAsia="Calibri" w:cs="Calibri"/>
          <w:bCs/>
          <w:color w:val="000000"/>
          <w:lang w:eastAsia="it-IT"/>
        </w:rPr>
        <w:t>,</w:t>
      </w:r>
      <w:r w:rsidR="00BB2AF8" w:rsidRPr="00EF6711">
        <w:rPr>
          <w:rFonts w:eastAsia="Calibri" w:cs="Calibri"/>
          <w:bCs/>
          <w:color w:val="000000"/>
          <w:lang w:eastAsia="it-IT"/>
        </w:rPr>
        <w:t xml:space="preserve"> il cui codice ATC </w:t>
      </w:r>
      <w:r w:rsidR="00BB2AF8" w:rsidRPr="008B41D0">
        <w:rPr>
          <w:rFonts w:eastAsia="Calibri" w:cs="Calibri"/>
          <w:bCs/>
          <w:lang w:eastAsia="it-IT"/>
        </w:rPr>
        <w:t>è</w:t>
      </w:r>
      <w:r w:rsidR="006A38B1">
        <w:t xml:space="preserve"> </w:t>
      </w:r>
      <w:r w:rsidR="006A38B1" w:rsidRPr="006A38B1">
        <w:rPr>
          <w:rFonts w:ascii="Calibri" w:eastAsia="Calibri" w:hAnsi="Calibri" w:cs="Times New Roman"/>
        </w:rPr>
        <w:t>N02AJ17</w:t>
      </w:r>
      <w:r w:rsidR="006A5C61">
        <w:t>,</w:t>
      </w:r>
      <w:r w:rsidR="00BB2AF8" w:rsidRPr="00EF6711">
        <w:rPr>
          <w:rFonts w:eastAsia="DejaVuSans" w:cs="DejaVuSans"/>
        </w:rPr>
        <w:t xml:space="preserve"> </w:t>
      </w:r>
      <w:r w:rsidR="003376D9">
        <w:t>è l’associazione di due</w:t>
      </w:r>
      <w:r w:rsidR="003376D9" w:rsidRPr="0079157E">
        <w:rPr>
          <w:rFonts w:ascii="Calibri" w:eastAsia="Calibri" w:hAnsi="Calibri" w:cs="Times New Roman"/>
        </w:rPr>
        <w:t xml:space="preserve"> principi attivi, l’ossicodone</w:t>
      </w:r>
      <w:r w:rsidR="00D127AE" w:rsidRPr="00D127AE">
        <w:t xml:space="preserve"> </w:t>
      </w:r>
      <w:r w:rsidR="00D127AE">
        <w:t xml:space="preserve">e </w:t>
      </w:r>
      <w:r w:rsidR="00D127AE" w:rsidRPr="0079157E">
        <w:rPr>
          <w:rFonts w:ascii="Calibri" w:eastAsia="Calibri" w:hAnsi="Calibri" w:cs="Times New Roman"/>
        </w:rPr>
        <w:t>il paracetamolo</w:t>
      </w:r>
      <w:r w:rsidR="003376D9" w:rsidRPr="0079157E">
        <w:rPr>
          <w:rFonts w:ascii="Calibri" w:eastAsia="Calibri" w:hAnsi="Calibri" w:cs="Times New Roman"/>
        </w:rPr>
        <w:t xml:space="preserve">. </w:t>
      </w:r>
    </w:p>
    <w:p w:rsidR="003376D9" w:rsidRPr="0079157E" w:rsidRDefault="003376D9" w:rsidP="003376D9">
      <w:pPr>
        <w:widowControl w:val="0"/>
        <w:adjustRightInd w:val="0"/>
        <w:rPr>
          <w:rFonts w:ascii="Calibri" w:eastAsia="Calibri" w:hAnsi="Calibri" w:cs="Times New Roman"/>
        </w:rPr>
      </w:pPr>
      <w:r w:rsidRPr="0079157E">
        <w:rPr>
          <w:rFonts w:ascii="Calibri" w:eastAsia="Calibri" w:hAnsi="Calibri" w:cs="Times New Roman"/>
        </w:rPr>
        <w:t>L’ossicodone è un agonista oppioide completo con azione simile alla morfina. Presenta affinità per i recettori k, µ e δ del cervello e del midollo spinale. L'effetto terapeutico è principalmente dovuto alle sue proprietà analgesiche, ansiolitiche e sedative.</w:t>
      </w:r>
    </w:p>
    <w:p w:rsidR="00252B42" w:rsidRDefault="003376D9" w:rsidP="003376D9">
      <w:pPr>
        <w:widowControl w:val="0"/>
        <w:adjustRightInd w:val="0"/>
        <w:spacing w:after="0"/>
      </w:pPr>
      <w:r w:rsidRPr="0079157E">
        <w:rPr>
          <w:rFonts w:ascii="Calibri" w:eastAsia="Calibri" w:hAnsi="Calibri" w:cs="Times New Roman"/>
        </w:rPr>
        <w:t>Il paracetamolo ha notevole attività analgesica e</w:t>
      </w:r>
      <w:r>
        <w:rPr>
          <w:rFonts w:ascii="Calibri" w:eastAsia="Calibri" w:hAnsi="Calibri" w:cs="Times New Roman"/>
        </w:rPr>
        <w:t xml:space="preserve">d </w:t>
      </w:r>
      <w:r w:rsidRPr="0079157E">
        <w:rPr>
          <w:rFonts w:ascii="Calibri" w:eastAsia="Calibri" w:hAnsi="Calibri" w:cs="Times New Roman"/>
        </w:rPr>
        <w:t xml:space="preserve"> antipiretica con debole azione antinfiammatoria. Il paracetamolo è un debole inibitore della biosintesi delle prostaglandine. Esso presenta solo un leggero effetto sulle piastrine e nessun effetto sul tempo di sanguinamento o l'escrezione dell'acido urico</w:t>
      </w:r>
      <w:r w:rsidR="000C6040">
        <w:t>.</w:t>
      </w:r>
    </w:p>
    <w:p w:rsidR="00252B42" w:rsidRPr="0079157E" w:rsidRDefault="00252B42" w:rsidP="00252B42">
      <w:pPr>
        <w:widowControl w:val="0"/>
        <w:adjustRightInd w:val="0"/>
        <w:spacing w:after="0"/>
        <w:rPr>
          <w:rFonts w:ascii="Calibri" w:eastAsia="Calibri" w:hAnsi="Calibri" w:cs="Times New Roman"/>
        </w:rPr>
      </w:pPr>
    </w:p>
    <w:p w:rsidR="00F96473" w:rsidRDefault="00BB2AF8" w:rsidP="00492794">
      <w:pPr>
        <w:spacing w:after="0"/>
        <w:jc w:val="both"/>
        <w:rPr>
          <w:rFonts w:eastAsia="Calibri" w:cs="Calibri"/>
          <w:b/>
          <w:bCs/>
          <w:lang w:eastAsia="it-IT"/>
        </w:rPr>
      </w:pPr>
      <w:r w:rsidRPr="004B4170">
        <w:rPr>
          <w:rFonts w:eastAsia="Calibri" w:cs="Calibri"/>
          <w:b/>
          <w:bCs/>
          <w:lang w:eastAsia="it-IT"/>
        </w:rPr>
        <w:t xml:space="preserve">4) COME È STATO STUDIATO </w:t>
      </w:r>
      <w:r w:rsidR="004361D6">
        <w:rPr>
          <w:rFonts w:eastAsia="Calibri" w:cs="Calibri"/>
          <w:b/>
          <w:color w:val="000000"/>
          <w:lang w:eastAsia="it-IT"/>
        </w:rPr>
        <w:t>DEPALGOS</w:t>
      </w:r>
      <w:r w:rsidRPr="004B4170">
        <w:rPr>
          <w:rFonts w:eastAsia="Calibri" w:cs="Calibri"/>
          <w:b/>
          <w:bCs/>
          <w:lang w:eastAsia="it-IT"/>
        </w:rPr>
        <w:t xml:space="preserve">? </w:t>
      </w:r>
    </w:p>
    <w:p w:rsidR="006F06E3" w:rsidRPr="0018738E" w:rsidRDefault="0094354C" w:rsidP="006F06E3">
      <w:pPr>
        <w:spacing w:after="0"/>
        <w:jc w:val="both"/>
        <w:rPr>
          <w:rFonts w:ascii="Calibri" w:hAnsi="Calibri" w:cs="Arial"/>
        </w:rPr>
      </w:pPr>
      <w:r w:rsidRPr="0018738E">
        <w:rPr>
          <w:rFonts w:ascii="Calibri" w:hAnsi="Calibri" w:cs="Arial"/>
        </w:rPr>
        <w:t>DEPALGOS</w:t>
      </w:r>
      <w:r w:rsidR="006F06E3" w:rsidRPr="0018738E">
        <w:rPr>
          <w:rFonts w:ascii="Calibri" w:hAnsi="Calibri" w:cs="Arial"/>
        </w:rPr>
        <w:t xml:space="preserve"> è un medicinale </w:t>
      </w:r>
      <w:r w:rsidRPr="0018738E">
        <w:rPr>
          <w:rFonts w:ascii="Calibri" w:hAnsi="Calibri" w:cs="Arial"/>
        </w:rPr>
        <w:t>di</w:t>
      </w:r>
      <w:r w:rsidR="006F06E3" w:rsidRPr="0018738E">
        <w:rPr>
          <w:rFonts w:ascii="Calibri" w:hAnsi="Calibri" w:cs="Arial"/>
        </w:rPr>
        <w:t xml:space="preserve"> "uso consolidato". Ciò si</w:t>
      </w:r>
      <w:r w:rsidRPr="0018738E">
        <w:rPr>
          <w:rFonts w:ascii="Calibri" w:hAnsi="Calibri" w:cs="Arial"/>
        </w:rPr>
        <w:t>gnifica che l'uso medicinale dei principi attivi</w:t>
      </w:r>
      <w:r w:rsidR="006F06E3" w:rsidRPr="0018738E">
        <w:rPr>
          <w:rFonts w:ascii="Calibri" w:hAnsi="Calibri" w:cs="Arial"/>
        </w:rPr>
        <w:t xml:space="preserve"> di </w:t>
      </w:r>
      <w:r w:rsidRPr="0018738E">
        <w:rPr>
          <w:rFonts w:ascii="Calibri" w:hAnsi="Calibri" w:cs="Arial"/>
        </w:rPr>
        <w:t>DEPALGOS</w:t>
      </w:r>
      <w:r w:rsidR="00AC6A02" w:rsidRPr="0018738E">
        <w:rPr>
          <w:rFonts w:ascii="Calibri" w:hAnsi="Calibri" w:cs="Arial"/>
        </w:rPr>
        <w:t xml:space="preserve"> è ben consolidato</w:t>
      </w:r>
      <w:r w:rsidR="006F06E3" w:rsidRPr="0018738E">
        <w:rPr>
          <w:rFonts w:ascii="Calibri" w:hAnsi="Calibri" w:cs="Arial"/>
        </w:rPr>
        <w:t xml:space="preserve"> nell'Unione europea da almeno dieci anni, con efficacia riconosciuta e un livello accettabile di sicurezza.</w:t>
      </w:r>
    </w:p>
    <w:p w:rsidR="00002C7D" w:rsidRPr="0018738E" w:rsidRDefault="00AC6A02" w:rsidP="00BE0883">
      <w:pPr>
        <w:spacing w:after="0" w:line="240" w:lineRule="auto"/>
        <w:jc w:val="both"/>
        <w:rPr>
          <w:rFonts w:ascii="Calibri" w:hAnsi="Calibri" w:cs="Arial"/>
        </w:rPr>
      </w:pPr>
      <w:r w:rsidRPr="0018738E">
        <w:rPr>
          <w:rFonts w:ascii="Calibri" w:hAnsi="Calibri" w:cs="Arial"/>
        </w:rPr>
        <w:t>Per</w:t>
      </w:r>
      <w:r w:rsidR="006D77F8" w:rsidRPr="0018738E">
        <w:rPr>
          <w:rFonts w:ascii="Calibri" w:hAnsi="Calibri" w:cs="Arial"/>
        </w:rPr>
        <w:t xml:space="preserve"> </w:t>
      </w:r>
      <w:r w:rsidR="004361D6" w:rsidRPr="0018738E">
        <w:rPr>
          <w:rFonts w:eastAsia="Calibri" w:cs="Calibri"/>
          <w:color w:val="000000"/>
          <w:lang w:eastAsia="it-IT"/>
        </w:rPr>
        <w:t>DEPALGOS</w:t>
      </w:r>
      <w:r w:rsidR="009D4F30" w:rsidRPr="0018738E">
        <w:rPr>
          <w:rFonts w:ascii="Calibri" w:hAnsi="Calibri" w:cs="Arial"/>
        </w:rPr>
        <w:t xml:space="preserve"> </w:t>
      </w:r>
      <w:r w:rsidR="009D1913" w:rsidRPr="0018738E">
        <w:rPr>
          <w:rFonts w:ascii="Calibri" w:hAnsi="Calibri" w:cs="Arial"/>
        </w:rPr>
        <w:t xml:space="preserve">compresse rivestite con film </w:t>
      </w:r>
      <w:r w:rsidRPr="0018738E">
        <w:rPr>
          <w:rFonts w:ascii="Calibri" w:hAnsi="Calibri" w:cs="Arial"/>
        </w:rPr>
        <w:t xml:space="preserve">perciò </w:t>
      </w:r>
      <w:r w:rsidR="00002C7D" w:rsidRPr="0018738E">
        <w:rPr>
          <w:rFonts w:ascii="Calibri" w:hAnsi="Calibri" w:cs="Arial"/>
        </w:rPr>
        <w:t>sono stati presentati dati scientifici bibliografici</w:t>
      </w:r>
      <w:r w:rsidR="009D1913" w:rsidRPr="0018738E">
        <w:rPr>
          <w:rFonts w:ascii="Calibri" w:hAnsi="Calibri" w:cs="Arial"/>
        </w:rPr>
        <w:t xml:space="preserve"> </w:t>
      </w:r>
      <w:r w:rsidR="00445B80">
        <w:rPr>
          <w:rFonts w:ascii="Calibri" w:hAnsi="Calibri" w:cs="Arial"/>
        </w:rPr>
        <w:t>a supporto degli aspetti clinici</w:t>
      </w:r>
      <w:r w:rsidR="00A24F1D" w:rsidRPr="0018738E">
        <w:rPr>
          <w:rFonts w:ascii="Calibri" w:hAnsi="Calibri" w:cs="Arial"/>
        </w:rPr>
        <w:t xml:space="preserve"> e </w:t>
      </w:r>
      <w:r w:rsidR="00445B80">
        <w:rPr>
          <w:rFonts w:ascii="Calibri" w:hAnsi="Calibri" w:cs="Arial"/>
        </w:rPr>
        <w:t>non clinici</w:t>
      </w:r>
      <w:r w:rsidR="00A24F1D" w:rsidRPr="0018738E">
        <w:rPr>
          <w:rFonts w:ascii="Calibri" w:hAnsi="Calibri" w:cs="Arial"/>
        </w:rPr>
        <w:t>.</w:t>
      </w:r>
    </w:p>
    <w:p w:rsidR="006B311C" w:rsidRPr="00BE0883" w:rsidRDefault="00002C7D" w:rsidP="00BE0883">
      <w:pPr>
        <w:spacing w:after="0" w:line="240" w:lineRule="auto"/>
        <w:jc w:val="both"/>
        <w:rPr>
          <w:rFonts w:ascii="Calibri" w:hAnsi="Calibri" w:cs="Arial"/>
        </w:rPr>
      </w:pPr>
      <w:r w:rsidRPr="0018738E">
        <w:rPr>
          <w:rFonts w:ascii="Calibri" w:hAnsi="Calibri" w:cs="Arial"/>
        </w:rPr>
        <w:t>P</w:t>
      </w:r>
      <w:r w:rsidR="006D77F8" w:rsidRPr="0018738E">
        <w:rPr>
          <w:rFonts w:ascii="Calibri" w:hAnsi="Calibri" w:cs="Arial"/>
        </w:rPr>
        <w:t xml:space="preserve">er </w:t>
      </w:r>
      <w:r w:rsidRPr="0018738E">
        <w:rPr>
          <w:rFonts w:ascii="Calibri" w:hAnsi="Calibri" w:cs="Arial"/>
        </w:rPr>
        <w:t xml:space="preserve">DEPALGOS </w:t>
      </w:r>
      <w:r w:rsidR="00D17391" w:rsidRPr="0018738E">
        <w:rPr>
          <w:rFonts w:ascii="Calibri" w:hAnsi="Calibri" w:cs="Arial"/>
        </w:rPr>
        <w:t>compresse effervescenti</w:t>
      </w:r>
      <w:r w:rsidR="00594F20" w:rsidRPr="0018738E">
        <w:rPr>
          <w:rFonts w:ascii="Calibri" w:hAnsi="Calibri" w:cs="Arial"/>
        </w:rPr>
        <w:t xml:space="preserve"> </w:t>
      </w:r>
      <w:r w:rsidR="00D17391" w:rsidRPr="0018738E">
        <w:rPr>
          <w:rFonts w:ascii="Calibri" w:hAnsi="Calibri" w:cs="Arial"/>
        </w:rPr>
        <w:t>è</w:t>
      </w:r>
      <w:r w:rsidR="00D17391" w:rsidRPr="0018738E">
        <w:rPr>
          <w:rFonts w:cs="Arial"/>
        </w:rPr>
        <w:t xml:space="preserve"> stato sufficiente effettuare prove cliniche per determinare</w:t>
      </w:r>
      <w:r w:rsidR="00D17391" w:rsidRPr="0018738E">
        <w:rPr>
          <w:rFonts w:cs="Arial"/>
          <w:b/>
        </w:rPr>
        <w:t xml:space="preserve"> </w:t>
      </w:r>
      <w:r w:rsidR="00D17391" w:rsidRPr="0018738E">
        <w:rPr>
          <w:rFonts w:cs="Arial"/>
        </w:rPr>
        <w:t>la bioequivalenza</w:t>
      </w:r>
      <w:r w:rsidR="00723B6A" w:rsidRPr="0018738E">
        <w:rPr>
          <w:rFonts w:ascii="Calibri" w:hAnsi="Calibri" w:cs="Arial"/>
        </w:rPr>
        <w:t xml:space="preserve"> rispetto a DEPALGOS</w:t>
      </w:r>
      <w:r w:rsidRPr="0018738E">
        <w:rPr>
          <w:rFonts w:ascii="Calibri" w:hAnsi="Calibri" w:cs="Arial"/>
        </w:rPr>
        <w:t xml:space="preserve"> </w:t>
      </w:r>
      <w:r w:rsidR="00723B6A" w:rsidRPr="0018738E">
        <w:rPr>
          <w:rFonts w:ascii="Calibri" w:hAnsi="Calibri" w:cs="Arial"/>
        </w:rPr>
        <w:t>compresse rivestite con film</w:t>
      </w:r>
      <w:r w:rsidR="00D17391" w:rsidRPr="0018738E">
        <w:rPr>
          <w:rFonts w:cs="Arial"/>
        </w:rPr>
        <w:t xml:space="preserve">. </w:t>
      </w:r>
      <w:r w:rsidR="00F96473" w:rsidRPr="0018738E">
        <w:rPr>
          <w:rFonts w:ascii="Calibri" w:hAnsi="Calibri" w:cs="Arial"/>
        </w:rPr>
        <w:t>Due medicinali sono bioequivalenti quando producono gli st</w:t>
      </w:r>
      <w:r w:rsidR="007A5B0B" w:rsidRPr="0018738E">
        <w:rPr>
          <w:rFonts w:ascii="Calibri" w:hAnsi="Calibri" w:cs="Arial"/>
        </w:rPr>
        <w:t>essi livelli di principi attivi</w:t>
      </w:r>
      <w:r w:rsidR="00F96473" w:rsidRPr="0018738E">
        <w:rPr>
          <w:rFonts w:ascii="Calibri" w:hAnsi="Calibri" w:cs="Arial"/>
        </w:rPr>
        <w:t xml:space="preserve"> nell’organismo.</w:t>
      </w:r>
    </w:p>
    <w:p w:rsidR="006B311C" w:rsidRPr="00666CCE" w:rsidRDefault="006B311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BB2AF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5) QUAL È IL RAPPORTO BENEFICIO/RISCHIO DI </w:t>
      </w:r>
      <w:r w:rsidR="004361D6">
        <w:rPr>
          <w:rFonts w:eastAsia="Calibri" w:cs="Calibri"/>
          <w:b/>
          <w:color w:val="000000"/>
          <w:lang w:eastAsia="it-IT"/>
        </w:rPr>
        <w:t>DEPALGOS</w:t>
      </w:r>
      <w:r w:rsidRPr="009B03DB">
        <w:rPr>
          <w:rFonts w:eastAsia="Calibri" w:cs="Calibri"/>
          <w:b/>
          <w:lang w:eastAsia="it-IT"/>
        </w:rPr>
        <w:t>?</w:t>
      </w:r>
      <w:r w:rsidRPr="002A3F14">
        <w:rPr>
          <w:rFonts w:eastAsia="Calibri" w:cs="Calibri"/>
          <w:lang w:eastAsia="it-IT"/>
        </w:rPr>
        <w:t xml:space="preserve"> </w:t>
      </w:r>
    </w:p>
    <w:p w:rsidR="0018738E" w:rsidRDefault="0018738E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I più comuni effetti indesiderati riscontrati con DEPALGOS sono: </w:t>
      </w:r>
      <w:r w:rsidRPr="0079157E">
        <w:rPr>
          <w:rFonts w:ascii="Calibri" w:eastAsia="Calibri" w:hAnsi="Calibri" w:cs="Times New Roman"/>
        </w:rPr>
        <w:t>confusione, sonnolenza, nausea e vomito</w:t>
      </w:r>
      <w:r>
        <w:t>.</w:t>
      </w:r>
    </w:p>
    <w:p w:rsidR="006B311C" w:rsidRPr="00666CCE" w:rsidRDefault="00943785" w:rsidP="0012623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B3303">
        <w:rPr>
          <w:rFonts w:eastAsia="Calibri" w:cs="Calibri"/>
          <w:lang w:eastAsia="it-IT"/>
        </w:rPr>
        <w:t xml:space="preserve">Per l’elenco completo degli effetti indesiderati rilevati con </w:t>
      </w:r>
      <w:r w:rsidR="004361D6">
        <w:rPr>
          <w:rFonts w:eastAsia="Calibri" w:cs="Calibri"/>
          <w:color w:val="000000"/>
          <w:lang w:eastAsia="it-IT"/>
        </w:rPr>
        <w:t>DEPALGOS</w:t>
      </w:r>
      <w:r>
        <w:rPr>
          <w:rFonts w:ascii="Calibri" w:hAnsi="Calibri" w:cs="Arial"/>
        </w:rPr>
        <w:t xml:space="preserve"> </w:t>
      </w:r>
      <w:r w:rsidRPr="00CB3303">
        <w:rPr>
          <w:rFonts w:eastAsia="Calibri" w:cs="Calibri"/>
          <w:lang w:eastAsia="it-IT"/>
        </w:rPr>
        <w:t>si rimanda al foglio illustrativo.</w:t>
      </w:r>
    </w:p>
    <w:p w:rsidR="00BB2AF8" w:rsidRPr="00666CC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BB2AF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  <w:r w:rsidRPr="00666CCE">
        <w:rPr>
          <w:rFonts w:eastAsia="Calibri" w:cs="Calibri"/>
          <w:b/>
          <w:bCs/>
          <w:lang w:eastAsia="it-IT"/>
        </w:rPr>
        <w:t xml:space="preserve">6) PERCHE’ </w:t>
      </w:r>
      <w:r w:rsidR="004361D6">
        <w:rPr>
          <w:rFonts w:eastAsia="Calibri" w:cs="Calibri"/>
          <w:b/>
          <w:color w:val="000000"/>
          <w:lang w:eastAsia="it-IT"/>
        </w:rPr>
        <w:t>DEPALGOS</w:t>
      </w:r>
      <w:r w:rsidR="007170D7">
        <w:rPr>
          <w:rFonts w:eastAsia="Calibri" w:cs="Calibri"/>
          <w:b/>
          <w:color w:val="000000"/>
          <w:lang w:eastAsia="it-IT"/>
        </w:rPr>
        <w:t xml:space="preserve"> </w:t>
      </w:r>
      <w:r w:rsidRPr="00666CCE">
        <w:rPr>
          <w:rFonts w:eastAsia="Calibri" w:cs="Calibri"/>
          <w:b/>
          <w:bCs/>
          <w:lang w:eastAsia="it-IT"/>
        </w:rPr>
        <w:t xml:space="preserve">E’ STATO APPROVATO? </w:t>
      </w:r>
    </w:p>
    <w:p w:rsidR="009850E0" w:rsidRDefault="0018738E" w:rsidP="0018738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045C35">
        <w:rPr>
          <w:rFonts w:eastAsia="Calibri" w:cs="Calibri"/>
          <w:lang w:eastAsia="it-IT"/>
        </w:rPr>
        <w:t xml:space="preserve">La </w:t>
      </w:r>
      <w:r w:rsidRPr="00045C35">
        <w:rPr>
          <w:rFonts w:eastAsia="Calibri" w:cs="Calibri"/>
          <w:color w:val="000000"/>
          <w:lang w:eastAsia="it-IT"/>
        </w:rPr>
        <w:t xml:space="preserve">Commissione </w:t>
      </w:r>
      <w:r w:rsidR="00243C92" w:rsidRPr="00045C35">
        <w:rPr>
          <w:rFonts w:eastAsia="Calibri" w:cs="Calibri"/>
          <w:color w:val="000000"/>
          <w:lang w:eastAsia="it-IT"/>
        </w:rPr>
        <w:t>Unica del Farmaco (CUF</w:t>
      </w:r>
      <w:r w:rsidRPr="00045C35">
        <w:rPr>
          <w:rFonts w:eastAsia="Calibri" w:cs="Calibri"/>
          <w:color w:val="000000"/>
          <w:lang w:eastAsia="it-IT"/>
        </w:rPr>
        <w:t>)</w:t>
      </w:r>
      <w:r w:rsidR="009850E0">
        <w:rPr>
          <w:rFonts w:eastAsia="Calibri" w:cs="Calibri"/>
          <w:lang w:eastAsia="it-IT"/>
        </w:rPr>
        <w:t xml:space="preserve"> e l</w:t>
      </w:r>
      <w:r w:rsidR="009850E0" w:rsidRPr="00045C35">
        <w:rPr>
          <w:rFonts w:eastAsia="Calibri" w:cs="Calibri"/>
          <w:lang w:eastAsia="it-IT"/>
        </w:rPr>
        <w:t xml:space="preserve">a </w:t>
      </w:r>
      <w:r w:rsidR="009850E0" w:rsidRPr="00045C35">
        <w:rPr>
          <w:rFonts w:eastAsia="Calibri" w:cs="Calibri"/>
          <w:color w:val="000000"/>
          <w:lang w:eastAsia="it-IT"/>
        </w:rPr>
        <w:t>Commissione Tecnico-Scientifica (CTS)</w:t>
      </w:r>
      <w:r w:rsidR="009850E0">
        <w:rPr>
          <w:rFonts w:eastAsia="Calibri" w:cs="Calibri"/>
          <w:color w:val="000000"/>
          <w:lang w:eastAsia="it-IT"/>
        </w:rPr>
        <w:t xml:space="preserve"> </w:t>
      </w:r>
      <w:r w:rsidRPr="00045C35">
        <w:rPr>
          <w:rFonts w:eastAsia="Calibri" w:cs="Calibri"/>
          <w:lang w:eastAsia="it-IT"/>
        </w:rPr>
        <w:t>ha</w:t>
      </w:r>
      <w:r w:rsidR="009850E0">
        <w:rPr>
          <w:rFonts w:eastAsia="Calibri" w:cs="Calibri"/>
          <w:lang w:eastAsia="it-IT"/>
        </w:rPr>
        <w:t>nno</w:t>
      </w:r>
      <w:r w:rsidRPr="00045C35">
        <w:rPr>
          <w:rFonts w:eastAsia="Calibri" w:cs="Calibri"/>
          <w:lang w:eastAsia="it-IT"/>
        </w:rPr>
        <w:t xml:space="preserve"> concluso che, conformemente ai requisiti della normativa vigente, i benefici di </w:t>
      </w:r>
      <w:r w:rsidRPr="00045C35">
        <w:rPr>
          <w:rFonts w:eastAsia="Calibri" w:cs="Calibri"/>
          <w:color w:val="000000"/>
          <w:lang w:eastAsia="it-IT"/>
        </w:rPr>
        <w:t>DEPALGOS</w:t>
      </w:r>
      <w:r w:rsidRPr="00045C35">
        <w:rPr>
          <w:rFonts w:ascii="Calibri" w:hAnsi="Calibri" w:cs="Arial"/>
        </w:rPr>
        <w:t xml:space="preserve"> </w:t>
      </w:r>
      <w:r w:rsidRPr="00045C35">
        <w:rPr>
          <w:rFonts w:eastAsia="Calibri" w:cs="Calibri"/>
          <w:lang w:eastAsia="it-IT"/>
        </w:rPr>
        <w:t xml:space="preserve">sono superiori ai rischi individuati. La </w:t>
      </w:r>
      <w:r w:rsidR="009850E0">
        <w:rPr>
          <w:rFonts w:eastAsia="Calibri" w:cs="Calibri"/>
          <w:lang w:eastAsia="it-IT"/>
        </w:rPr>
        <w:t>Commissioni</w:t>
      </w:r>
      <w:r w:rsidRPr="00045C35">
        <w:rPr>
          <w:rFonts w:eastAsia="Calibri" w:cs="Calibri"/>
          <w:lang w:eastAsia="it-IT"/>
        </w:rPr>
        <w:t xml:space="preserve"> ha</w:t>
      </w:r>
      <w:r w:rsidR="009850E0">
        <w:rPr>
          <w:rFonts w:eastAsia="Calibri" w:cs="Calibri"/>
          <w:lang w:eastAsia="it-IT"/>
        </w:rPr>
        <w:t>nno</w:t>
      </w:r>
      <w:r w:rsidRPr="00045C35">
        <w:rPr>
          <w:rFonts w:eastAsia="Calibri" w:cs="Calibri"/>
          <w:lang w:eastAsia="it-IT"/>
        </w:rPr>
        <w:t xml:space="preserve"> inoltre definito le modalità di prescrizione di cui al punto 2) di questo Riassunto e la classe di rimborsabilità del </w:t>
      </w:r>
      <w:r w:rsidR="009850E0">
        <w:rPr>
          <w:rFonts w:eastAsia="Calibri" w:cs="Calibri"/>
          <w:lang w:eastAsia="it-IT"/>
        </w:rPr>
        <w:t xml:space="preserve">medicinale. </w:t>
      </w:r>
    </w:p>
    <w:p w:rsidR="009850E0" w:rsidRDefault="009850E0" w:rsidP="0018738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9850E0" w:rsidRDefault="009850E0" w:rsidP="009850E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>
        <w:rPr>
          <w:rFonts w:eastAsia="Calibri" w:cs="Calibri"/>
          <w:color w:val="000000"/>
          <w:lang w:eastAsia="it-IT"/>
        </w:rPr>
        <w:t xml:space="preserve">Classificazione A: DEPALGOS </w:t>
      </w:r>
      <w:r w:rsidRPr="00781ACC">
        <w:rPr>
          <w:rFonts w:eastAsia="Calibri" w:cs="Calibri"/>
          <w:color w:val="000000"/>
          <w:lang w:eastAsia="it-IT"/>
        </w:rPr>
        <w:t>5mg</w:t>
      </w:r>
      <w:r>
        <w:rPr>
          <w:rFonts w:eastAsia="Calibri" w:cs="Calibri"/>
          <w:color w:val="000000"/>
          <w:lang w:eastAsia="it-IT"/>
        </w:rPr>
        <w:t>/325</w:t>
      </w:r>
      <w:r w:rsidRPr="00781ACC">
        <w:rPr>
          <w:rFonts w:eastAsia="Calibri" w:cs="Calibri"/>
          <w:color w:val="000000"/>
          <w:lang w:eastAsia="it-IT"/>
        </w:rPr>
        <w:t>mg</w:t>
      </w:r>
      <w:r>
        <w:rPr>
          <w:rFonts w:eastAsia="Calibri" w:cs="Calibri"/>
          <w:color w:val="000000"/>
          <w:lang w:eastAsia="it-IT"/>
        </w:rPr>
        <w:t xml:space="preserve"> 28 compresse rivestite con film</w:t>
      </w:r>
      <w:r w:rsidRPr="00781ACC">
        <w:rPr>
          <w:rFonts w:eastAsia="Calibri" w:cs="Calibri"/>
          <w:color w:val="000000"/>
          <w:lang w:eastAsia="it-IT"/>
        </w:rPr>
        <w:t xml:space="preserve">, </w:t>
      </w:r>
      <w:r>
        <w:rPr>
          <w:rFonts w:eastAsia="Calibri" w:cs="Calibri"/>
          <w:color w:val="000000"/>
          <w:lang w:eastAsia="it-IT"/>
        </w:rPr>
        <w:t>DEPALGOS</w:t>
      </w:r>
      <w:r w:rsidRPr="00781ACC">
        <w:rPr>
          <w:rFonts w:ascii="Calibri" w:hAnsi="Calibri"/>
        </w:rPr>
        <w:t xml:space="preserve"> 10mg</w:t>
      </w:r>
      <w:r>
        <w:rPr>
          <w:rFonts w:ascii="Calibri" w:hAnsi="Calibri"/>
        </w:rPr>
        <w:t>/325</w:t>
      </w:r>
      <w:r w:rsidRPr="00781ACC">
        <w:rPr>
          <w:rFonts w:ascii="Calibri" w:hAnsi="Calibri"/>
        </w:rPr>
        <w:t>mg</w:t>
      </w:r>
      <w:r>
        <w:rPr>
          <w:rFonts w:ascii="Calibri" w:hAnsi="Calibri"/>
        </w:rPr>
        <w:t xml:space="preserve"> </w:t>
      </w:r>
      <w:r>
        <w:rPr>
          <w:rFonts w:eastAsia="Calibri" w:cs="Calibri"/>
          <w:color w:val="000000"/>
          <w:lang w:eastAsia="it-IT"/>
        </w:rPr>
        <w:t>28 compresse rivestite con film</w:t>
      </w:r>
      <w:r w:rsidRPr="00781ACC">
        <w:rPr>
          <w:rFonts w:ascii="Calibri" w:hAnsi="Calibri"/>
        </w:rPr>
        <w:t xml:space="preserve">, </w:t>
      </w:r>
      <w:r>
        <w:rPr>
          <w:rFonts w:eastAsia="Calibri" w:cs="Calibri"/>
          <w:color w:val="000000"/>
          <w:lang w:eastAsia="it-IT"/>
        </w:rPr>
        <w:t>DEPALGOS</w:t>
      </w:r>
      <w:r>
        <w:rPr>
          <w:rFonts w:ascii="Calibri" w:hAnsi="Calibri"/>
        </w:rPr>
        <w:t xml:space="preserve"> 20</w:t>
      </w:r>
      <w:r w:rsidRPr="00781ACC">
        <w:rPr>
          <w:rFonts w:ascii="Calibri" w:hAnsi="Calibri"/>
        </w:rPr>
        <w:t>mg</w:t>
      </w:r>
      <w:r>
        <w:rPr>
          <w:rFonts w:ascii="Calibri" w:hAnsi="Calibri"/>
        </w:rPr>
        <w:t>/325</w:t>
      </w:r>
      <w:r w:rsidRPr="00781ACC">
        <w:rPr>
          <w:rFonts w:ascii="Calibri" w:hAnsi="Calibri"/>
        </w:rPr>
        <w:t>mg</w:t>
      </w:r>
      <w:r>
        <w:rPr>
          <w:rFonts w:eastAsia="Calibri" w:cs="Calibri"/>
          <w:color w:val="000000"/>
          <w:lang w:eastAsia="it-IT"/>
        </w:rPr>
        <w:t xml:space="preserve"> 28 compresse rivestite con film</w:t>
      </w:r>
      <w:r w:rsidRPr="007170D7">
        <w:rPr>
          <w:rFonts w:eastAsia="Calibri" w:cs="Calibri"/>
          <w:bCs/>
          <w:lang w:eastAsia="it-IT"/>
        </w:rPr>
        <w:t>.</w:t>
      </w:r>
      <w:r w:rsidRPr="00CA3A1E">
        <w:rPr>
          <w:rFonts w:eastAsia="Calibri" w:cs="Calibri"/>
          <w:bCs/>
          <w:lang w:eastAsia="it-IT"/>
        </w:rPr>
        <w:t xml:space="preserve"> </w:t>
      </w:r>
    </w:p>
    <w:p w:rsidR="009850E0" w:rsidRDefault="009850E0" w:rsidP="009850E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</w:p>
    <w:p w:rsidR="009850E0" w:rsidRDefault="009850E0" w:rsidP="009850E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>
        <w:rPr>
          <w:rFonts w:eastAsia="Calibri" w:cs="Calibri"/>
          <w:lang w:eastAsia="it-IT"/>
        </w:rPr>
        <w:t>C</w:t>
      </w:r>
      <w:r w:rsidR="00243C92" w:rsidRPr="00045C35">
        <w:rPr>
          <w:rFonts w:eastAsia="Calibri" w:cs="Calibri"/>
          <w:lang w:eastAsia="it-IT"/>
        </w:rPr>
        <w:t>lassificazione C</w:t>
      </w:r>
      <w:r>
        <w:rPr>
          <w:rFonts w:eastAsia="Calibri" w:cs="Calibri"/>
          <w:lang w:eastAsia="it-IT"/>
        </w:rPr>
        <w:t>:</w:t>
      </w:r>
      <w:r w:rsidRPr="009850E0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 xml:space="preserve">DEPALGOS </w:t>
      </w:r>
      <w:r w:rsidRPr="00781ACC">
        <w:rPr>
          <w:rFonts w:eastAsia="Calibri" w:cs="Calibri"/>
          <w:color w:val="000000"/>
          <w:lang w:eastAsia="it-IT"/>
        </w:rPr>
        <w:t>5mg</w:t>
      </w:r>
      <w:r>
        <w:rPr>
          <w:rFonts w:eastAsia="Calibri" w:cs="Calibri"/>
          <w:color w:val="000000"/>
          <w:lang w:eastAsia="it-IT"/>
        </w:rPr>
        <w:t>/325</w:t>
      </w:r>
      <w:r w:rsidRPr="00781ACC">
        <w:rPr>
          <w:rFonts w:eastAsia="Calibri" w:cs="Calibri"/>
          <w:color w:val="000000"/>
          <w:lang w:eastAsia="it-IT"/>
        </w:rPr>
        <w:t>mg</w:t>
      </w:r>
      <w:r>
        <w:rPr>
          <w:rFonts w:eastAsia="Calibri" w:cs="Calibri"/>
          <w:color w:val="000000"/>
          <w:lang w:eastAsia="it-IT"/>
        </w:rPr>
        <w:t xml:space="preserve"> 14 compresse rivestite con film, DEPALGOS </w:t>
      </w:r>
      <w:r w:rsidRPr="00781ACC">
        <w:rPr>
          <w:rFonts w:eastAsia="Calibri" w:cs="Calibri"/>
          <w:color w:val="000000"/>
          <w:lang w:eastAsia="it-IT"/>
        </w:rPr>
        <w:t>5mg</w:t>
      </w:r>
      <w:r>
        <w:rPr>
          <w:rFonts w:eastAsia="Calibri" w:cs="Calibri"/>
          <w:color w:val="000000"/>
          <w:lang w:eastAsia="it-IT"/>
        </w:rPr>
        <w:t>/325</w:t>
      </w:r>
      <w:r w:rsidRPr="00781ACC">
        <w:rPr>
          <w:rFonts w:eastAsia="Calibri" w:cs="Calibri"/>
          <w:color w:val="000000"/>
          <w:lang w:eastAsia="it-IT"/>
        </w:rPr>
        <w:t>mg</w:t>
      </w:r>
      <w:r>
        <w:rPr>
          <w:rFonts w:eastAsia="Calibri" w:cs="Calibri"/>
          <w:color w:val="000000"/>
          <w:lang w:eastAsia="it-IT"/>
        </w:rPr>
        <w:t xml:space="preserve"> 56 compresse rivestite con film</w:t>
      </w:r>
      <w:r w:rsidRPr="00781ACC">
        <w:rPr>
          <w:rFonts w:eastAsia="Calibri" w:cs="Calibri"/>
          <w:color w:val="000000"/>
          <w:lang w:eastAsia="it-IT"/>
        </w:rPr>
        <w:t xml:space="preserve">, </w:t>
      </w:r>
      <w:r>
        <w:rPr>
          <w:rFonts w:eastAsia="Calibri" w:cs="Calibri"/>
          <w:color w:val="000000"/>
          <w:lang w:eastAsia="it-IT"/>
        </w:rPr>
        <w:t>DEPALGOS</w:t>
      </w:r>
      <w:r w:rsidRPr="00781ACC">
        <w:rPr>
          <w:rFonts w:ascii="Calibri" w:hAnsi="Calibri"/>
        </w:rPr>
        <w:t xml:space="preserve"> 10mg</w:t>
      </w:r>
      <w:r>
        <w:rPr>
          <w:rFonts w:ascii="Calibri" w:hAnsi="Calibri"/>
        </w:rPr>
        <w:t>/325</w:t>
      </w:r>
      <w:r w:rsidRPr="00781ACC">
        <w:rPr>
          <w:rFonts w:ascii="Calibri" w:hAnsi="Calibri"/>
        </w:rPr>
        <w:t>mg</w:t>
      </w:r>
      <w:r>
        <w:rPr>
          <w:rFonts w:ascii="Calibri" w:hAnsi="Calibri"/>
        </w:rPr>
        <w:t xml:space="preserve"> </w:t>
      </w:r>
      <w:r>
        <w:rPr>
          <w:rFonts w:eastAsia="Calibri" w:cs="Calibri"/>
          <w:color w:val="000000"/>
          <w:lang w:eastAsia="it-IT"/>
        </w:rPr>
        <w:t>14 compresse rivestite con film, DEPALGOS</w:t>
      </w:r>
      <w:r w:rsidRPr="00781ACC">
        <w:rPr>
          <w:rFonts w:ascii="Calibri" w:hAnsi="Calibri"/>
        </w:rPr>
        <w:t xml:space="preserve"> 10mg</w:t>
      </w:r>
      <w:r>
        <w:rPr>
          <w:rFonts w:ascii="Calibri" w:hAnsi="Calibri"/>
        </w:rPr>
        <w:t>/325</w:t>
      </w:r>
      <w:r w:rsidRPr="00781ACC">
        <w:rPr>
          <w:rFonts w:ascii="Calibri" w:hAnsi="Calibri"/>
        </w:rPr>
        <w:t>mg</w:t>
      </w:r>
      <w:r>
        <w:rPr>
          <w:rFonts w:eastAsia="Calibri" w:cs="Calibri"/>
          <w:color w:val="000000"/>
          <w:lang w:eastAsia="it-IT"/>
        </w:rPr>
        <w:t xml:space="preserve"> 56 compresse rivestite con film</w:t>
      </w:r>
      <w:r w:rsidRPr="00781ACC">
        <w:rPr>
          <w:rFonts w:ascii="Calibri" w:hAnsi="Calibri"/>
        </w:rPr>
        <w:t xml:space="preserve">, </w:t>
      </w:r>
      <w:r>
        <w:rPr>
          <w:rFonts w:eastAsia="Calibri" w:cs="Calibri"/>
          <w:color w:val="000000"/>
          <w:lang w:eastAsia="it-IT"/>
        </w:rPr>
        <w:t>DEPALGOS</w:t>
      </w:r>
      <w:r>
        <w:rPr>
          <w:rFonts w:ascii="Calibri" w:hAnsi="Calibri"/>
        </w:rPr>
        <w:t xml:space="preserve"> 20</w:t>
      </w:r>
      <w:r w:rsidRPr="00781ACC">
        <w:rPr>
          <w:rFonts w:ascii="Calibri" w:hAnsi="Calibri"/>
        </w:rPr>
        <w:t>mg</w:t>
      </w:r>
      <w:r>
        <w:rPr>
          <w:rFonts w:ascii="Calibri" w:hAnsi="Calibri"/>
        </w:rPr>
        <w:t>/325</w:t>
      </w:r>
      <w:r w:rsidRPr="00781ACC">
        <w:rPr>
          <w:rFonts w:ascii="Calibri" w:hAnsi="Calibri"/>
        </w:rPr>
        <w:t>mg</w:t>
      </w:r>
      <w:r>
        <w:rPr>
          <w:rFonts w:eastAsia="Calibri" w:cs="Calibri"/>
          <w:color w:val="000000"/>
          <w:lang w:eastAsia="it-IT"/>
        </w:rPr>
        <w:t xml:space="preserve"> 14 compresse rivestite con film, DEPALGOS</w:t>
      </w:r>
      <w:r>
        <w:rPr>
          <w:rFonts w:ascii="Calibri" w:hAnsi="Calibri"/>
        </w:rPr>
        <w:t xml:space="preserve"> 20</w:t>
      </w:r>
      <w:r w:rsidRPr="00781ACC">
        <w:rPr>
          <w:rFonts w:ascii="Calibri" w:hAnsi="Calibri"/>
        </w:rPr>
        <w:t>mg</w:t>
      </w:r>
      <w:r>
        <w:rPr>
          <w:rFonts w:ascii="Calibri" w:hAnsi="Calibri"/>
        </w:rPr>
        <w:t>/325</w:t>
      </w:r>
      <w:r w:rsidRPr="00781ACC">
        <w:rPr>
          <w:rFonts w:ascii="Calibri" w:hAnsi="Calibri"/>
        </w:rPr>
        <w:t>mg</w:t>
      </w:r>
      <w:r>
        <w:rPr>
          <w:rFonts w:eastAsia="Calibri" w:cs="Calibri"/>
          <w:color w:val="000000"/>
          <w:lang w:eastAsia="it-IT"/>
        </w:rPr>
        <w:t xml:space="preserve"> 56 compresse rivestite con film</w:t>
      </w:r>
      <w:r w:rsidRPr="007170D7">
        <w:rPr>
          <w:rFonts w:eastAsia="Calibri" w:cs="Calibri"/>
          <w:bCs/>
          <w:lang w:eastAsia="it-IT"/>
        </w:rPr>
        <w:t>.</w:t>
      </w:r>
      <w:r w:rsidRPr="00CA3A1E">
        <w:rPr>
          <w:rFonts w:eastAsia="Calibri" w:cs="Calibri"/>
          <w:bCs/>
          <w:lang w:eastAsia="it-IT"/>
        </w:rPr>
        <w:t xml:space="preserve"> </w:t>
      </w:r>
    </w:p>
    <w:p w:rsidR="009850E0" w:rsidRDefault="009850E0" w:rsidP="009850E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</w:p>
    <w:p w:rsidR="009850E0" w:rsidRDefault="009850E0" w:rsidP="009850E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>
        <w:rPr>
          <w:rFonts w:eastAsia="Calibri" w:cs="Calibri"/>
          <w:lang w:eastAsia="it-IT"/>
        </w:rPr>
        <w:t>C</w:t>
      </w:r>
      <w:r w:rsidRPr="00045C35">
        <w:rPr>
          <w:rFonts w:eastAsia="Calibri" w:cs="Calibri"/>
          <w:lang w:eastAsia="it-IT"/>
        </w:rPr>
        <w:t>lassificazione provvisoria Cnn</w:t>
      </w:r>
      <w:r>
        <w:rPr>
          <w:rFonts w:eastAsia="Calibri" w:cs="Calibri"/>
          <w:lang w:eastAsia="it-IT"/>
        </w:rPr>
        <w:t>:</w:t>
      </w:r>
      <w:r w:rsidRPr="00045C35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 xml:space="preserve">DEPALGOS </w:t>
      </w:r>
      <w:r w:rsidRPr="00781ACC">
        <w:rPr>
          <w:rFonts w:eastAsia="Calibri" w:cs="Calibri"/>
          <w:color w:val="000000"/>
          <w:lang w:eastAsia="it-IT"/>
        </w:rPr>
        <w:t>5mg</w:t>
      </w:r>
      <w:r>
        <w:rPr>
          <w:rFonts w:eastAsia="Calibri" w:cs="Calibri"/>
          <w:color w:val="000000"/>
          <w:lang w:eastAsia="it-IT"/>
        </w:rPr>
        <w:t>/325</w:t>
      </w:r>
      <w:r w:rsidRPr="00781ACC">
        <w:rPr>
          <w:rFonts w:eastAsia="Calibri" w:cs="Calibri"/>
          <w:color w:val="000000"/>
          <w:lang w:eastAsia="it-IT"/>
        </w:rPr>
        <w:t>mg</w:t>
      </w:r>
      <w:r>
        <w:rPr>
          <w:rFonts w:eastAsia="Calibri" w:cs="Calibri"/>
          <w:color w:val="000000"/>
          <w:lang w:eastAsia="it-IT"/>
        </w:rPr>
        <w:t xml:space="preserve"> 6 compresse effervescenti, DEPALGOS </w:t>
      </w:r>
      <w:r w:rsidRPr="00781ACC">
        <w:rPr>
          <w:rFonts w:eastAsia="Calibri" w:cs="Calibri"/>
          <w:color w:val="000000"/>
          <w:lang w:eastAsia="it-IT"/>
        </w:rPr>
        <w:t>5mg</w:t>
      </w:r>
      <w:r>
        <w:rPr>
          <w:rFonts w:eastAsia="Calibri" w:cs="Calibri"/>
          <w:color w:val="000000"/>
          <w:lang w:eastAsia="it-IT"/>
        </w:rPr>
        <w:t>/325</w:t>
      </w:r>
      <w:r w:rsidRPr="00781ACC">
        <w:rPr>
          <w:rFonts w:eastAsia="Calibri" w:cs="Calibri"/>
          <w:color w:val="000000"/>
          <w:lang w:eastAsia="it-IT"/>
        </w:rPr>
        <w:t>mg</w:t>
      </w:r>
      <w:r>
        <w:rPr>
          <w:rFonts w:eastAsia="Calibri" w:cs="Calibri"/>
          <w:color w:val="000000"/>
          <w:lang w:eastAsia="it-IT"/>
        </w:rPr>
        <w:t xml:space="preserve"> 14 compresse effervescenti</w:t>
      </w:r>
      <w:r w:rsidRPr="00781ACC">
        <w:rPr>
          <w:rFonts w:eastAsia="Calibri" w:cs="Calibri"/>
          <w:color w:val="000000"/>
          <w:lang w:eastAsia="it-IT"/>
        </w:rPr>
        <w:t>,</w:t>
      </w:r>
      <w:r w:rsidRPr="008F45EC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 xml:space="preserve">DEPALGOS </w:t>
      </w:r>
      <w:r w:rsidRPr="00781ACC">
        <w:rPr>
          <w:rFonts w:eastAsia="Calibri" w:cs="Calibri"/>
          <w:color w:val="000000"/>
          <w:lang w:eastAsia="it-IT"/>
        </w:rPr>
        <w:t>5mg</w:t>
      </w:r>
      <w:r>
        <w:rPr>
          <w:rFonts w:eastAsia="Calibri" w:cs="Calibri"/>
          <w:color w:val="000000"/>
          <w:lang w:eastAsia="it-IT"/>
        </w:rPr>
        <w:t>/325</w:t>
      </w:r>
      <w:r w:rsidRPr="00781ACC">
        <w:rPr>
          <w:rFonts w:eastAsia="Calibri" w:cs="Calibri"/>
          <w:color w:val="000000"/>
          <w:lang w:eastAsia="it-IT"/>
        </w:rPr>
        <w:t>mg</w:t>
      </w:r>
      <w:r>
        <w:rPr>
          <w:rFonts w:eastAsia="Calibri" w:cs="Calibri"/>
          <w:color w:val="000000"/>
          <w:lang w:eastAsia="it-IT"/>
        </w:rPr>
        <w:t xml:space="preserve"> 28 compresse effervescenti,</w:t>
      </w:r>
      <w:r w:rsidRPr="00781ACC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DEPALGOS</w:t>
      </w:r>
      <w:r w:rsidRPr="00781ACC">
        <w:rPr>
          <w:rFonts w:ascii="Calibri" w:hAnsi="Calibri"/>
        </w:rPr>
        <w:t xml:space="preserve"> 10mg</w:t>
      </w:r>
      <w:r>
        <w:rPr>
          <w:rFonts w:ascii="Calibri" w:hAnsi="Calibri"/>
        </w:rPr>
        <w:t>/325</w:t>
      </w:r>
      <w:r w:rsidRPr="00781ACC">
        <w:rPr>
          <w:rFonts w:ascii="Calibri" w:hAnsi="Calibri"/>
        </w:rPr>
        <w:t>mg</w:t>
      </w:r>
      <w:r>
        <w:rPr>
          <w:rFonts w:ascii="Calibri" w:hAnsi="Calibri"/>
        </w:rPr>
        <w:t xml:space="preserve"> </w:t>
      </w:r>
      <w:r>
        <w:rPr>
          <w:rFonts w:eastAsia="Calibri" w:cs="Calibri"/>
          <w:color w:val="000000"/>
          <w:lang w:eastAsia="it-IT"/>
        </w:rPr>
        <w:t>6 compresse effervescenti, DEPALGOS</w:t>
      </w:r>
      <w:r w:rsidRPr="00781ACC">
        <w:rPr>
          <w:rFonts w:ascii="Calibri" w:hAnsi="Calibri"/>
        </w:rPr>
        <w:t xml:space="preserve"> 10mg</w:t>
      </w:r>
      <w:r>
        <w:rPr>
          <w:rFonts w:ascii="Calibri" w:hAnsi="Calibri"/>
        </w:rPr>
        <w:t>/325</w:t>
      </w:r>
      <w:r w:rsidRPr="00781ACC">
        <w:rPr>
          <w:rFonts w:ascii="Calibri" w:hAnsi="Calibri"/>
        </w:rPr>
        <w:t>mg</w:t>
      </w:r>
      <w:r>
        <w:rPr>
          <w:rFonts w:ascii="Calibri" w:hAnsi="Calibri"/>
        </w:rPr>
        <w:t xml:space="preserve"> </w:t>
      </w:r>
      <w:r>
        <w:rPr>
          <w:rFonts w:eastAsia="Calibri" w:cs="Calibri"/>
          <w:color w:val="000000"/>
          <w:lang w:eastAsia="it-IT"/>
        </w:rPr>
        <w:t>14 compresse effervescenti, DEPALGOS</w:t>
      </w:r>
      <w:r w:rsidRPr="00781ACC">
        <w:rPr>
          <w:rFonts w:ascii="Calibri" w:hAnsi="Calibri"/>
        </w:rPr>
        <w:t xml:space="preserve"> 10mg</w:t>
      </w:r>
      <w:r>
        <w:rPr>
          <w:rFonts w:ascii="Calibri" w:hAnsi="Calibri"/>
        </w:rPr>
        <w:t>/325</w:t>
      </w:r>
      <w:r w:rsidRPr="00781ACC">
        <w:rPr>
          <w:rFonts w:ascii="Calibri" w:hAnsi="Calibri"/>
        </w:rPr>
        <w:t>mg</w:t>
      </w:r>
      <w:r>
        <w:rPr>
          <w:rFonts w:eastAsia="Calibri" w:cs="Calibri"/>
          <w:color w:val="000000"/>
          <w:lang w:eastAsia="it-IT"/>
        </w:rPr>
        <w:t xml:space="preserve"> 28 compresse effervescenti</w:t>
      </w:r>
      <w:r w:rsidRPr="00781ACC">
        <w:rPr>
          <w:rFonts w:ascii="Calibri" w:hAnsi="Calibri"/>
        </w:rPr>
        <w:t xml:space="preserve">, </w:t>
      </w:r>
      <w:r>
        <w:rPr>
          <w:rFonts w:eastAsia="Calibri" w:cs="Calibri"/>
          <w:color w:val="000000"/>
          <w:lang w:eastAsia="it-IT"/>
        </w:rPr>
        <w:t>DEPALGOS</w:t>
      </w:r>
      <w:r>
        <w:rPr>
          <w:rFonts w:ascii="Calibri" w:hAnsi="Calibri"/>
        </w:rPr>
        <w:t xml:space="preserve"> 20</w:t>
      </w:r>
      <w:r w:rsidRPr="00781ACC">
        <w:rPr>
          <w:rFonts w:ascii="Calibri" w:hAnsi="Calibri"/>
        </w:rPr>
        <w:t>mg</w:t>
      </w:r>
      <w:r>
        <w:rPr>
          <w:rFonts w:ascii="Calibri" w:hAnsi="Calibri"/>
        </w:rPr>
        <w:t>/325</w:t>
      </w:r>
      <w:r w:rsidRPr="00781ACC">
        <w:rPr>
          <w:rFonts w:ascii="Calibri" w:hAnsi="Calibri"/>
        </w:rPr>
        <w:t>mg</w:t>
      </w:r>
      <w:r>
        <w:rPr>
          <w:rFonts w:eastAsia="Calibri" w:cs="Calibri"/>
          <w:color w:val="000000"/>
          <w:lang w:eastAsia="it-IT"/>
        </w:rPr>
        <w:t xml:space="preserve"> 6 compresse </w:t>
      </w:r>
      <w:del w:id="1" w:author="Marcella Baciocchi" w:date="2019-11-20T10:39:00Z">
        <w:r w:rsidDel="00E622E2">
          <w:rPr>
            <w:rFonts w:eastAsia="Calibri" w:cs="Calibri"/>
            <w:color w:val="000000"/>
            <w:lang w:eastAsia="it-IT"/>
          </w:rPr>
          <w:delText xml:space="preserve"> </w:delText>
        </w:r>
      </w:del>
      <w:r>
        <w:rPr>
          <w:rFonts w:eastAsia="Calibri" w:cs="Calibri"/>
          <w:color w:val="000000"/>
          <w:lang w:eastAsia="it-IT"/>
        </w:rPr>
        <w:t>effervescenti, DEPALGOS</w:t>
      </w:r>
      <w:r>
        <w:rPr>
          <w:rFonts w:ascii="Calibri" w:hAnsi="Calibri"/>
        </w:rPr>
        <w:t xml:space="preserve"> 20</w:t>
      </w:r>
      <w:r w:rsidRPr="00781ACC">
        <w:rPr>
          <w:rFonts w:ascii="Calibri" w:hAnsi="Calibri"/>
        </w:rPr>
        <w:t>mg</w:t>
      </w:r>
      <w:r>
        <w:rPr>
          <w:rFonts w:ascii="Calibri" w:hAnsi="Calibri"/>
        </w:rPr>
        <w:t>/325</w:t>
      </w:r>
      <w:r w:rsidRPr="00781ACC">
        <w:rPr>
          <w:rFonts w:ascii="Calibri" w:hAnsi="Calibri"/>
        </w:rPr>
        <w:t>mg</w:t>
      </w:r>
      <w:r>
        <w:rPr>
          <w:rFonts w:eastAsia="Calibri" w:cs="Calibri"/>
          <w:color w:val="000000"/>
          <w:lang w:eastAsia="it-IT"/>
        </w:rPr>
        <w:t xml:space="preserve"> 14 compresse  effervescenti, DEPALGOS</w:t>
      </w:r>
      <w:r>
        <w:rPr>
          <w:rFonts w:ascii="Calibri" w:hAnsi="Calibri"/>
        </w:rPr>
        <w:t xml:space="preserve"> 20</w:t>
      </w:r>
      <w:r w:rsidRPr="00781ACC">
        <w:rPr>
          <w:rFonts w:ascii="Calibri" w:hAnsi="Calibri"/>
        </w:rPr>
        <w:t>mg</w:t>
      </w:r>
      <w:r>
        <w:rPr>
          <w:rFonts w:ascii="Calibri" w:hAnsi="Calibri"/>
        </w:rPr>
        <w:t>/325</w:t>
      </w:r>
      <w:r w:rsidRPr="00781ACC">
        <w:rPr>
          <w:rFonts w:ascii="Calibri" w:hAnsi="Calibri"/>
        </w:rPr>
        <w:t>mg</w:t>
      </w:r>
      <w:r>
        <w:rPr>
          <w:rFonts w:eastAsia="Calibri" w:cs="Calibri"/>
          <w:color w:val="000000"/>
          <w:lang w:eastAsia="it-IT"/>
        </w:rPr>
        <w:t xml:space="preserve"> 28 compresse effervescenti</w:t>
      </w:r>
      <w:r w:rsidRPr="007170D7">
        <w:rPr>
          <w:rFonts w:eastAsia="Calibri" w:cs="Calibri"/>
          <w:bCs/>
          <w:lang w:eastAsia="it-IT"/>
        </w:rPr>
        <w:t>.</w:t>
      </w:r>
      <w:r w:rsidRPr="00CA3A1E">
        <w:rPr>
          <w:rFonts w:eastAsia="Calibri" w:cs="Calibri"/>
          <w:bCs/>
          <w:lang w:eastAsia="it-IT"/>
        </w:rPr>
        <w:t xml:space="preserve"> </w:t>
      </w:r>
    </w:p>
    <w:p w:rsidR="00BB2AF8" w:rsidRPr="002A3F14" w:rsidRDefault="00BB2AF8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DI </w:t>
      </w:r>
      <w:r w:rsidR="004361D6">
        <w:rPr>
          <w:rFonts w:eastAsia="Calibri" w:cs="Calibri"/>
          <w:b/>
          <w:color w:val="000000"/>
          <w:lang w:eastAsia="it-IT"/>
        </w:rPr>
        <w:t>DEPALGOS</w:t>
      </w:r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Default="00F8598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lastRenderedPageBreak/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r w:rsidR="004361D6">
        <w:rPr>
          <w:rFonts w:eastAsia="Calibri" w:cs="Calibri"/>
          <w:color w:val="000000"/>
          <w:lang w:eastAsia="it-IT"/>
        </w:rPr>
        <w:t>DEPALGOS</w:t>
      </w:r>
      <w:r w:rsidR="004241AC" w:rsidRPr="007170D7">
        <w:rPr>
          <w:rFonts w:eastAsia="Calibri" w:cs="Calibri"/>
          <w:lang w:eastAsia="it-IT"/>
        </w:rPr>
        <w:t>.</w:t>
      </w: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r w:rsidR="004361D6">
        <w:rPr>
          <w:rFonts w:eastAsia="Calibri" w:cs="Calibri"/>
          <w:b/>
          <w:color w:val="000000"/>
          <w:lang w:eastAsia="it-IT"/>
        </w:rPr>
        <w:t>DEPALGOS</w:t>
      </w:r>
    </w:p>
    <w:p w:rsidR="00376898" w:rsidRDefault="006D77F8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iCs/>
          <w:lang w:eastAsia="it-IT"/>
        </w:rPr>
      </w:pPr>
      <w:r>
        <w:rPr>
          <w:rFonts w:eastAsia="Calibri" w:cs="Calibri"/>
          <w:bCs/>
          <w:iCs/>
          <w:lang w:eastAsia="it-IT"/>
        </w:rPr>
        <w:t>Il 23/12/2004</w:t>
      </w:r>
      <w:r w:rsidR="004241AC" w:rsidRPr="00B0024D">
        <w:rPr>
          <w:rFonts w:eastAsia="Calibri" w:cs="Calibri"/>
          <w:bCs/>
          <w:iCs/>
          <w:lang w:eastAsia="it-IT"/>
        </w:rPr>
        <w:t xml:space="preserve"> l</w:t>
      </w:r>
      <w:r w:rsidR="004241AC" w:rsidRPr="00BB2AF8">
        <w:rPr>
          <w:rFonts w:eastAsia="Calibri" w:cs="Calibri"/>
          <w:bCs/>
          <w:iCs/>
          <w:lang w:eastAsia="it-IT"/>
        </w:rPr>
        <w:t>’AIFA ha rilasciato l’autorizzazione all’immissione in commercio di</w:t>
      </w:r>
      <w:r w:rsidR="00376898">
        <w:rPr>
          <w:rFonts w:eastAsia="Calibri" w:cs="Calibri"/>
          <w:bCs/>
          <w:iCs/>
          <w:lang w:eastAsia="it-IT"/>
        </w:rPr>
        <w:t>:</w:t>
      </w:r>
    </w:p>
    <w:p w:rsidR="004241AC" w:rsidRDefault="004361D6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>
        <w:rPr>
          <w:rFonts w:eastAsia="Calibri" w:cs="Calibri"/>
          <w:color w:val="000000"/>
          <w:lang w:eastAsia="it-IT"/>
        </w:rPr>
        <w:t>DEPALGO</w:t>
      </w:r>
      <w:r w:rsidR="00D306B5">
        <w:rPr>
          <w:rFonts w:eastAsia="Calibri" w:cs="Calibri"/>
          <w:color w:val="000000"/>
          <w:lang w:eastAsia="it-IT"/>
        </w:rPr>
        <w:t xml:space="preserve">S </w:t>
      </w:r>
      <w:r w:rsidR="00D306B5" w:rsidRPr="00781ACC">
        <w:rPr>
          <w:rFonts w:eastAsia="Calibri" w:cs="Calibri"/>
          <w:color w:val="000000"/>
          <w:lang w:eastAsia="it-IT"/>
        </w:rPr>
        <w:t>5mg</w:t>
      </w:r>
      <w:r w:rsidR="00D306B5">
        <w:rPr>
          <w:rFonts w:eastAsia="Calibri" w:cs="Calibri"/>
          <w:color w:val="000000"/>
          <w:lang w:eastAsia="it-IT"/>
        </w:rPr>
        <w:t>/325</w:t>
      </w:r>
      <w:r w:rsidR="00D306B5" w:rsidRPr="00781ACC">
        <w:rPr>
          <w:rFonts w:eastAsia="Calibri" w:cs="Calibri"/>
          <w:color w:val="000000"/>
          <w:lang w:eastAsia="it-IT"/>
        </w:rPr>
        <w:t>mg</w:t>
      </w:r>
      <w:r w:rsidR="00D306B5">
        <w:rPr>
          <w:rFonts w:eastAsia="Calibri" w:cs="Calibri"/>
          <w:color w:val="000000"/>
          <w:lang w:eastAsia="it-IT"/>
        </w:rPr>
        <w:t xml:space="preserve"> 28 compresse rivestite con film</w:t>
      </w:r>
      <w:r w:rsidR="00D306B5" w:rsidRPr="00781ACC">
        <w:rPr>
          <w:rFonts w:eastAsia="Calibri" w:cs="Calibri"/>
          <w:color w:val="000000"/>
          <w:lang w:eastAsia="it-IT"/>
        </w:rPr>
        <w:t xml:space="preserve">, </w:t>
      </w:r>
      <w:r w:rsidR="00D306B5">
        <w:rPr>
          <w:rFonts w:eastAsia="Calibri" w:cs="Calibri"/>
          <w:color w:val="000000"/>
          <w:lang w:eastAsia="it-IT"/>
        </w:rPr>
        <w:t>DEPALGOS</w:t>
      </w:r>
      <w:r w:rsidR="00D306B5" w:rsidRPr="00781ACC">
        <w:rPr>
          <w:rFonts w:ascii="Calibri" w:hAnsi="Calibri"/>
        </w:rPr>
        <w:t xml:space="preserve"> 10mg</w:t>
      </w:r>
      <w:r w:rsidR="00D306B5">
        <w:rPr>
          <w:rFonts w:ascii="Calibri" w:hAnsi="Calibri"/>
        </w:rPr>
        <w:t>/325</w:t>
      </w:r>
      <w:r w:rsidR="00D306B5" w:rsidRPr="00781ACC">
        <w:rPr>
          <w:rFonts w:ascii="Calibri" w:hAnsi="Calibri"/>
        </w:rPr>
        <w:t>mg</w:t>
      </w:r>
      <w:r w:rsidR="00D306B5">
        <w:rPr>
          <w:rFonts w:ascii="Calibri" w:hAnsi="Calibri"/>
        </w:rPr>
        <w:t xml:space="preserve"> </w:t>
      </w:r>
      <w:r w:rsidR="00D306B5">
        <w:rPr>
          <w:rFonts w:eastAsia="Calibri" w:cs="Calibri"/>
          <w:color w:val="000000"/>
          <w:lang w:eastAsia="it-IT"/>
        </w:rPr>
        <w:t>28 compresse rivestite con film</w:t>
      </w:r>
      <w:r w:rsidR="00D306B5" w:rsidRPr="00781ACC">
        <w:rPr>
          <w:rFonts w:ascii="Calibri" w:hAnsi="Calibri"/>
        </w:rPr>
        <w:t xml:space="preserve">, </w:t>
      </w:r>
      <w:r w:rsidR="00D306B5">
        <w:rPr>
          <w:rFonts w:eastAsia="Calibri" w:cs="Calibri"/>
          <w:color w:val="000000"/>
          <w:lang w:eastAsia="it-IT"/>
        </w:rPr>
        <w:t>DEPALGOS</w:t>
      </w:r>
      <w:r w:rsidR="00D306B5">
        <w:rPr>
          <w:rFonts w:ascii="Calibri" w:hAnsi="Calibri"/>
        </w:rPr>
        <w:t xml:space="preserve"> 20</w:t>
      </w:r>
      <w:r w:rsidR="00D306B5" w:rsidRPr="00781ACC">
        <w:rPr>
          <w:rFonts w:ascii="Calibri" w:hAnsi="Calibri"/>
        </w:rPr>
        <w:t>mg</w:t>
      </w:r>
      <w:r w:rsidR="00D306B5">
        <w:rPr>
          <w:rFonts w:ascii="Calibri" w:hAnsi="Calibri"/>
        </w:rPr>
        <w:t>/325</w:t>
      </w:r>
      <w:r w:rsidR="00D306B5" w:rsidRPr="00781ACC">
        <w:rPr>
          <w:rFonts w:ascii="Calibri" w:hAnsi="Calibri"/>
        </w:rPr>
        <w:t>mg</w:t>
      </w:r>
      <w:r w:rsidR="00D306B5">
        <w:rPr>
          <w:rFonts w:eastAsia="Calibri" w:cs="Calibri"/>
          <w:color w:val="000000"/>
          <w:lang w:eastAsia="it-IT"/>
        </w:rPr>
        <w:t xml:space="preserve"> 28 </w:t>
      </w:r>
      <w:r w:rsidR="006D77F8">
        <w:rPr>
          <w:rFonts w:eastAsia="Calibri" w:cs="Calibri"/>
          <w:color w:val="000000"/>
          <w:lang w:eastAsia="it-IT"/>
        </w:rPr>
        <w:t>compresse rivestite con film</w:t>
      </w:r>
      <w:r w:rsidR="004241AC" w:rsidRPr="007170D7">
        <w:rPr>
          <w:rFonts w:eastAsia="Calibri" w:cs="Calibri"/>
          <w:bCs/>
          <w:lang w:eastAsia="it-IT"/>
        </w:rPr>
        <w:t>.</w:t>
      </w:r>
      <w:r w:rsidR="004241AC" w:rsidRPr="00CA3A1E">
        <w:rPr>
          <w:rFonts w:eastAsia="Calibri" w:cs="Calibri"/>
          <w:bCs/>
          <w:lang w:eastAsia="it-IT"/>
        </w:rPr>
        <w:t xml:space="preserve"> </w:t>
      </w:r>
    </w:p>
    <w:p w:rsidR="008F45EC" w:rsidRDefault="00D306B5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iCs/>
          <w:lang w:eastAsia="it-IT"/>
        </w:rPr>
      </w:pPr>
      <w:r>
        <w:rPr>
          <w:rFonts w:eastAsia="Calibri" w:cs="Calibri"/>
          <w:bCs/>
          <w:iCs/>
          <w:lang w:eastAsia="it-IT"/>
        </w:rPr>
        <w:t>Il 29/09/2005</w:t>
      </w:r>
      <w:r w:rsidRPr="00B0024D">
        <w:rPr>
          <w:rFonts w:eastAsia="Calibri" w:cs="Calibri"/>
          <w:bCs/>
          <w:iCs/>
          <w:lang w:eastAsia="it-IT"/>
        </w:rPr>
        <w:t xml:space="preserve"> l</w:t>
      </w:r>
      <w:r w:rsidRPr="00BB2AF8">
        <w:rPr>
          <w:rFonts w:eastAsia="Calibri" w:cs="Calibri"/>
          <w:bCs/>
          <w:iCs/>
          <w:lang w:eastAsia="it-IT"/>
        </w:rPr>
        <w:t>’AIFA ha rilasciato l’autorizzazione all’immissione in commercio di</w:t>
      </w:r>
      <w:r w:rsidR="008F45EC">
        <w:rPr>
          <w:rFonts w:eastAsia="Calibri" w:cs="Calibri"/>
          <w:bCs/>
          <w:iCs/>
          <w:lang w:eastAsia="it-IT"/>
        </w:rPr>
        <w:t>:</w:t>
      </w:r>
    </w:p>
    <w:p w:rsidR="00D306B5" w:rsidRDefault="00D306B5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>
        <w:rPr>
          <w:rFonts w:eastAsia="Calibri" w:cs="Calibri"/>
          <w:color w:val="000000"/>
          <w:lang w:eastAsia="it-IT"/>
        </w:rPr>
        <w:t xml:space="preserve">DEPALGOS </w:t>
      </w:r>
      <w:r w:rsidRPr="00781ACC">
        <w:rPr>
          <w:rFonts w:eastAsia="Calibri" w:cs="Calibri"/>
          <w:color w:val="000000"/>
          <w:lang w:eastAsia="it-IT"/>
        </w:rPr>
        <w:t>5mg</w:t>
      </w:r>
      <w:r>
        <w:rPr>
          <w:rFonts w:eastAsia="Calibri" w:cs="Calibri"/>
          <w:color w:val="000000"/>
          <w:lang w:eastAsia="it-IT"/>
        </w:rPr>
        <w:t>/325</w:t>
      </w:r>
      <w:r w:rsidRPr="00781ACC">
        <w:rPr>
          <w:rFonts w:eastAsia="Calibri" w:cs="Calibri"/>
          <w:color w:val="000000"/>
          <w:lang w:eastAsia="it-IT"/>
        </w:rPr>
        <w:t>mg</w:t>
      </w:r>
      <w:r>
        <w:rPr>
          <w:rFonts w:eastAsia="Calibri" w:cs="Calibri"/>
          <w:color w:val="000000"/>
          <w:lang w:eastAsia="it-IT"/>
        </w:rPr>
        <w:t xml:space="preserve"> 14 </w:t>
      </w:r>
      <w:r w:rsidR="008F45EC">
        <w:rPr>
          <w:rFonts w:eastAsia="Calibri" w:cs="Calibri"/>
          <w:color w:val="000000"/>
          <w:lang w:eastAsia="it-IT"/>
        </w:rPr>
        <w:t>compresse rivestite con film,</w:t>
      </w:r>
      <w:r>
        <w:rPr>
          <w:rFonts w:eastAsia="Calibri" w:cs="Calibri"/>
          <w:color w:val="000000"/>
          <w:lang w:eastAsia="it-IT"/>
        </w:rPr>
        <w:t xml:space="preserve"> </w:t>
      </w:r>
      <w:r w:rsidR="008F45EC">
        <w:rPr>
          <w:rFonts w:eastAsia="Calibri" w:cs="Calibri"/>
          <w:color w:val="000000"/>
          <w:lang w:eastAsia="it-IT"/>
        </w:rPr>
        <w:t xml:space="preserve">DEPALGOS </w:t>
      </w:r>
      <w:r w:rsidR="008F45EC" w:rsidRPr="00781ACC">
        <w:rPr>
          <w:rFonts w:eastAsia="Calibri" w:cs="Calibri"/>
          <w:color w:val="000000"/>
          <w:lang w:eastAsia="it-IT"/>
        </w:rPr>
        <w:t>5mg</w:t>
      </w:r>
      <w:r w:rsidR="008F45EC">
        <w:rPr>
          <w:rFonts w:eastAsia="Calibri" w:cs="Calibri"/>
          <w:color w:val="000000"/>
          <w:lang w:eastAsia="it-IT"/>
        </w:rPr>
        <w:t>/325</w:t>
      </w:r>
      <w:r w:rsidR="008F45EC" w:rsidRPr="00781ACC">
        <w:rPr>
          <w:rFonts w:eastAsia="Calibri" w:cs="Calibri"/>
          <w:color w:val="000000"/>
          <w:lang w:eastAsia="it-IT"/>
        </w:rPr>
        <w:t>mg</w:t>
      </w:r>
      <w:r w:rsidR="008F45EC">
        <w:rPr>
          <w:rFonts w:eastAsia="Calibri" w:cs="Calibri"/>
          <w:color w:val="000000"/>
          <w:lang w:eastAsia="it-IT"/>
        </w:rPr>
        <w:t xml:space="preserve"> 56 </w:t>
      </w:r>
      <w:r>
        <w:rPr>
          <w:rFonts w:eastAsia="Calibri" w:cs="Calibri"/>
          <w:color w:val="000000"/>
          <w:lang w:eastAsia="it-IT"/>
        </w:rPr>
        <w:t>compresse rivestite con film</w:t>
      </w:r>
      <w:r w:rsidRPr="00781ACC">
        <w:rPr>
          <w:rFonts w:eastAsia="Calibri" w:cs="Calibri"/>
          <w:color w:val="000000"/>
          <w:lang w:eastAsia="it-IT"/>
        </w:rPr>
        <w:t xml:space="preserve">, </w:t>
      </w:r>
      <w:r>
        <w:rPr>
          <w:rFonts w:eastAsia="Calibri" w:cs="Calibri"/>
          <w:color w:val="000000"/>
          <w:lang w:eastAsia="it-IT"/>
        </w:rPr>
        <w:t>DEPALGOS</w:t>
      </w:r>
      <w:r w:rsidRPr="00781ACC">
        <w:rPr>
          <w:rFonts w:ascii="Calibri" w:hAnsi="Calibri"/>
        </w:rPr>
        <w:t xml:space="preserve"> 10mg</w:t>
      </w:r>
      <w:r>
        <w:rPr>
          <w:rFonts w:ascii="Calibri" w:hAnsi="Calibri"/>
        </w:rPr>
        <w:t>/325</w:t>
      </w:r>
      <w:r w:rsidRPr="00781ACC">
        <w:rPr>
          <w:rFonts w:ascii="Calibri" w:hAnsi="Calibri"/>
        </w:rPr>
        <w:t>mg</w:t>
      </w:r>
      <w:r>
        <w:rPr>
          <w:rFonts w:ascii="Calibri" w:hAnsi="Calibri"/>
        </w:rPr>
        <w:t xml:space="preserve"> </w:t>
      </w:r>
      <w:r w:rsidR="008F45EC">
        <w:rPr>
          <w:rFonts w:eastAsia="Calibri" w:cs="Calibri"/>
          <w:color w:val="000000"/>
          <w:lang w:eastAsia="it-IT"/>
        </w:rPr>
        <w:t>14</w:t>
      </w:r>
      <w:r>
        <w:rPr>
          <w:rFonts w:eastAsia="Calibri" w:cs="Calibri"/>
          <w:color w:val="000000"/>
          <w:lang w:eastAsia="it-IT"/>
        </w:rPr>
        <w:t xml:space="preserve"> compresse rivestite con film</w:t>
      </w:r>
      <w:r w:rsidR="008F45EC">
        <w:rPr>
          <w:rFonts w:eastAsia="Calibri" w:cs="Calibri"/>
          <w:color w:val="000000"/>
          <w:lang w:eastAsia="it-IT"/>
        </w:rPr>
        <w:t>, DEPALGOS</w:t>
      </w:r>
      <w:r w:rsidR="008F45EC" w:rsidRPr="00781ACC">
        <w:rPr>
          <w:rFonts w:ascii="Calibri" w:hAnsi="Calibri"/>
        </w:rPr>
        <w:t xml:space="preserve"> 10mg</w:t>
      </w:r>
      <w:r w:rsidR="008F45EC">
        <w:rPr>
          <w:rFonts w:ascii="Calibri" w:hAnsi="Calibri"/>
        </w:rPr>
        <w:t>/325</w:t>
      </w:r>
      <w:r w:rsidR="008F45EC" w:rsidRPr="00781ACC">
        <w:rPr>
          <w:rFonts w:ascii="Calibri" w:hAnsi="Calibri"/>
        </w:rPr>
        <w:t>mg</w:t>
      </w:r>
      <w:r w:rsidR="008F45EC">
        <w:rPr>
          <w:rFonts w:eastAsia="Calibri" w:cs="Calibri"/>
          <w:color w:val="000000"/>
          <w:lang w:eastAsia="it-IT"/>
        </w:rPr>
        <w:t xml:space="preserve"> 56 compresse rivestite con film</w:t>
      </w:r>
      <w:r w:rsidRPr="00781ACC">
        <w:rPr>
          <w:rFonts w:ascii="Calibri" w:hAnsi="Calibri"/>
        </w:rPr>
        <w:t xml:space="preserve">, </w:t>
      </w:r>
      <w:r>
        <w:rPr>
          <w:rFonts w:eastAsia="Calibri" w:cs="Calibri"/>
          <w:color w:val="000000"/>
          <w:lang w:eastAsia="it-IT"/>
        </w:rPr>
        <w:t>DEPALGOS</w:t>
      </w:r>
      <w:r>
        <w:rPr>
          <w:rFonts w:ascii="Calibri" w:hAnsi="Calibri"/>
        </w:rPr>
        <w:t xml:space="preserve"> 20</w:t>
      </w:r>
      <w:r w:rsidRPr="00781ACC">
        <w:rPr>
          <w:rFonts w:ascii="Calibri" w:hAnsi="Calibri"/>
        </w:rPr>
        <w:t>mg</w:t>
      </w:r>
      <w:r>
        <w:rPr>
          <w:rFonts w:ascii="Calibri" w:hAnsi="Calibri"/>
        </w:rPr>
        <w:t>/325</w:t>
      </w:r>
      <w:r w:rsidRPr="00781ACC">
        <w:rPr>
          <w:rFonts w:ascii="Calibri" w:hAnsi="Calibri"/>
        </w:rPr>
        <w:t>mg</w:t>
      </w:r>
      <w:r>
        <w:rPr>
          <w:rFonts w:eastAsia="Calibri" w:cs="Calibri"/>
          <w:color w:val="000000"/>
          <w:lang w:eastAsia="it-IT"/>
        </w:rPr>
        <w:t xml:space="preserve"> </w:t>
      </w:r>
      <w:r w:rsidR="008F45EC">
        <w:rPr>
          <w:rFonts w:eastAsia="Calibri" w:cs="Calibri"/>
          <w:color w:val="000000"/>
          <w:lang w:eastAsia="it-IT"/>
        </w:rPr>
        <w:t>14</w:t>
      </w:r>
      <w:r>
        <w:rPr>
          <w:rFonts w:eastAsia="Calibri" w:cs="Calibri"/>
          <w:color w:val="000000"/>
          <w:lang w:eastAsia="it-IT"/>
        </w:rPr>
        <w:t xml:space="preserve"> compresse rivestite con film</w:t>
      </w:r>
      <w:r w:rsidR="008F45EC">
        <w:rPr>
          <w:rFonts w:eastAsia="Calibri" w:cs="Calibri"/>
          <w:color w:val="000000"/>
          <w:lang w:eastAsia="it-IT"/>
        </w:rPr>
        <w:t>, DEPALGOS</w:t>
      </w:r>
      <w:r w:rsidR="008F45EC">
        <w:rPr>
          <w:rFonts w:ascii="Calibri" w:hAnsi="Calibri"/>
        </w:rPr>
        <w:t xml:space="preserve"> 20</w:t>
      </w:r>
      <w:r w:rsidR="008F45EC" w:rsidRPr="00781ACC">
        <w:rPr>
          <w:rFonts w:ascii="Calibri" w:hAnsi="Calibri"/>
        </w:rPr>
        <w:t>mg</w:t>
      </w:r>
      <w:r w:rsidR="008F45EC">
        <w:rPr>
          <w:rFonts w:ascii="Calibri" w:hAnsi="Calibri"/>
        </w:rPr>
        <w:t>/325</w:t>
      </w:r>
      <w:r w:rsidR="008F45EC" w:rsidRPr="00781ACC">
        <w:rPr>
          <w:rFonts w:ascii="Calibri" w:hAnsi="Calibri"/>
        </w:rPr>
        <w:t>mg</w:t>
      </w:r>
      <w:r w:rsidR="008F45EC">
        <w:rPr>
          <w:rFonts w:eastAsia="Calibri" w:cs="Calibri"/>
          <w:color w:val="000000"/>
          <w:lang w:eastAsia="it-IT"/>
        </w:rPr>
        <w:t xml:space="preserve"> 56 compresse rivestite con film</w:t>
      </w:r>
      <w:r w:rsidRPr="007170D7">
        <w:rPr>
          <w:rFonts w:eastAsia="Calibri" w:cs="Calibri"/>
          <w:bCs/>
          <w:lang w:eastAsia="it-IT"/>
        </w:rPr>
        <w:t>.</w:t>
      </w:r>
      <w:r w:rsidRPr="00CA3A1E">
        <w:rPr>
          <w:rFonts w:eastAsia="Calibri" w:cs="Calibri"/>
          <w:bCs/>
          <w:lang w:eastAsia="it-IT"/>
        </w:rPr>
        <w:t xml:space="preserve"> </w:t>
      </w:r>
    </w:p>
    <w:p w:rsidR="008F45EC" w:rsidRDefault="00102CFA" w:rsidP="008F45E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iCs/>
          <w:lang w:eastAsia="it-IT"/>
        </w:rPr>
      </w:pPr>
      <w:r>
        <w:rPr>
          <w:rFonts w:eastAsia="Calibri" w:cs="Calibri"/>
          <w:bCs/>
          <w:iCs/>
          <w:lang w:eastAsia="it-IT"/>
        </w:rPr>
        <w:t xml:space="preserve">Il </w:t>
      </w:r>
      <w:r w:rsidRPr="000805EF">
        <w:rPr>
          <w:rFonts w:eastAsia="Calibri" w:cs="Calibri"/>
          <w:b/>
          <w:bCs/>
          <w:iCs/>
          <w:lang w:eastAsia="it-IT"/>
        </w:rPr>
        <w:t>16/10/2019</w:t>
      </w:r>
      <w:r w:rsidR="006D77F8" w:rsidRPr="00B0024D">
        <w:rPr>
          <w:rFonts w:eastAsia="Calibri" w:cs="Calibri"/>
          <w:bCs/>
          <w:iCs/>
          <w:lang w:eastAsia="it-IT"/>
        </w:rPr>
        <w:t xml:space="preserve"> l</w:t>
      </w:r>
      <w:r w:rsidR="006D77F8" w:rsidRPr="00BB2AF8">
        <w:rPr>
          <w:rFonts w:eastAsia="Calibri" w:cs="Calibri"/>
          <w:bCs/>
          <w:iCs/>
          <w:lang w:eastAsia="it-IT"/>
        </w:rPr>
        <w:t>’AIFA ha rilasciato l’autorizzazione all’immissione in commercio di</w:t>
      </w:r>
      <w:r w:rsidR="008F45EC">
        <w:rPr>
          <w:rFonts w:eastAsia="Calibri" w:cs="Calibri"/>
          <w:bCs/>
          <w:iCs/>
          <w:lang w:eastAsia="it-IT"/>
        </w:rPr>
        <w:t>:</w:t>
      </w:r>
    </w:p>
    <w:p w:rsidR="008F45EC" w:rsidRDefault="006D77F8" w:rsidP="008F45E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>
        <w:rPr>
          <w:rFonts w:eastAsia="Calibri" w:cs="Calibri"/>
          <w:color w:val="000000"/>
          <w:lang w:eastAsia="it-IT"/>
        </w:rPr>
        <w:t xml:space="preserve">DEPALGOS </w:t>
      </w:r>
      <w:r w:rsidR="008F45EC" w:rsidRPr="00781ACC">
        <w:rPr>
          <w:rFonts w:eastAsia="Calibri" w:cs="Calibri"/>
          <w:color w:val="000000"/>
          <w:lang w:eastAsia="it-IT"/>
        </w:rPr>
        <w:t>5mg</w:t>
      </w:r>
      <w:r w:rsidR="008F45EC">
        <w:rPr>
          <w:rFonts w:eastAsia="Calibri" w:cs="Calibri"/>
          <w:color w:val="000000"/>
          <w:lang w:eastAsia="it-IT"/>
        </w:rPr>
        <w:t>/325</w:t>
      </w:r>
      <w:r w:rsidR="008F45EC" w:rsidRPr="00781ACC">
        <w:rPr>
          <w:rFonts w:eastAsia="Calibri" w:cs="Calibri"/>
          <w:color w:val="000000"/>
          <w:lang w:eastAsia="it-IT"/>
        </w:rPr>
        <w:t>mg</w:t>
      </w:r>
      <w:r w:rsidR="008F45EC">
        <w:rPr>
          <w:rFonts w:eastAsia="Calibri" w:cs="Calibri"/>
          <w:color w:val="000000"/>
          <w:lang w:eastAsia="it-IT"/>
        </w:rPr>
        <w:t xml:space="preserve"> 6 compresse effervescenti, DEPALGOS </w:t>
      </w:r>
      <w:r w:rsidR="008F45EC" w:rsidRPr="00781ACC">
        <w:rPr>
          <w:rFonts w:eastAsia="Calibri" w:cs="Calibri"/>
          <w:color w:val="000000"/>
          <w:lang w:eastAsia="it-IT"/>
        </w:rPr>
        <w:t>5mg</w:t>
      </w:r>
      <w:r w:rsidR="008F45EC">
        <w:rPr>
          <w:rFonts w:eastAsia="Calibri" w:cs="Calibri"/>
          <w:color w:val="000000"/>
          <w:lang w:eastAsia="it-IT"/>
        </w:rPr>
        <w:t>/325</w:t>
      </w:r>
      <w:r w:rsidR="008F45EC" w:rsidRPr="00781ACC">
        <w:rPr>
          <w:rFonts w:eastAsia="Calibri" w:cs="Calibri"/>
          <w:color w:val="000000"/>
          <w:lang w:eastAsia="it-IT"/>
        </w:rPr>
        <w:t>mg</w:t>
      </w:r>
      <w:r w:rsidR="008F45EC">
        <w:rPr>
          <w:rFonts w:eastAsia="Calibri" w:cs="Calibri"/>
          <w:color w:val="000000"/>
          <w:lang w:eastAsia="it-IT"/>
        </w:rPr>
        <w:t xml:space="preserve"> 14 compresse effervescenti</w:t>
      </w:r>
      <w:r w:rsidR="008F45EC" w:rsidRPr="00781ACC">
        <w:rPr>
          <w:rFonts w:eastAsia="Calibri" w:cs="Calibri"/>
          <w:color w:val="000000"/>
          <w:lang w:eastAsia="it-IT"/>
        </w:rPr>
        <w:t>,</w:t>
      </w:r>
      <w:r w:rsidR="008F45EC" w:rsidRPr="008F45EC">
        <w:rPr>
          <w:rFonts w:eastAsia="Calibri" w:cs="Calibri"/>
          <w:color w:val="000000"/>
          <w:lang w:eastAsia="it-IT"/>
        </w:rPr>
        <w:t xml:space="preserve"> </w:t>
      </w:r>
      <w:r w:rsidR="008F45EC">
        <w:rPr>
          <w:rFonts w:eastAsia="Calibri" w:cs="Calibri"/>
          <w:color w:val="000000"/>
          <w:lang w:eastAsia="it-IT"/>
        </w:rPr>
        <w:t xml:space="preserve">DEPALGOS </w:t>
      </w:r>
      <w:r w:rsidR="008F45EC" w:rsidRPr="00781ACC">
        <w:rPr>
          <w:rFonts w:eastAsia="Calibri" w:cs="Calibri"/>
          <w:color w:val="000000"/>
          <w:lang w:eastAsia="it-IT"/>
        </w:rPr>
        <w:t>5mg</w:t>
      </w:r>
      <w:r w:rsidR="008F45EC">
        <w:rPr>
          <w:rFonts w:eastAsia="Calibri" w:cs="Calibri"/>
          <w:color w:val="000000"/>
          <w:lang w:eastAsia="it-IT"/>
        </w:rPr>
        <w:t>/325</w:t>
      </w:r>
      <w:r w:rsidR="008F45EC" w:rsidRPr="00781ACC">
        <w:rPr>
          <w:rFonts w:eastAsia="Calibri" w:cs="Calibri"/>
          <w:color w:val="000000"/>
          <w:lang w:eastAsia="it-IT"/>
        </w:rPr>
        <w:t>mg</w:t>
      </w:r>
      <w:r w:rsidR="008F45EC">
        <w:rPr>
          <w:rFonts w:eastAsia="Calibri" w:cs="Calibri"/>
          <w:color w:val="000000"/>
          <w:lang w:eastAsia="it-IT"/>
        </w:rPr>
        <w:t xml:space="preserve"> 28 compresse effervescenti,</w:t>
      </w:r>
      <w:r w:rsidR="008F45EC" w:rsidRPr="00781ACC">
        <w:rPr>
          <w:rFonts w:eastAsia="Calibri" w:cs="Calibri"/>
          <w:color w:val="000000"/>
          <w:lang w:eastAsia="it-IT"/>
        </w:rPr>
        <w:t xml:space="preserve"> </w:t>
      </w:r>
      <w:r w:rsidR="008F45EC">
        <w:rPr>
          <w:rFonts w:eastAsia="Calibri" w:cs="Calibri"/>
          <w:color w:val="000000"/>
          <w:lang w:eastAsia="it-IT"/>
        </w:rPr>
        <w:t>DEPALGOS</w:t>
      </w:r>
      <w:r w:rsidR="008F45EC" w:rsidRPr="00781ACC">
        <w:rPr>
          <w:rFonts w:ascii="Calibri" w:hAnsi="Calibri"/>
        </w:rPr>
        <w:t xml:space="preserve"> 10mg</w:t>
      </w:r>
      <w:r w:rsidR="008F45EC">
        <w:rPr>
          <w:rFonts w:ascii="Calibri" w:hAnsi="Calibri"/>
        </w:rPr>
        <w:t>/325</w:t>
      </w:r>
      <w:r w:rsidR="008F45EC" w:rsidRPr="00781ACC">
        <w:rPr>
          <w:rFonts w:ascii="Calibri" w:hAnsi="Calibri"/>
        </w:rPr>
        <w:t>mg</w:t>
      </w:r>
      <w:r w:rsidR="008F45EC">
        <w:rPr>
          <w:rFonts w:ascii="Calibri" w:hAnsi="Calibri"/>
        </w:rPr>
        <w:t xml:space="preserve"> </w:t>
      </w:r>
      <w:r w:rsidR="008F45EC">
        <w:rPr>
          <w:rFonts w:eastAsia="Calibri" w:cs="Calibri"/>
          <w:color w:val="000000"/>
          <w:lang w:eastAsia="it-IT"/>
        </w:rPr>
        <w:t>6 compresse effervescenti, DEPALGOS</w:t>
      </w:r>
      <w:r w:rsidR="008F45EC" w:rsidRPr="00781ACC">
        <w:rPr>
          <w:rFonts w:ascii="Calibri" w:hAnsi="Calibri"/>
        </w:rPr>
        <w:t xml:space="preserve"> 10mg</w:t>
      </w:r>
      <w:r w:rsidR="008F45EC">
        <w:rPr>
          <w:rFonts w:ascii="Calibri" w:hAnsi="Calibri"/>
        </w:rPr>
        <w:t>/325</w:t>
      </w:r>
      <w:r w:rsidR="008F45EC" w:rsidRPr="00781ACC">
        <w:rPr>
          <w:rFonts w:ascii="Calibri" w:hAnsi="Calibri"/>
        </w:rPr>
        <w:t>mg</w:t>
      </w:r>
      <w:r w:rsidR="008F45EC">
        <w:rPr>
          <w:rFonts w:ascii="Calibri" w:hAnsi="Calibri"/>
        </w:rPr>
        <w:t xml:space="preserve"> </w:t>
      </w:r>
      <w:r w:rsidR="008F45EC">
        <w:rPr>
          <w:rFonts w:eastAsia="Calibri" w:cs="Calibri"/>
          <w:color w:val="000000"/>
          <w:lang w:eastAsia="it-IT"/>
        </w:rPr>
        <w:t>14 compresse effervescenti, DEPALGOS</w:t>
      </w:r>
      <w:r w:rsidR="008F45EC" w:rsidRPr="00781ACC">
        <w:rPr>
          <w:rFonts w:ascii="Calibri" w:hAnsi="Calibri"/>
        </w:rPr>
        <w:t xml:space="preserve"> 10mg</w:t>
      </w:r>
      <w:r w:rsidR="008F45EC">
        <w:rPr>
          <w:rFonts w:ascii="Calibri" w:hAnsi="Calibri"/>
        </w:rPr>
        <w:t>/325</w:t>
      </w:r>
      <w:r w:rsidR="008F45EC" w:rsidRPr="00781ACC">
        <w:rPr>
          <w:rFonts w:ascii="Calibri" w:hAnsi="Calibri"/>
        </w:rPr>
        <w:t>mg</w:t>
      </w:r>
      <w:r w:rsidR="008F45EC">
        <w:rPr>
          <w:rFonts w:eastAsia="Calibri" w:cs="Calibri"/>
          <w:color w:val="000000"/>
          <w:lang w:eastAsia="it-IT"/>
        </w:rPr>
        <w:t xml:space="preserve"> 28 compresse effervescenti</w:t>
      </w:r>
      <w:r w:rsidR="008F45EC" w:rsidRPr="00781ACC">
        <w:rPr>
          <w:rFonts w:ascii="Calibri" w:hAnsi="Calibri"/>
        </w:rPr>
        <w:t xml:space="preserve">, </w:t>
      </w:r>
      <w:r w:rsidR="008F45EC">
        <w:rPr>
          <w:rFonts w:eastAsia="Calibri" w:cs="Calibri"/>
          <w:color w:val="000000"/>
          <w:lang w:eastAsia="it-IT"/>
        </w:rPr>
        <w:t>DEPALGOS</w:t>
      </w:r>
      <w:r w:rsidR="008F45EC">
        <w:rPr>
          <w:rFonts w:ascii="Calibri" w:hAnsi="Calibri"/>
        </w:rPr>
        <w:t xml:space="preserve"> 20</w:t>
      </w:r>
      <w:r w:rsidR="008F45EC" w:rsidRPr="00781ACC">
        <w:rPr>
          <w:rFonts w:ascii="Calibri" w:hAnsi="Calibri"/>
        </w:rPr>
        <w:t>mg</w:t>
      </w:r>
      <w:r w:rsidR="008F45EC">
        <w:rPr>
          <w:rFonts w:ascii="Calibri" w:hAnsi="Calibri"/>
        </w:rPr>
        <w:t>/325</w:t>
      </w:r>
      <w:r w:rsidR="008F45EC" w:rsidRPr="00781ACC">
        <w:rPr>
          <w:rFonts w:ascii="Calibri" w:hAnsi="Calibri"/>
        </w:rPr>
        <w:t>mg</w:t>
      </w:r>
      <w:r w:rsidR="008F45EC">
        <w:rPr>
          <w:rFonts w:eastAsia="Calibri" w:cs="Calibri"/>
          <w:color w:val="000000"/>
          <w:lang w:eastAsia="it-IT"/>
        </w:rPr>
        <w:t xml:space="preserve"> 6 compresse  effervescenti, DEPALGOS</w:t>
      </w:r>
      <w:r w:rsidR="008F45EC">
        <w:rPr>
          <w:rFonts w:ascii="Calibri" w:hAnsi="Calibri"/>
        </w:rPr>
        <w:t xml:space="preserve"> 20</w:t>
      </w:r>
      <w:r w:rsidR="008F45EC" w:rsidRPr="00781ACC">
        <w:rPr>
          <w:rFonts w:ascii="Calibri" w:hAnsi="Calibri"/>
        </w:rPr>
        <w:t>mg</w:t>
      </w:r>
      <w:r w:rsidR="008F45EC">
        <w:rPr>
          <w:rFonts w:ascii="Calibri" w:hAnsi="Calibri"/>
        </w:rPr>
        <w:t>/325</w:t>
      </w:r>
      <w:r w:rsidR="008F45EC" w:rsidRPr="00781ACC">
        <w:rPr>
          <w:rFonts w:ascii="Calibri" w:hAnsi="Calibri"/>
        </w:rPr>
        <w:t>mg</w:t>
      </w:r>
      <w:r w:rsidR="008F45EC">
        <w:rPr>
          <w:rFonts w:eastAsia="Calibri" w:cs="Calibri"/>
          <w:color w:val="000000"/>
          <w:lang w:eastAsia="it-IT"/>
        </w:rPr>
        <w:t xml:space="preserve"> 14 compresse  effervescenti, DEPALGOS</w:t>
      </w:r>
      <w:r w:rsidR="008F45EC">
        <w:rPr>
          <w:rFonts w:ascii="Calibri" w:hAnsi="Calibri"/>
        </w:rPr>
        <w:t xml:space="preserve"> 20</w:t>
      </w:r>
      <w:r w:rsidR="008F45EC" w:rsidRPr="00781ACC">
        <w:rPr>
          <w:rFonts w:ascii="Calibri" w:hAnsi="Calibri"/>
        </w:rPr>
        <w:t>mg</w:t>
      </w:r>
      <w:r w:rsidR="008F45EC">
        <w:rPr>
          <w:rFonts w:ascii="Calibri" w:hAnsi="Calibri"/>
        </w:rPr>
        <w:t>/325</w:t>
      </w:r>
      <w:r w:rsidR="008F45EC" w:rsidRPr="00781ACC">
        <w:rPr>
          <w:rFonts w:ascii="Calibri" w:hAnsi="Calibri"/>
        </w:rPr>
        <w:t>mg</w:t>
      </w:r>
      <w:r w:rsidR="008F45EC">
        <w:rPr>
          <w:rFonts w:eastAsia="Calibri" w:cs="Calibri"/>
          <w:color w:val="000000"/>
          <w:lang w:eastAsia="it-IT"/>
        </w:rPr>
        <w:t xml:space="preserve"> 28 compresse effervescenti</w:t>
      </w:r>
      <w:r w:rsidR="008F45EC" w:rsidRPr="007170D7">
        <w:rPr>
          <w:rFonts w:eastAsia="Calibri" w:cs="Calibri"/>
          <w:bCs/>
          <w:lang w:eastAsia="it-IT"/>
        </w:rPr>
        <w:t>.</w:t>
      </w:r>
      <w:r w:rsidR="008F45EC" w:rsidRPr="00CA3A1E">
        <w:rPr>
          <w:rFonts w:eastAsia="Calibri" w:cs="Calibri"/>
          <w:bCs/>
          <w:lang w:eastAsia="it-IT"/>
        </w:rPr>
        <w:t xml:space="preserve"> </w:t>
      </w:r>
    </w:p>
    <w:p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E5A39" w:rsidRDefault="004E5A39" w:rsidP="004E5A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</w:t>
      </w:r>
      <w:r w:rsidR="006D77F8">
        <w:rPr>
          <w:rFonts w:eastAsia="Calibri" w:cs="Calibri"/>
          <w:lang w:eastAsia="it-IT"/>
        </w:rPr>
        <w:t xml:space="preserve">per </w:t>
      </w:r>
      <w:r w:rsidR="006D77F8">
        <w:rPr>
          <w:rFonts w:eastAsia="Calibri" w:cs="Calibri"/>
          <w:color w:val="000000"/>
          <w:lang w:eastAsia="it-IT"/>
        </w:rPr>
        <w:t>DEPALGOS compresse effervescenti</w:t>
      </w:r>
      <w:r w:rsidR="006D77F8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 xml:space="preserve">segue questo Riassunto. </w:t>
      </w: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r w:rsidR="004361D6">
        <w:rPr>
          <w:rFonts w:eastAsia="Calibri" w:cs="Calibri"/>
          <w:color w:val="000000"/>
          <w:lang w:eastAsia="it-IT"/>
        </w:rPr>
        <w:t>DEPALGOS</w:t>
      </w:r>
      <w:r w:rsidR="007170D7">
        <w:rPr>
          <w:rFonts w:eastAsia="Calibri" w:cs="Calibri"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567615">
        <w:rPr>
          <w:rFonts w:eastAsia="Calibri" w:cs="Calibri"/>
          <w:lang w:eastAsia="it-IT"/>
        </w:rPr>
        <w:t>(</w:t>
      </w:r>
      <w:hyperlink r:id="rId7" w:history="1">
        <w:r w:rsidR="0056761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567615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</w:t>
      </w:r>
      <w:r w:rsidRPr="009850E0">
        <w:rPr>
          <w:rFonts w:eastAsia="Calibri" w:cs="Calibri"/>
          <w:lang w:eastAsia="it-IT"/>
        </w:rPr>
        <w:t xml:space="preserve">in </w:t>
      </w:r>
      <w:r w:rsidR="00B1186F" w:rsidRPr="009850E0">
        <w:rPr>
          <w:rFonts w:eastAsia="Calibri" w:cs="Calibri"/>
          <w:lang w:eastAsia="it-IT"/>
        </w:rPr>
        <w:t xml:space="preserve">data </w:t>
      </w:r>
      <w:r w:rsidR="00F66C24" w:rsidRPr="009850E0">
        <w:rPr>
          <w:rFonts w:eastAsia="Calibri" w:cs="Calibri"/>
          <w:lang w:eastAsia="it-IT"/>
        </w:rPr>
        <w:t xml:space="preserve"> </w:t>
      </w:r>
      <w:r w:rsidR="00B437E8">
        <w:rPr>
          <w:rFonts w:eastAsia="Calibri" w:cs="Calibri"/>
          <w:lang w:eastAsia="it-IT"/>
        </w:rPr>
        <w:t>14</w:t>
      </w:r>
      <w:r w:rsidR="006D6B1D" w:rsidRPr="009850E0">
        <w:rPr>
          <w:rFonts w:eastAsia="Calibri" w:cs="Calibri"/>
          <w:lang w:eastAsia="it-IT"/>
        </w:rPr>
        <w:t>/11</w:t>
      </w:r>
      <w:r w:rsidR="0080686F" w:rsidRPr="009850E0">
        <w:rPr>
          <w:rFonts w:eastAsia="Calibri" w:cs="Calibri"/>
          <w:lang w:eastAsia="it-IT"/>
        </w:rPr>
        <w:t>/2019</w:t>
      </w:r>
      <w:r w:rsidR="00B0024D" w:rsidRPr="009850E0">
        <w:rPr>
          <w:rFonts w:eastAsia="Calibri" w:cs="Calibri"/>
          <w:lang w:eastAsia="it-IT"/>
        </w:rPr>
        <w:t>.</w:t>
      </w:r>
      <w:r w:rsidR="007170D7">
        <w:rPr>
          <w:rFonts w:eastAsia="Calibri" w:cs="Calibri"/>
          <w:lang w:eastAsia="it-IT"/>
        </w:rPr>
        <w:t xml:space="preserve"> </w:t>
      </w:r>
    </w:p>
    <w:p w:rsidR="004E5A39" w:rsidRDefault="004E5A39" w:rsidP="004E5A39">
      <w:pPr>
        <w:spacing w:after="0" w:line="240" w:lineRule="auto"/>
        <w:jc w:val="center"/>
        <w:rPr>
          <w:b/>
          <w:sz w:val="28"/>
        </w:rPr>
      </w:pPr>
    </w:p>
    <w:p w:rsidR="00726D13" w:rsidRDefault="00726D13" w:rsidP="00805EB3">
      <w:pPr>
        <w:spacing w:after="0" w:line="240" w:lineRule="auto"/>
        <w:rPr>
          <w:b/>
          <w:sz w:val="28"/>
        </w:rPr>
      </w:pPr>
    </w:p>
    <w:p w:rsidR="00171A94" w:rsidRDefault="00171A94" w:rsidP="004E5A39">
      <w:pPr>
        <w:spacing w:after="0" w:line="240" w:lineRule="auto"/>
        <w:jc w:val="center"/>
        <w:rPr>
          <w:b/>
          <w:sz w:val="28"/>
        </w:rPr>
      </w:pPr>
    </w:p>
    <w:p w:rsidR="00171A94" w:rsidRDefault="00171A94" w:rsidP="004E5A39">
      <w:pPr>
        <w:spacing w:after="0" w:line="240" w:lineRule="auto"/>
        <w:jc w:val="center"/>
        <w:rPr>
          <w:b/>
          <w:sz w:val="28"/>
        </w:rPr>
      </w:pPr>
    </w:p>
    <w:p w:rsidR="00171A94" w:rsidRDefault="00171A94" w:rsidP="004E5A39">
      <w:pPr>
        <w:spacing w:after="0" w:line="240" w:lineRule="auto"/>
        <w:jc w:val="center"/>
        <w:rPr>
          <w:b/>
          <w:sz w:val="28"/>
        </w:rPr>
      </w:pPr>
    </w:p>
    <w:p w:rsidR="00D306B5" w:rsidRDefault="00D306B5" w:rsidP="004E5A39">
      <w:pPr>
        <w:spacing w:after="0" w:line="240" w:lineRule="auto"/>
        <w:jc w:val="center"/>
        <w:rPr>
          <w:b/>
          <w:sz w:val="28"/>
        </w:rPr>
      </w:pPr>
    </w:p>
    <w:p w:rsidR="00D306B5" w:rsidRDefault="00D306B5" w:rsidP="004E5A39">
      <w:pPr>
        <w:spacing w:after="0" w:line="240" w:lineRule="auto"/>
        <w:jc w:val="center"/>
        <w:rPr>
          <w:b/>
          <w:sz w:val="28"/>
        </w:rPr>
      </w:pPr>
    </w:p>
    <w:p w:rsidR="00D306B5" w:rsidRDefault="00D306B5" w:rsidP="004E5A39">
      <w:pPr>
        <w:spacing w:after="0" w:line="240" w:lineRule="auto"/>
        <w:jc w:val="center"/>
        <w:rPr>
          <w:b/>
          <w:sz w:val="28"/>
        </w:rPr>
      </w:pPr>
    </w:p>
    <w:p w:rsidR="00D306B5" w:rsidRDefault="00D306B5" w:rsidP="004E5A39">
      <w:pPr>
        <w:spacing w:after="0" w:line="240" w:lineRule="auto"/>
        <w:jc w:val="center"/>
        <w:rPr>
          <w:b/>
          <w:sz w:val="28"/>
        </w:rPr>
      </w:pPr>
    </w:p>
    <w:p w:rsidR="00D306B5" w:rsidRDefault="00D306B5" w:rsidP="004E5A39">
      <w:pPr>
        <w:spacing w:after="0" w:line="240" w:lineRule="auto"/>
        <w:jc w:val="center"/>
        <w:rPr>
          <w:b/>
          <w:sz w:val="28"/>
        </w:rPr>
      </w:pPr>
    </w:p>
    <w:p w:rsidR="00D306B5" w:rsidRDefault="00D306B5" w:rsidP="004E5A39">
      <w:pPr>
        <w:spacing w:after="0" w:line="240" w:lineRule="auto"/>
        <w:jc w:val="center"/>
        <w:rPr>
          <w:b/>
          <w:sz w:val="28"/>
        </w:rPr>
      </w:pPr>
    </w:p>
    <w:p w:rsidR="00D306B5" w:rsidRDefault="00D306B5" w:rsidP="004E5A39">
      <w:pPr>
        <w:spacing w:after="0" w:line="240" w:lineRule="auto"/>
        <w:jc w:val="center"/>
        <w:rPr>
          <w:b/>
          <w:sz w:val="28"/>
        </w:rPr>
      </w:pPr>
    </w:p>
    <w:p w:rsidR="00D306B5" w:rsidRDefault="00D306B5" w:rsidP="004E5A39">
      <w:pPr>
        <w:spacing w:after="0" w:line="240" w:lineRule="auto"/>
        <w:jc w:val="center"/>
        <w:rPr>
          <w:b/>
          <w:sz w:val="28"/>
        </w:rPr>
      </w:pPr>
    </w:p>
    <w:p w:rsidR="00D306B5" w:rsidRDefault="00D306B5" w:rsidP="004E5A39">
      <w:pPr>
        <w:spacing w:after="0" w:line="240" w:lineRule="auto"/>
        <w:jc w:val="center"/>
        <w:rPr>
          <w:b/>
          <w:sz w:val="28"/>
        </w:rPr>
      </w:pPr>
    </w:p>
    <w:p w:rsidR="00D306B5" w:rsidRDefault="00D306B5" w:rsidP="004E5A39">
      <w:pPr>
        <w:spacing w:after="0" w:line="240" w:lineRule="auto"/>
        <w:jc w:val="center"/>
        <w:rPr>
          <w:b/>
          <w:sz w:val="28"/>
        </w:rPr>
      </w:pPr>
    </w:p>
    <w:p w:rsidR="00D306B5" w:rsidRDefault="00D306B5" w:rsidP="004E5A39">
      <w:pPr>
        <w:spacing w:after="0" w:line="240" w:lineRule="auto"/>
        <w:jc w:val="center"/>
        <w:rPr>
          <w:b/>
          <w:sz w:val="28"/>
        </w:rPr>
      </w:pPr>
    </w:p>
    <w:p w:rsidR="00D306B5" w:rsidRDefault="00D306B5" w:rsidP="004E5A39">
      <w:pPr>
        <w:spacing w:after="0" w:line="240" w:lineRule="auto"/>
        <w:jc w:val="center"/>
        <w:rPr>
          <w:b/>
          <w:sz w:val="28"/>
        </w:rPr>
      </w:pPr>
    </w:p>
    <w:p w:rsidR="00D306B5" w:rsidRDefault="00D306B5" w:rsidP="004E5A39">
      <w:pPr>
        <w:spacing w:after="0" w:line="240" w:lineRule="auto"/>
        <w:jc w:val="center"/>
        <w:rPr>
          <w:b/>
          <w:sz w:val="28"/>
        </w:rPr>
      </w:pPr>
    </w:p>
    <w:p w:rsidR="00D306B5" w:rsidRDefault="00D306B5" w:rsidP="004E5A39">
      <w:pPr>
        <w:spacing w:after="0" w:line="240" w:lineRule="auto"/>
        <w:jc w:val="center"/>
        <w:rPr>
          <w:b/>
          <w:sz w:val="28"/>
        </w:rPr>
      </w:pPr>
    </w:p>
    <w:p w:rsidR="00D306B5" w:rsidRDefault="00D306B5" w:rsidP="004E5A39">
      <w:pPr>
        <w:spacing w:after="0" w:line="240" w:lineRule="auto"/>
        <w:jc w:val="center"/>
        <w:rPr>
          <w:b/>
          <w:sz w:val="28"/>
        </w:rPr>
      </w:pPr>
    </w:p>
    <w:p w:rsidR="00D306B5" w:rsidRDefault="00D306B5" w:rsidP="004E5A39">
      <w:pPr>
        <w:spacing w:after="0" w:line="240" w:lineRule="auto"/>
        <w:jc w:val="center"/>
        <w:rPr>
          <w:b/>
          <w:sz w:val="28"/>
        </w:rPr>
      </w:pPr>
    </w:p>
    <w:p w:rsidR="00D306B5" w:rsidRDefault="00D306B5" w:rsidP="004E5A39">
      <w:pPr>
        <w:spacing w:after="0" w:line="240" w:lineRule="auto"/>
        <w:jc w:val="center"/>
        <w:rPr>
          <w:b/>
          <w:sz w:val="28"/>
        </w:rPr>
      </w:pPr>
    </w:p>
    <w:p w:rsidR="00D306B5" w:rsidRDefault="00D306B5" w:rsidP="004E5A39">
      <w:pPr>
        <w:spacing w:after="0" w:line="240" w:lineRule="auto"/>
        <w:jc w:val="center"/>
        <w:rPr>
          <w:b/>
          <w:sz w:val="28"/>
        </w:rPr>
      </w:pPr>
    </w:p>
    <w:p w:rsidR="00D306B5" w:rsidRDefault="00D306B5" w:rsidP="004E5A39">
      <w:pPr>
        <w:spacing w:after="0" w:line="240" w:lineRule="auto"/>
        <w:jc w:val="center"/>
        <w:rPr>
          <w:b/>
          <w:sz w:val="28"/>
        </w:rPr>
      </w:pPr>
    </w:p>
    <w:p w:rsidR="00D306B5" w:rsidRDefault="00D306B5" w:rsidP="00376898">
      <w:pPr>
        <w:spacing w:after="0" w:line="240" w:lineRule="auto"/>
        <w:rPr>
          <w:b/>
          <w:sz w:val="28"/>
        </w:rPr>
      </w:pPr>
    </w:p>
    <w:p w:rsidR="004E5A39" w:rsidRDefault="004E5A39" w:rsidP="004E5A39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RELAZIONE PUBBLICA DI VALUTAZIONE</w:t>
      </w: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726D13" w:rsidRDefault="00726D13" w:rsidP="004E5A39">
      <w:pPr>
        <w:spacing w:after="0" w:line="240" w:lineRule="auto"/>
        <w:jc w:val="center"/>
        <w:rPr>
          <w:b/>
        </w:rPr>
      </w:pPr>
    </w:p>
    <w:p w:rsidR="004E5A39" w:rsidRPr="0033523E" w:rsidRDefault="004E5A39" w:rsidP="004E5A39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:rsidR="004E5A39" w:rsidRDefault="004E5A39" w:rsidP="004E5A39">
      <w:pPr>
        <w:spacing w:after="0" w:line="240" w:lineRule="auto"/>
        <w:jc w:val="both"/>
      </w:pPr>
    </w:p>
    <w:p w:rsidR="004E5A39" w:rsidRDefault="004E5A39" w:rsidP="004E5A39">
      <w:pPr>
        <w:spacing w:after="0" w:line="240" w:lineRule="auto"/>
        <w:jc w:val="both"/>
      </w:pPr>
    </w:p>
    <w:p w:rsidR="00726D13" w:rsidRDefault="00726D13" w:rsidP="004E5A39">
      <w:pPr>
        <w:spacing w:after="0" w:line="240" w:lineRule="auto"/>
        <w:jc w:val="both"/>
      </w:pPr>
    </w:p>
    <w:p w:rsidR="004E5A39" w:rsidRDefault="004E5A39" w:rsidP="004E5A39">
      <w:pPr>
        <w:spacing w:after="0" w:line="240" w:lineRule="auto"/>
        <w:jc w:val="both"/>
      </w:pPr>
    </w:p>
    <w:p w:rsidR="004E5A39" w:rsidRPr="008206E7" w:rsidRDefault="004E5A39" w:rsidP="004E5A39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:rsidR="004E5A39" w:rsidRPr="002A3F14" w:rsidRDefault="004E5A39" w:rsidP="004E5A39">
      <w:pPr>
        <w:spacing w:after="0" w:line="240" w:lineRule="auto"/>
        <w:jc w:val="both"/>
      </w:pPr>
    </w:p>
    <w:p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DI </w:t>
      </w:r>
      <w:r w:rsidRPr="006B2CC3">
        <w:rPr>
          <w:b/>
        </w:rPr>
        <w:t>QUALITA’</w:t>
      </w:r>
    </w:p>
    <w:p w:rsidR="004E5A39" w:rsidRPr="0033523E" w:rsidRDefault="004E5A39" w:rsidP="004E5A39">
      <w:pPr>
        <w:pStyle w:val="Paragrafoelenco"/>
        <w:rPr>
          <w:b/>
        </w:rPr>
      </w:pPr>
    </w:p>
    <w:p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4E5A39" w:rsidRPr="0033523E" w:rsidRDefault="004E5A39" w:rsidP="004E5A39">
      <w:pPr>
        <w:pStyle w:val="Paragrafoelenco"/>
        <w:rPr>
          <w:b/>
        </w:rPr>
      </w:pPr>
    </w:p>
    <w:p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4E5A39" w:rsidRPr="0033523E" w:rsidRDefault="004E5A39" w:rsidP="004E5A39">
      <w:pPr>
        <w:pStyle w:val="Paragrafoelenco"/>
        <w:rPr>
          <w:b/>
        </w:rPr>
      </w:pPr>
    </w:p>
    <w:p w:rsidR="004E5A39" w:rsidRPr="002E4DCB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4E5A39" w:rsidRDefault="004E5A39" w:rsidP="004E5A39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4E5A39" w:rsidRPr="00BC23ED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726D13" w:rsidRDefault="00726D13" w:rsidP="004E5A39"/>
    <w:p w:rsidR="00726D13" w:rsidRDefault="00726D13" w:rsidP="004E5A39"/>
    <w:p w:rsidR="00503C38" w:rsidRDefault="00503C38" w:rsidP="004E5A39"/>
    <w:p w:rsidR="00503C38" w:rsidRDefault="00503C38" w:rsidP="004E5A39"/>
    <w:p w:rsidR="00503C38" w:rsidRDefault="00503C38" w:rsidP="004E5A39"/>
    <w:p w:rsidR="00503C38" w:rsidRDefault="00503C38" w:rsidP="004E5A39"/>
    <w:p w:rsidR="00503C38" w:rsidRDefault="00503C38" w:rsidP="004E5A39"/>
    <w:p w:rsidR="00503C38" w:rsidRDefault="00503C38" w:rsidP="004E5A39"/>
    <w:p w:rsidR="00503C38" w:rsidRDefault="00503C38" w:rsidP="004E5A39"/>
    <w:p w:rsidR="00503C38" w:rsidRDefault="00503C38" w:rsidP="004E5A39"/>
    <w:p w:rsidR="00503C38" w:rsidRDefault="00503C38" w:rsidP="004E5A39"/>
    <w:p w:rsidR="00503C38" w:rsidRDefault="00503C38" w:rsidP="004E5A39"/>
    <w:p w:rsidR="00503C38" w:rsidRDefault="00503C38" w:rsidP="004E5A39"/>
    <w:p w:rsidR="00503C38" w:rsidRDefault="00503C38" w:rsidP="004E5A39"/>
    <w:p w:rsidR="00503C38" w:rsidRDefault="00503C38" w:rsidP="004E5A39"/>
    <w:p w:rsidR="00503C38" w:rsidRDefault="00503C38" w:rsidP="004E5A39"/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EF6711">
        <w:rPr>
          <w:b/>
        </w:rPr>
        <w:t>INTRODUZIONE</w:t>
      </w:r>
    </w:p>
    <w:p w:rsidR="004E5A39" w:rsidRPr="00EF6711" w:rsidRDefault="004E5A39" w:rsidP="0027686C">
      <w:pPr>
        <w:autoSpaceDE w:val="0"/>
        <w:autoSpaceDN w:val="0"/>
        <w:adjustRightInd w:val="0"/>
        <w:spacing w:after="0" w:line="240" w:lineRule="auto"/>
        <w:jc w:val="both"/>
      </w:pPr>
      <w:r w:rsidRPr="00EF6711">
        <w:t>Sulla base dei dati di qualità, sicurezza ed ef</w:t>
      </w:r>
      <w:r w:rsidR="006318CC">
        <w:t>ficacia, l’AIFA ha rilasciato</w:t>
      </w:r>
      <w:r w:rsidR="0027686C">
        <w:t xml:space="preserve"> in data </w:t>
      </w:r>
      <w:r w:rsidR="0027686C" w:rsidRPr="0027686C">
        <w:rPr>
          <w:b/>
        </w:rPr>
        <w:t>16.10.2019</w:t>
      </w:r>
      <w:r w:rsidR="006318CC">
        <w:t xml:space="preserve"> a </w:t>
      </w:r>
      <w:r w:rsidR="006318CC" w:rsidRPr="006318CC">
        <w:rPr>
          <w:rFonts w:ascii="Calibri" w:eastAsia="Calibri" w:hAnsi="Calibri" w:cs="Times New Roman"/>
        </w:rPr>
        <w:t>L. Molteni &amp; C. dei F.lli Ali</w:t>
      </w:r>
      <w:r w:rsidR="006318CC">
        <w:t>tti Società di Esercizio S.p.A.</w:t>
      </w:r>
      <w:r w:rsidR="006318CC" w:rsidRPr="006318CC">
        <w:rPr>
          <w:rFonts w:ascii="Calibri" w:eastAsia="Calibri" w:hAnsi="Calibri" w:cs="Times New Roman"/>
        </w:rPr>
        <w:t xml:space="preserve"> </w:t>
      </w:r>
      <w:r w:rsidRPr="00EF6711">
        <w:t xml:space="preserve">l’autorizzazione all’immissione in commercio (AIC) per il medicinale </w:t>
      </w:r>
      <w:r w:rsidR="004105AB">
        <w:rPr>
          <w:rFonts w:eastAsia="Calibri" w:cs="Calibri"/>
          <w:color w:val="000000"/>
          <w:lang w:eastAsia="it-IT"/>
        </w:rPr>
        <w:t>DEPALGOS compresse effervescenti</w:t>
      </w:r>
      <w:r w:rsidR="0027686C">
        <w:rPr>
          <w:rFonts w:eastAsia="Calibri" w:cs="Calibri"/>
          <w:color w:val="000000"/>
          <w:lang w:eastAsia="it-IT"/>
        </w:rPr>
        <w:t xml:space="preserve"> </w:t>
      </w:r>
      <w:r w:rsidR="0027686C">
        <w:rPr>
          <w:rFonts w:eastAsia="Calibri" w:cs="Calibri"/>
          <w:bCs/>
          <w:iCs/>
          <w:lang w:eastAsia="it-IT"/>
        </w:rPr>
        <w:t>( Determina n.188 del 16.10.2019, G.U. 260 del 06.11.2019).</w:t>
      </w:r>
    </w:p>
    <w:p w:rsidR="0027686C" w:rsidRDefault="0027686C" w:rsidP="000A41F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0A41FF" w:rsidRDefault="004361D6" w:rsidP="000A41F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  <w:lang w:eastAsia="it-IT"/>
        </w:rPr>
        <w:t>DEPALGOS</w:t>
      </w:r>
      <w:r w:rsidR="007170D7">
        <w:rPr>
          <w:rFonts w:eastAsia="Calibri" w:cs="Calibri"/>
          <w:bCs/>
          <w:iCs/>
          <w:lang w:eastAsia="it-IT"/>
        </w:rPr>
        <w:t xml:space="preserve"> </w:t>
      </w:r>
      <w:r w:rsidR="000A41FF">
        <w:rPr>
          <w:rFonts w:eastAsia="Calibri" w:cs="Calibri"/>
          <w:color w:val="000000"/>
          <w:lang w:eastAsia="it-IT"/>
        </w:rPr>
        <w:t>può essere ottenuto solo su</w:t>
      </w:r>
      <w:r w:rsidR="000A41FF" w:rsidRPr="001C15DF">
        <w:rPr>
          <w:rFonts w:eastAsia="Calibri" w:cs="Calibri"/>
          <w:color w:val="000000"/>
        </w:rPr>
        <w:t xml:space="preserve"> pr</w:t>
      </w:r>
      <w:r w:rsidR="000A41FF">
        <w:rPr>
          <w:rFonts w:eastAsia="Calibri" w:cs="Calibri"/>
          <w:color w:val="000000"/>
        </w:rPr>
        <w:t>escrizione da parte del medico (</w:t>
      </w:r>
      <w:r w:rsidR="000A41FF" w:rsidRPr="001C15DF">
        <w:rPr>
          <w:rFonts w:eastAsia="Calibri" w:cs="Calibri"/>
          <w:color w:val="000000"/>
        </w:rPr>
        <w:t xml:space="preserve">ricetta </w:t>
      </w:r>
      <w:r w:rsidR="006318CC">
        <w:rPr>
          <w:rFonts w:eastAsia="Calibri" w:cs="Calibri"/>
          <w:color w:val="000000"/>
        </w:rPr>
        <w:t xml:space="preserve">non </w:t>
      </w:r>
      <w:r w:rsidR="000A41FF" w:rsidRPr="001C15DF">
        <w:rPr>
          <w:rFonts w:eastAsia="Calibri" w:cs="Calibri"/>
          <w:color w:val="000000"/>
        </w:rPr>
        <w:t>ripetibile</w:t>
      </w:r>
      <w:r w:rsidR="000A41FF">
        <w:rPr>
          <w:rFonts w:eastAsia="Calibri" w:cs="Calibri"/>
          <w:color w:val="000000"/>
        </w:rPr>
        <w:t>).</w:t>
      </w:r>
    </w:p>
    <w:p w:rsidR="004105AB" w:rsidRDefault="004105AB" w:rsidP="000A41FF">
      <w:pPr>
        <w:autoSpaceDE w:val="0"/>
        <w:autoSpaceDN w:val="0"/>
        <w:adjustRightInd w:val="0"/>
        <w:spacing w:after="0" w:line="240" w:lineRule="auto"/>
        <w:jc w:val="both"/>
      </w:pPr>
    </w:p>
    <w:p w:rsidR="004E5A39" w:rsidRPr="00EF6711" w:rsidRDefault="004E5A39" w:rsidP="000A41FF">
      <w:pPr>
        <w:autoSpaceDE w:val="0"/>
        <w:autoSpaceDN w:val="0"/>
        <w:adjustRightInd w:val="0"/>
        <w:spacing w:after="0" w:line="240" w:lineRule="auto"/>
        <w:jc w:val="both"/>
      </w:pPr>
      <w:r w:rsidRPr="00EF6711">
        <w:t xml:space="preserve">Questa procedura è stata presentata ai sensi dell’art. </w:t>
      </w:r>
      <w:r w:rsidR="006318CC">
        <w:t>10(a</w:t>
      </w:r>
      <w:r w:rsidR="000A41FF">
        <w:t>)</w:t>
      </w:r>
      <w:r w:rsidRPr="00EF6711">
        <w:t xml:space="preserve"> della Direttiva 2001/83/EU s.m.i.</w:t>
      </w:r>
    </w:p>
    <w:p w:rsidR="004E5A39" w:rsidRDefault="004E5A39" w:rsidP="00EF6711">
      <w:pPr>
        <w:widowControl w:val="0"/>
        <w:spacing w:after="0" w:line="240" w:lineRule="auto"/>
        <w:jc w:val="both"/>
        <w:rPr>
          <w:rFonts w:eastAsia="Calibri" w:cs="Calibri"/>
          <w:bCs/>
          <w:lang w:eastAsia="it-IT"/>
        </w:rPr>
      </w:pPr>
    </w:p>
    <w:p w:rsidR="004E5A39" w:rsidRPr="00EF6711" w:rsidRDefault="004361D6" w:rsidP="00EF6711">
      <w:pPr>
        <w:widowControl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color w:val="000000"/>
          <w:lang w:eastAsia="it-IT"/>
        </w:rPr>
        <w:t>DEPALGOS</w:t>
      </w:r>
      <w:r w:rsidR="00B0024D">
        <w:rPr>
          <w:rFonts w:eastAsia="Calibri" w:cs="Calibri"/>
          <w:color w:val="000000"/>
          <w:lang w:eastAsia="it-IT"/>
        </w:rPr>
        <w:t xml:space="preserve">, </w:t>
      </w:r>
      <w:r w:rsidR="00B0024D" w:rsidRPr="00EF6711">
        <w:t>il cui c</w:t>
      </w:r>
      <w:r w:rsidR="00B0024D" w:rsidRPr="00EF6711">
        <w:rPr>
          <w:iCs/>
        </w:rPr>
        <w:t>odice ATC è</w:t>
      </w:r>
      <w:r w:rsidR="00D127AE">
        <w:t xml:space="preserve"> </w:t>
      </w:r>
      <w:r w:rsidR="00D127AE" w:rsidRPr="00D127AE">
        <w:rPr>
          <w:rFonts w:ascii="Calibri" w:eastAsia="Calibri" w:hAnsi="Calibri" w:cs="Times New Roman"/>
        </w:rPr>
        <w:t>N02AJ17</w:t>
      </w:r>
      <w:r w:rsidR="00D127AE">
        <w:t>,</w:t>
      </w:r>
      <w:r w:rsidR="00B0024D">
        <w:t xml:space="preserve"> </w:t>
      </w:r>
      <w:r w:rsidR="0094123A">
        <w:rPr>
          <w:rFonts w:eastAsia="Calibri" w:cs="Calibri"/>
          <w:lang w:eastAsia="it-IT"/>
        </w:rPr>
        <w:t xml:space="preserve">è un medicinale </w:t>
      </w:r>
      <w:r w:rsidR="0042214D" w:rsidRPr="007E00D8">
        <w:rPr>
          <w:rFonts w:eastAsia="Calibri" w:cs="Calibri"/>
          <w:color w:val="000000"/>
          <w:lang w:eastAsia="it-IT"/>
        </w:rPr>
        <w:t xml:space="preserve">contenente </w:t>
      </w:r>
      <w:r w:rsidR="0042214D">
        <w:rPr>
          <w:rFonts w:eastAsia="Calibri" w:cs="Calibri"/>
          <w:color w:val="000000"/>
          <w:lang w:eastAsia="it-IT"/>
        </w:rPr>
        <w:t>due principi attivi</w:t>
      </w:r>
      <w:r w:rsidR="008326D3" w:rsidRPr="008326D3">
        <w:rPr>
          <w:rFonts w:eastAsia="Calibri" w:cs="Calibri"/>
          <w:color w:val="000000"/>
          <w:lang w:eastAsia="it-IT"/>
        </w:rPr>
        <w:t xml:space="preserve"> </w:t>
      </w:r>
      <w:r w:rsidR="008326D3" w:rsidRPr="007E00D8">
        <w:rPr>
          <w:rFonts w:eastAsia="Calibri" w:cs="Calibri"/>
          <w:color w:val="000000"/>
          <w:lang w:eastAsia="it-IT"/>
        </w:rPr>
        <w:t>in a</w:t>
      </w:r>
      <w:r w:rsidR="008326D3">
        <w:rPr>
          <w:rFonts w:eastAsia="Calibri" w:cs="Calibri"/>
          <w:color w:val="000000"/>
          <w:lang w:eastAsia="it-IT"/>
        </w:rPr>
        <w:t>ssociazione</w:t>
      </w:r>
      <w:r w:rsidR="0042214D">
        <w:rPr>
          <w:rFonts w:eastAsia="Calibri" w:cs="Calibri"/>
          <w:color w:val="000000"/>
          <w:lang w:eastAsia="it-IT"/>
        </w:rPr>
        <w:t>,</w:t>
      </w:r>
      <w:r w:rsidR="00D127AE" w:rsidRPr="00D127AE">
        <w:t xml:space="preserve"> </w:t>
      </w:r>
      <w:r w:rsidR="00D127AE">
        <w:t>l’ossicodone</w:t>
      </w:r>
      <w:r w:rsidR="00D127AE">
        <w:rPr>
          <w:rFonts w:eastAsia="Calibri" w:cs="Calibri"/>
          <w:lang w:eastAsia="it-IT"/>
        </w:rPr>
        <w:t xml:space="preserve"> e </w:t>
      </w:r>
      <w:r w:rsidR="00D127AE" w:rsidRPr="00D127AE">
        <w:rPr>
          <w:rFonts w:ascii="Calibri" w:eastAsia="Calibri" w:hAnsi="Calibri" w:cs="Times New Roman"/>
        </w:rPr>
        <w:t>il paracetamolo</w:t>
      </w:r>
      <w:r w:rsidR="00D127AE">
        <w:t xml:space="preserve">. </w:t>
      </w:r>
    </w:p>
    <w:p w:rsidR="007A0F6A" w:rsidRPr="007A0F6A" w:rsidRDefault="007A0F6A" w:rsidP="007A0F6A">
      <w:pPr>
        <w:widowControl w:val="0"/>
        <w:spacing w:after="0" w:line="240" w:lineRule="auto"/>
        <w:jc w:val="both"/>
        <w:rPr>
          <w:rFonts w:ascii="Calibri" w:eastAsia="Calibri" w:hAnsi="Calibri" w:cs="Calibri"/>
          <w:bCs/>
          <w:lang w:eastAsia="it-IT"/>
        </w:rPr>
      </w:pPr>
      <w:r w:rsidRPr="007A0F6A">
        <w:rPr>
          <w:rFonts w:ascii="Calibri" w:eastAsia="Calibri" w:hAnsi="Calibri" w:cs="Calibri"/>
          <w:bCs/>
          <w:lang w:eastAsia="it-IT"/>
        </w:rPr>
        <w:t>L’ossicodone è un agonista oppioide completo con azione simile alla morfina. Presenta affinità per i recettori k, µ e δ del cervello e del midollo spinale. L'effetto terapeutico è principalmente dovuto alle sue proprietà analgesiche, ansiolitiche e sedative.</w:t>
      </w:r>
    </w:p>
    <w:p w:rsidR="007A0F6A" w:rsidRPr="007A0F6A" w:rsidRDefault="007A0F6A" w:rsidP="007A0F6A">
      <w:pPr>
        <w:widowControl w:val="0"/>
        <w:spacing w:after="0" w:line="240" w:lineRule="auto"/>
        <w:jc w:val="both"/>
        <w:rPr>
          <w:rFonts w:ascii="Calibri" w:eastAsia="Calibri" w:hAnsi="Calibri" w:cs="Calibri"/>
          <w:bCs/>
          <w:lang w:eastAsia="it-IT"/>
        </w:rPr>
      </w:pPr>
      <w:r w:rsidRPr="007A0F6A">
        <w:rPr>
          <w:rFonts w:ascii="Calibri" w:eastAsia="Calibri" w:hAnsi="Calibri" w:cs="Calibri"/>
          <w:bCs/>
          <w:lang w:eastAsia="it-IT"/>
        </w:rPr>
        <w:t>Il paracetamolo ha notevole attività analgesica ed antipiretica con debole azione antinfiammatoria. Il paracetamolo è un debole inibitore della biosintesi delle prostaglandine. Esso presenta solo un leggero effetto sulle piastrine e nessun effetto sul tempo di sanguinamento o l'escrezione dell'acido urico.</w:t>
      </w:r>
    </w:p>
    <w:p w:rsidR="00066A3A" w:rsidRPr="0042214D" w:rsidRDefault="00066A3A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/>
        </w:rPr>
      </w:pPr>
    </w:p>
    <w:p w:rsidR="003F4A3F" w:rsidRPr="00AD02D0" w:rsidRDefault="0042214D" w:rsidP="003F4A3F">
      <w:pPr>
        <w:spacing w:after="0" w:line="240" w:lineRule="auto"/>
        <w:jc w:val="both"/>
      </w:pPr>
      <w:r w:rsidRPr="00AD02D0">
        <w:t>La richiesta di AIC è supportata da uno studio di bioequivalenza</w:t>
      </w:r>
      <w:r w:rsidR="00876E1A">
        <w:t xml:space="preserve"> </w:t>
      </w:r>
      <w:r w:rsidRPr="00AD02D0">
        <w:t xml:space="preserve">che ha confrontato i profili farmacocinetici del medicinale test </w:t>
      </w:r>
      <w:r w:rsidR="004361D6" w:rsidRPr="00AD02D0">
        <w:rPr>
          <w:rFonts w:eastAsia="Calibri" w:cs="Calibri"/>
          <w:color w:val="000000"/>
          <w:lang w:eastAsia="it-IT"/>
        </w:rPr>
        <w:t>DEPALGOS</w:t>
      </w:r>
      <w:r w:rsidRPr="00AD02D0">
        <w:rPr>
          <w:rFonts w:eastAsia="Calibri" w:cs="Calibri"/>
          <w:color w:val="000000"/>
          <w:lang w:eastAsia="it-IT"/>
        </w:rPr>
        <w:t xml:space="preserve"> </w:t>
      </w:r>
      <w:r w:rsidR="00696320" w:rsidRPr="00AD02D0">
        <w:rPr>
          <w:rFonts w:cs="Calibri"/>
          <w:bCs/>
        </w:rPr>
        <w:t>5</w:t>
      </w:r>
      <w:r w:rsidR="007C2109" w:rsidRPr="00AD02D0">
        <w:rPr>
          <w:rFonts w:cs="Calibri"/>
          <w:bCs/>
        </w:rPr>
        <w:t>mg</w:t>
      </w:r>
      <w:r w:rsidR="00696320" w:rsidRPr="00AD02D0">
        <w:rPr>
          <w:rFonts w:cs="Calibri"/>
          <w:bCs/>
        </w:rPr>
        <w:t xml:space="preserve">/325mg </w:t>
      </w:r>
      <w:r w:rsidR="007C2109" w:rsidRPr="00AD02D0">
        <w:rPr>
          <w:rFonts w:cs="Calibri"/>
          <w:bCs/>
        </w:rPr>
        <w:t>c</w:t>
      </w:r>
      <w:r w:rsidR="007C2109" w:rsidRPr="00AD02D0">
        <w:rPr>
          <w:rFonts w:cs="Calibri"/>
        </w:rPr>
        <w:t>ompresse effervescenti</w:t>
      </w:r>
      <w:r w:rsidR="007C2109" w:rsidRPr="00AD02D0">
        <w:t xml:space="preserve"> e quelli del medicinale</w:t>
      </w:r>
      <w:r w:rsidRPr="00AD02D0">
        <w:t xml:space="preserve"> di riferimento</w:t>
      </w:r>
      <w:r w:rsidR="007C2109" w:rsidRPr="00AD02D0">
        <w:t xml:space="preserve"> DEPALGOS </w:t>
      </w:r>
      <w:r w:rsidR="00696320" w:rsidRPr="00AD02D0">
        <w:rPr>
          <w:rFonts w:cs="Calibri"/>
          <w:bCs/>
        </w:rPr>
        <w:t xml:space="preserve">5mg/325mg </w:t>
      </w:r>
      <w:r w:rsidR="003F4A3F" w:rsidRPr="00AD02D0">
        <w:t>compresse rivestite con film</w:t>
      </w:r>
      <w:r w:rsidR="007C2109" w:rsidRPr="00AD02D0">
        <w:t>,</w:t>
      </w:r>
      <w:r w:rsidR="003F4A3F" w:rsidRPr="00AD02D0">
        <w:t xml:space="preserve"> </w:t>
      </w:r>
      <w:r w:rsidR="007C2109" w:rsidRPr="00AD02D0">
        <w:t>autorizzato</w:t>
      </w:r>
      <w:r w:rsidR="003F4A3F" w:rsidRPr="00AD02D0">
        <w:t xml:space="preserve"> in Italia.</w:t>
      </w:r>
    </w:p>
    <w:p w:rsidR="0042214D" w:rsidRPr="00610E03" w:rsidRDefault="003F4A3F" w:rsidP="003F4A3F">
      <w:pPr>
        <w:spacing w:after="0" w:line="240" w:lineRule="auto"/>
        <w:jc w:val="both"/>
      </w:pPr>
      <w:r w:rsidRPr="00AD02D0">
        <w:t xml:space="preserve">Per i due dosaggi </w:t>
      </w:r>
      <w:r w:rsidR="007C2109" w:rsidRPr="00AD02D0">
        <w:t>superiori</w:t>
      </w:r>
      <w:r w:rsidRPr="00AD02D0">
        <w:t xml:space="preserve"> </w:t>
      </w:r>
      <w:r w:rsidR="00B104C9" w:rsidRPr="00AD02D0">
        <w:t>(</w:t>
      </w:r>
      <w:r w:rsidR="00B104C9" w:rsidRPr="00AD02D0">
        <w:rPr>
          <w:rFonts w:cs="Calibri"/>
          <w:bCs/>
        </w:rPr>
        <w:t xml:space="preserve">10mg/325mg e 20mg/325mg ) </w:t>
      </w:r>
      <w:r w:rsidRPr="00AD02D0">
        <w:t>è stato ritenuto</w:t>
      </w:r>
      <w:r w:rsidRPr="00610E03">
        <w:t xml:space="preserve"> accettabile il Biowaiver</w:t>
      </w:r>
      <w:r w:rsidR="00066A3A" w:rsidRPr="00610E03">
        <w:t>.</w:t>
      </w:r>
    </w:p>
    <w:p w:rsidR="0042214D" w:rsidRDefault="0042214D" w:rsidP="0042214D">
      <w:pPr>
        <w:spacing w:after="0" w:line="240" w:lineRule="auto"/>
        <w:jc w:val="both"/>
      </w:pPr>
      <w:r w:rsidRPr="00610E03">
        <w:t>Lo studio di bioequivalenza è stato condotto in conformità alle linee guida di Buona Pratica Clinica (</w:t>
      </w:r>
      <w:r w:rsidRPr="00610E03">
        <w:rPr>
          <w:i/>
        </w:rPr>
        <w:t>Good Clinical Practice</w:t>
      </w:r>
      <w:r w:rsidRPr="00610E03">
        <w:t xml:space="preserve"> - GCP).</w:t>
      </w:r>
    </w:p>
    <w:p w:rsidR="0042214D" w:rsidRDefault="0042214D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t>Le officine coinvolte nella produzione sono conformi alle linee guida di Buona Pratica di Fabbricazione (</w:t>
      </w:r>
      <w:r w:rsidRPr="00EF6711">
        <w:rPr>
          <w:i/>
        </w:rPr>
        <w:t>Good Manufacturing Practice</w:t>
      </w:r>
      <w:r w:rsidRPr="00EF6711">
        <w:t xml:space="preserve"> - GMP). Le autorità regolator</w:t>
      </w:r>
      <w:r w:rsidR="007C2109">
        <w:t>i</w:t>
      </w:r>
      <w:r w:rsidRPr="00EF6711">
        <w:t>e competenti hanno rilasciato i certificati GMP per i siti di produzione sul territorio dell’Unione Europea.</w:t>
      </w:r>
    </w:p>
    <w:p w:rsidR="004E5A39" w:rsidRPr="00EF6711" w:rsidRDefault="004E5A39" w:rsidP="00EF6711">
      <w:pPr>
        <w:spacing w:after="0" w:line="240" w:lineRule="auto"/>
        <w:jc w:val="both"/>
        <w:rPr>
          <w:highlight w:val="yellow"/>
        </w:rPr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t xml:space="preserve">Il sistema di Farmacovigilanza descritto dal titolare dell’AIC è conforme ai requisiti previsti dalla normativa corrente. </w:t>
      </w:r>
      <w:r w:rsidR="0055438E">
        <w:rPr>
          <w:rFonts w:cstheme="minorHAnsi"/>
        </w:rPr>
        <w:t>È</w:t>
      </w:r>
      <w:r w:rsidRPr="00EF6711">
        <w:t xml:space="preserve"> stato presentato un Piano di gestione del rischio (</w:t>
      </w:r>
      <w:r w:rsidRPr="00EF6711">
        <w:rPr>
          <w:i/>
        </w:rPr>
        <w:t>Risk Management Plan</w:t>
      </w:r>
      <w:r w:rsidRPr="00EF6711">
        <w:t xml:space="preserve"> – RMP) accettabile.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BA3EDF" w:rsidRDefault="000E1065" w:rsidP="00EF6711">
      <w:pPr>
        <w:spacing w:after="0" w:line="240" w:lineRule="auto"/>
        <w:jc w:val="both"/>
        <w:rPr>
          <w:highlight w:val="lightGray"/>
        </w:rPr>
      </w:pPr>
      <w:r w:rsidRPr="002F703E">
        <w:t xml:space="preserve">Il titolare di AIC ha presentato </w:t>
      </w:r>
      <w:r w:rsidR="00BA3EDF">
        <w:t>la v</w:t>
      </w:r>
      <w:r w:rsidRPr="002F703E">
        <w:t>al</w:t>
      </w:r>
      <w:r w:rsidR="00BA3EDF">
        <w:t>utazione del Rischio ambientale ed inoltre</w:t>
      </w:r>
      <w:r w:rsidRPr="002F703E">
        <w:t xml:space="preserve"> non sono presenti componenti geneticamente modificati; il metodo di produzione e la formulazione del medicinale non presentano problematiche di carattere ambientale.</w:t>
      </w:r>
      <w:r w:rsidR="00112ACD">
        <w:rPr>
          <w:highlight w:val="lightGray"/>
        </w:rPr>
        <w:t xml:space="preserve"> 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DI QUALITA’</w:t>
      </w:r>
    </w:p>
    <w:p w:rsidR="00DB1941" w:rsidRDefault="00DB1941" w:rsidP="00DB1941">
      <w:pPr>
        <w:spacing w:after="0" w:line="240" w:lineRule="auto"/>
        <w:jc w:val="both"/>
        <w:rPr>
          <w:b/>
          <w:i/>
          <w:sz w:val="20"/>
        </w:rPr>
      </w:pPr>
    </w:p>
    <w:p w:rsidR="00881B2C" w:rsidRDefault="00DB1941" w:rsidP="00DB194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16E27">
        <w:rPr>
          <w:b/>
        </w:rPr>
        <w:t>II.1</w:t>
      </w:r>
      <w:r>
        <w:rPr>
          <w:b/>
        </w:rPr>
        <w:t>.a</w:t>
      </w:r>
      <w:r w:rsidRPr="00916E27">
        <w:rPr>
          <w:b/>
        </w:rPr>
        <w:t xml:space="preserve"> PRINCIPIO ATTIVO </w:t>
      </w:r>
      <w:r w:rsidR="00B104C9">
        <w:rPr>
          <w:b/>
        </w:rPr>
        <w:t>OSSICODON</w:t>
      </w:r>
      <w:r w:rsidR="00881B2C">
        <w:rPr>
          <w:b/>
        </w:rPr>
        <w:t>E CLORIDRATO</w:t>
      </w:r>
    </w:p>
    <w:p w:rsidR="006A3C31" w:rsidRPr="00F9008E" w:rsidRDefault="005A40C3" w:rsidP="008F12B8">
      <w:pPr>
        <w:spacing w:after="0" w:line="240" w:lineRule="auto"/>
        <w:rPr>
          <w:lang w:val="en-US"/>
        </w:rPr>
      </w:pPr>
      <w:r w:rsidRPr="00F9008E">
        <w:rPr>
          <w:u w:val="single"/>
          <w:lang w:val="en-US"/>
        </w:rPr>
        <w:t>Nome chimico</w:t>
      </w:r>
      <w:r w:rsidRPr="00F9008E">
        <w:rPr>
          <w:lang w:val="en-US"/>
        </w:rPr>
        <w:t>: 4,5</w:t>
      </w:r>
      <w:r w:rsidR="008B4313" w:rsidRPr="008B4313">
        <w:t>α</w:t>
      </w:r>
      <w:r w:rsidRPr="00F9008E">
        <w:rPr>
          <w:lang w:val="en-US"/>
        </w:rPr>
        <w:t>-Epoxy-14-hydroxy-3-methoxy-17-methylmorphinan-6-one hydrochloride</w:t>
      </w:r>
    </w:p>
    <w:p w:rsidR="001478F0" w:rsidRDefault="00DB1941" w:rsidP="00DB1941">
      <w:pPr>
        <w:spacing w:after="0" w:line="240" w:lineRule="auto"/>
        <w:jc w:val="both"/>
      </w:pPr>
      <w:r w:rsidRPr="00035144">
        <w:rPr>
          <w:u w:val="single"/>
        </w:rPr>
        <w:t>Struttura</w:t>
      </w:r>
      <w:r>
        <w:t>:</w:t>
      </w:r>
    </w:p>
    <w:p w:rsidR="00DB1941" w:rsidRDefault="00B104C9" w:rsidP="001478F0">
      <w:pPr>
        <w:spacing w:after="0" w:line="240" w:lineRule="auto"/>
        <w:jc w:val="center"/>
      </w:pPr>
      <w:r w:rsidRPr="00B104C9">
        <w:rPr>
          <w:noProof/>
          <w:lang w:eastAsia="it-IT"/>
        </w:rPr>
        <w:lastRenderedPageBreak/>
        <w:drawing>
          <wp:inline distT="0" distB="0" distL="0" distR="0">
            <wp:extent cx="1333049" cy="1304212"/>
            <wp:effectExtent l="19050" t="0" r="451" b="0"/>
            <wp:docPr id="6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245" cy="13044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104C9">
        <w:t>HCl</w:t>
      </w:r>
    </w:p>
    <w:p w:rsidR="00DB1941" w:rsidRPr="00916E27" w:rsidRDefault="00DB1941" w:rsidP="00DB1941">
      <w:pPr>
        <w:spacing w:after="0" w:line="240" w:lineRule="auto"/>
        <w:jc w:val="center"/>
      </w:pPr>
    </w:p>
    <w:p w:rsidR="00DB1941" w:rsidRDefault="00DB1941" w:rsidP="00DB1941">
      <w:pPr>
        <w:spacing w:after="0" w:line="240" w:lineRule="auto"/>
        <w:jc w:val="both"/>
        <w:rPr>
          <w:u w:val="single"/>
        </w:rPr>
      </w:pPr>
    </w:p>
    <w:p w:rsidR="00DB1941" w:rsidRPr="00916E27" w:rsidRDefault="00DB1941" w:rsidP="00DB1941">
      <w:pPr>
        <w:spacing w:after="0" w:line="240" w:lineRule="auto"/>
        <w:jc w:val="both"/>
        <w:rPr>
          <w:rStyle w:val="s1"/>
          <w:rFonts w:ascii="Calibri" w:hAnsi="Calibri"/>
        </w:rPr>
      </w:pPr>
      <w:r w:rsidRPr="00916E27">
        <w:rPr>
          <w:u w:val="single"/>
        </w:rPr>
        <w:t>Formula molecolare</w:t>
      </w:r>
      <w:r w:rsidRPr="00916E27">
        <w:t>:</w:t>
      </w:r>
      <w:r w:rsidRPr="00916E27">
        <w:rPr>
          <w:rStyle w:val="s1"/>
          <w:rFonts w:ascii="Calibri" w:hAnsi="Calibri"/>
        </w:rPr>
        <w:t xml:space="preserve"> </w:t>
      </w:r>
      <w:r w:rsidR="008B4313" w:rsidRPr="008B4313">
        <w:rPr>
          <w:rFonts w:ascii="Calibri" w:hAnsi="Calibri" w:cs="Times New Roman"/>
        </w:rPr>
        <w:t>C</w:t>
      </w:r>
      <w:r w:rsidR="008B4313" w:rsidRPr="008B4313">
        <w:rPr>
          <w:rFonts w:ascii="Calibri" w:hAnsi="Calibri" w:cs="Times New Roman"/>
          <w:sz w:val="16"/>
          <w:szCs w:val="16"/>
        </w:rPr>
        <w:t>18</w:t>
      </w:r>
      <w:r w:rsidR="008B4313" w:rsidRPr="008B4313">
        <w:rPr>
          <w:rFonts w:ascii="Calibri" w:hAnsi="Calibri" w:cs="Times New Roman"/>
        </w:rPr>
        <w:t>H</w:t>
      </w:r>
      <w:r w:rsidR="008B4313" w:rsidRPr="008B4313">
        <w:rPr>
          <w:rFonts w:ascii="Calibri" w:hAnsi="Calibri" w:cs="Times New Roman"/>
          <w:sz w:val="16"/>
          <w:szCs w:val="16"/>
        </w:rPr>
        <w:t>21</w:t>
      </w:r>
      <w:r w:rsidR="008B4313" w:rsidRPr="008B4313">
        <w:rPr>
          <w:rFonts w:ascii="Calibri" w:hAnsi="Calibri" w:cs="Times New Roman"/>
        </w:rPr>
        <w:t>NO</w:t>
      </w:r>
      <w:r w:rsidR="008B4313" w:rsidRPr="008B4313">
        <w:rPr>
          <w:rFonts w:ascii="Calibri" w:hAnsi="Calibri" w:cs="Times New Roman"/>
          <w:sz w:val="16"/>
          <w:szCs w:val="16"/>
        </w:rPr>
        <w:t>4</w:t>
      </w:r>
      <w:r w:rsidR="008B4313" w:rsidRPr="008B4313">
        <w:rPr>
          <w:rFonts w:ascii="Calibri" w:hAnsi="Calibri" w:cs="Times New Roman"/>
          <w:sz w:val="24"/>
          <w:szCs w:val="24"/>
        </w:rPr>
        <w:t>·</w:t>
      </w:r>
      <w:r w:rsidR="008B4313" w:rsidRPr="008B4313">
        <w:rPr>
          <w:rFonts w:ascii="Calibri" w:hAnsi="Calibri" w:cs="Times New Roman"/>
        </w:rPr>
        <w:t>HCl</w:t>
      </w:r>
    </w:p>
    <w:p w:rsidR="00DB1941" w:rsidRPr="00916E27" w:rsidRDefault="00DB1941" w:rsidP="00DB1941">
      <w:pPr>
        <w:spacing w:after="0" w:line="240" w:lineRule="auto"/>
        <w:jc w:val="both"/>
      </w:pPr>
      <w:r w:rsidRPr="00916E27">
        <w:rPr>
          <w:u w:val="single"/>
        </w:rPr>
        <w:t>Peso molecolare</w:t>
      </w:r>
      <w:r w:rsidRPr="00916E27">
        <w:t xml:space="preserve">: </w:t>
      </w:r>
      <w:r w:rsidR="008B4313">
        <w:t>351,8</w:t>
      </w:r>
      <w:r w:rsidRPr="00916E27">
        <w:t xml:space="preserve"> </w:t>
      </w:r>
      <w:r w:rsidRPr="00916E27">
        <w:rPr>
          <w:rStyle w:val="s1"/>
          <w:rFonts w:ascii="Calibri" w:hAnsi="Calibri"/>
        </w:rPr>
        <w:t>g/mol</w:t>
      </w:r>
    </w:p>
    <w:p w:rsidR="008F12B8" w:rsidRDefault="00DB1941" w:rsidP="00DB1941">
      <w:pPr>
        <w:spacing w:after="0" w:line="240" w:lineRule="auto"/>
        <w:jc w:val="both"/>
        <w:rPr>
          <w:rFonts w:cs="Arial"/>
        </w:rPr>
      </w:pPr>
      <w:r w:rsidRPr="00C52721">
        <w:rPr>
          <w:u w:val="single"/>
        </w:rPr>
        <w:t>CAS</w:t>
      </w:r>
      <w:r w:rsidRPr="00B01369">
        <w:t xml:space="preserve">: </w:t>
      </w:r>
      <w:r w:rsidR="000B7590">
        <w:t>[</w:t>
      </w:r>
      <w:r w:rsidR="00786616">
        <w:t>124-90-3</w:t>
      </w:r>
      <w:r w:rsidR="000B7590">
        <w:rPr>
          <w:rFonts w:cs="Arial"/>
        </w:rPr>
        <w:t>]</w:t>
      </w:r>
      <w:r w:rsidR="008F12B8" w:rsidRPr="008F12B8">
        <w:rPr>
          <w:rFonts w:cs="Arial"/>
        </w:rPr>
        <w:t xml:space="preserve"> </w:t>
      </w:r>
    </w:p>
    <w:p w:rsidR="00DB1941" w:rsidRPr="00916E27" w:rsidRDefault="00DB1941" w:rsidP="00DB1941">
      <w:pPr>
        <w:spacing w:after="0" w:line="240" w:lineRule="auto"/>
        <w:jc w:val="both"/>
      </w:pPr>
      <w:r w:rsidRPr="00916E27">
        <w:rPr>
          <w:u w:val="single"/>
        </w:rPr>
        <w:t>Aspetto</w:t>
      </w:r>
      <w:r w:rsidRPr="00916E27">
        <w:t xml:space="preserve">: </w:t>
      </w:r>
      <w:r w:rsidR="00726D13" w:rsidRPr="00726D13">
        <w:t>polvere bianca o quasi bianca, igroscopica.</w:t>
      </w:r>
    </w:p>
    <w:p w:rsidR="00DB1941" w:rsidRPr="00492794" w:rsidRDefault="00DB1941" w:rsidP="001F323D">
      <w:pPr>
        <w:spacing w:after="0" w:line="240" w:lineRule="auto"/>
        <w:jc w:val="both"/>
        <w:rPr>
          <w:rStyle w:val="s1"/>
          <w:rFonts w:asciiTheme="minorHAnsi" w:hAnsiTheme="minorHAnsi" w:cstheme="minorBidi"/>
        </w:rPr>
      </w:pPr>
      <w:r w:rsidRPr="00916E27">
        <w:rPr>
          <w:u w:val="single"/>
        </w:rPr>
        <w:t>Solubilità</w:t>
      </w:r>
      <w:r w:rsidRPr="00916E27">
        <w:t xml:space="preserve">: </w:t>
      </w:r>
      <w:r w:rsidR="00397477">
        <w:t>f</w:t>
      </w:r>
      <w:r w:rsidR="001F323D">
        <w:t>acilmente solubile in acqua</w:t>
      </w:r>
      <w:r w:rsidR="00D45D9B">
        <w:t>;</w:t>
      </w:r>
      <w:r w:rsidR="001F323D">
        <w:t xml:space="preserve"> moderatamente solubile in </w:t>
      </w:r>
      <w:r w:rsidR="00492794">
        <w:t>etanolo anidro</w:t>
      </w:r>
      <w:r w:rsidR="001F323D">
        <w:t xml:space="preserve">; </w:t>
      </w:r>
      <w:r w:rsidR="00D45D9B">
        <w:t xml:space="preserve">praticamente </w:t>
      </w:r>
      <w:r w:rsidR="001F323D">
        <w:t xml:space="preserve">insolubile in </w:t>
      </w:r>
      <w:r w:rsidR="00D45D9B">
        <w:t xml:space="preserve"> toluen</w:t>
      </w:r>
      <w:r w:rsidR="001F323D">
        <w:t>e.</w:t>
      </w:r>
    </w:p>
    <w:p w:rsidR="00DB1941" w:rsidRPr="00916E27" w:rsidRDefault="00DB1941" w:rsidP="00DB1941">
      <w:pPr>
        <w:spacing w:after="0" w:line="240" w:lineRule="auto"/>
        <w:jc w:val="both"/>
      </w:pPr>
    </w:p>
    <w:p w:rsidR="00881B2C" w:rsidRPr="00BA52B9" w:rsidRDefault="00235C6E" w:rsidP="00881B2C">
      <w:pPr>
        <w:spacing w:after="0" w:line="240" w:lineRule="auto"/>
        <w:jc w:val="both"/>
      </w:pPr>
      <w:r>
        <w:t xml:space="preserve">Il principio attivo </w:t>
      </w:r>
      <w:r w:rsidR="00881B2C" w:rsidRPr="0037110B">
        <w:t>è presente in Farmacopea Europea</w:t>
      </w:r>
      <w:r w:rsidR="00881B2C" w:rsidRPr="00A72D8A">
        <w:t xml:space="preserve"> e</w:t>
      </w:r>
      <w:r w:rsidR="00AD02D0">
        <w:t>d</w:t>
      </w:r>
      <w:r w:rsidR="00881B2C" w:rsidRPr="00A72D8A">
        <w:t xml:space="preserve"> il Direttorato Europeo per la Qualità dei Medicinali (</w:t>
      </w:r>
      <w:r w:rsidR="00881B2C" w:rsidRPr="00A72D8A">
        <w:rPr>
          <w:i/>
        </w:rPr>
        <w:t>European Directorate for Quality of Medicnals</w:t>
      </w:r>
      <w:r w:rsidR="00881B2C" w:rsidRPr="00A72D8A">
        <w:t xml:space="preserve"> – EDQM) ha rilasciato </w:t>
      </w:r>
      <w:r w:rsidR="00881B2C">
        <w:t xml:space="preserve">ai due </w:t>
      </w:r>
      <w:r w:rsidR="00881B2C" w:rsidRPr="00BA52B9">
        <w:t xml:space="preserve">produttori </w:t>
      </w:r>
      <w:r w:rsidR="00AD02D0" w:rsidRPr="00BA52B9">
        <w:t>(</w:t>
      </w:r>
      <w:r w:rsidR="00AD02D0" w:rsidRPr="00BA52B9">
        <w:rPr>
          <w:bCs/>
        </w:rPr>
        <w:t>Macfarlan Smith</w:t>
      </w:r>
      <w:r w:rsidR="00AD02D0" w:rsidRPr="00BA52B9">
        <w:t xml:space="preserve"> </w:t>
      </w:r>
      <w:r w:rsidR="00BA52B9" w:rsidRPr="00BA52B9">
        <w:t xml:space="preserve">Limited </w:t>
      </w:r>
      <w:r w:rsidR="00AD02D0" w:rsidRPr="00BA52B9">
        <w:t xml:space="preserve">e Siegfried Ltd) </w:t>
      </w:r>
      <w:r w:rsidR="00881B2C" w:rsidRPr="00BA52B9">
        <w:t>il certificato di conformità alla Farmacopea Europea.</w:t>
      </w:r>
    </w:p>
    <w:p w:rsidR="00881B2C" w:rsidRPr="00EF6711" w:rsidRDefault="00881B2C" w:rsidP="00881B2C">
      <w:pPr>
        <w:spacing w:after="0" w:line="240" w:lineRule="auto"/>
        <w:jc w:val="both"/>
      </w:pPr>
      <w:r w:rsidRPr="00AD02D0">
        <w:t>Tutti gli aspetti di produzione e controllo sono coperti dal certificato di conformità alla Farmacopea</w:t>
      </w:r>
      <w:r w:rsidRPr="00A72D8A">
        <w:t xml:space="preserve"> Europea. </w:t>
      </w:r>
      <w:r w:rsidRPr="00F93450">
        <w:t xml:space="preserve">Il periodo di retest </w:t>
      </w:r>
      <w:r w:rsidR="00B725C3">
        <w:t>per l’ossicodone cloridrato prodotto da</w:t>
      </w:r>
      <w:r w:rsidR="00B725C3" w:rsidRPr="00517007">
        <w:t xml:space="preserve"> Siegfried Ltd</w:t>
      </w:r>
      <w:r w:rsidR="00B725C3" w:rsidRPr="00F93450">
        <w:t xml:space="preserve"> </w:t>
      </w:r>
      <w:r w:rsidRPr="00F93450">
        <w:t xml:space="preserve">è definito in </w:t>
      </w:r>
      <w:r>
        <w:t>5 anni</w:t>
      </w:r>
      <w:r w:rsidR="00217D7B">
        <w:t>,</w:t>
      </w:r>
      <w:r w:rsidR="00517007">
        <w:t xml:space="preserve"> quando confezionato in </w:t>
      </w:r>
      <w:r w:rsidR="00217D7B">
        <w:t>una doppia busta di polietilene</w:t>
      </w:r>
      <w:r w:rsidR="00517007" w:rsidRPr="00517007">
        <w:t xml:space="preserve"> posta in una scatola di cartone </w:t>
      </w:r>
      <w:r w:rsidR="00217D7B">
        <w:t>o in una scatola di polietilene</w:t>
      </w:r>
      <w:r w:rsidR="00517007" w:rsidRPr="00517007">
        <w:t xml:space="preserve"> con disseccante</w:t>
      </w:r>
      <w:r w:rsidR="00517007">
        <w:t>.</w:t>
      </w:r>
    </w:p>
    <w:p w:rsidR="000C6657" w:rsidRPr="000C6657" w:rsidRDefault="00517007" w:rsidP="000C6657">
      <w:pPr>
        <w:spacing w:after="0" w:line="240" w:lineRule="auto"/>
        <w:jc w:val="both"/>
      </w:pPr>
      <w:r w:rsidRPr="00F93450">
        <w:t xml:space="preserve">Il periodo di retest </w:t>
      </w:r>
      <w:r w:rsidR="00B725C3">
        <w:t>per l’ossicodone cloridrato prodotto da</w:t>
      </w:r>
      <w:r w:rsidR="00B725C3" w:rsidRPr="00517007">
        <w:t xml:space="preserve"> </w:t>
      </w:r>
      <w:r w:rsidR="00B725C3" w:rsidRPr="000C6657">
        <w:t>MacFarlan Smith Limited</w:t>
      </w:r>
      <w:r w:rsidR="00B725C3" w:rsidRPr="00F93450">
        <w:t xml:space="preserve"> </w:t>
      </w:r>
      <w:r w:rsidRPr="00F93450">
        <w:t xml:space="preserve">è definito in </w:t>
      </w:r>
      <w:r>
        <w:t>5 anni</w:t>
      </w:r>
      <w:r w:rsidR="000C6657">
        <w:t>,</w:t>
      </w:r>
    </w:p>
    <w:p w:rsidR="00517007" w:rsidRPr="00EF6711" w:rsidRDefault="000C6657" w:rsidP="00517007">
      <w:pPr>
        <w:spacing w:after="0" w:line="240" w:lineRule="auto"/>
        <w:jc w:val="both"/>
      </w:pPr>
      <w:r>
        <w:t>quando confezionato in una busta di polietilene posta in un contenitore di alluminio</w:t>
      </w:r>
      <w:r w:rsidRPr="000C6657">
        <w:t xml:space="preserve"> o </w:t>
      </w:r>
      <w:r>
        <w:t>polietilene</w:t>
      </w:r>
      <w:r w:rsidRPr="000C6657">
        <w:t xml:space="preserve"> o polipropilene</w:t>
      </w:r>
      <w:r w:rsidR="00517007">
        <w:t>.</w:t>
      </w:r>
    </w:p>
    <w:p w:rsidR="00DB1941" w:rsidRPr="00916E27" w:rsidRDefault="00DB1941" w:rsidP="00DB1941">
      <w:pPr>
        <w:spacing w:after="0" w:line="240" w:lineRule="auto"/>
        <w:jc w:val="both"/>
      </w:pPr>
    </w:p>
    <w:p w:rsidR="00DB1941" w:rsidRDefault="00DB1941" w:rsidP="00EF6711">
      <w:pPr>
        <w:spacing w:after="0" w:line="240" w:lineRule="auto"/>
        <w:jc w:val="both"/>
        <w:rPr>
          <w:b/>
        </w:rPr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rPr>
          <w:b/>
        </w:rPr>
        <w:t>II.1</w:t>
      </w:r>
      <w:r w:rsidR="00DB1941">
        <w:rPr>
          <w:b/>
        </w:rPr>
        <w:t>.b</w:t>
      </w:r>
      <w:r w:rsidRPr="00EF6711">
        <w:rPr>
          <w:b/>
        </w:rPr>
        <w:t xml:space="preserve"> PRINCIPIO ATTIVO </w:t>
      </w:r>
      <w:r w:rsidR="00217D7B">
        <w:rPr>
          <w:b/>
        </w:rPr>
        <w:t>PARACETAMOLO</w:t>
      </w:r>
    </w:p>
    <w:p w:rsidR="007B25EE" w:rsidRPr="007B25EE" w:rsidRDefault="004E5A39" w:rsidP="007B25EE">
      <w:pPr>
        <w:autoSpaceDE w:val="0"/>
        <w:autoSpaceDN w:val="0"/>
        <w:adjustRightInd w:val="0"/>
        <w:spacing w:after="0" w:line="240" w:lineRule="auto"/>
        <w:rPr>
          <w:rFonts w:cs="Calibri"/>
          <w:lang w:bidi="en-US"/>
        </w:rPr>
      </w:pPr>
      <w:r w:rsidRPr="00EF6711">
        <w:rPr>
          <w:u w:val="single"/>
        </w:rPr>
        <w:t>Nome chimico</w:t>
      </w:r>
      <w:r w:rsidR="00E94387">
        <w:rPr>
          <w:u w:val="single"/>
        </w:rPr>
        <w:t>:</w:t>
      </w:r>
      <w:r w:rsidR="000E4494" w:rsidRPr="00EF6711">
        <w:rPr>
          <w:i/>
          <w:iCs/>
        </w:rPr>
        <w:t xml:space="preserve"> </w:t>
      </w:r>
    </w:p>
    <w:p w:rsidR="00217D7B" w:rsidRDefault="00217D7B" w:rsidP="00EF6711">
      <w:pPr>
        <w:spacing w:after="0" w:line="240" w:lineRule="auto"/>
        <w:jc w:val="both"/>
        <w:rPr>
          <w:rFonts w:cs="Calibri"/>
          <w:lang w:bidi="en-US"/>
        </w:rPr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rPr>
          <w:u w:val="single"/>
        </w:rPr>
        <w:t>Struttura</w:t>
      </w:r>
      <w:r w:rsidRPr="00EF6711">
        <w:t>:</w:t>
      </w:r>
    </w:p>
    <w:p w:rsidR="00257D00" w:rsidRPr="00CC52A3" w:rsidRDefault="00217D7B" w:rsidP="00265B61">
      <w:pPr>
        <w:spacing w:after="0" w:line="240" w:lineRule="auto"/>
        <w:jc w:val="center"/>
        <w:rPr>
          <w:b/>
          <w:i/>
          <w:noProof/>
          <w:sz w:val="20"/>
          <w:highlight w:val="green"/>
          <w:lang w:eastAsia="it-IT"/>
        </w:rPr>
      </w:pPr>
      <w:r>
        <w:rPr>
          <w:b/>
          <w:i/>
          <w:noProof/>
          <w:sz w:val="20"/>
          <w:lang w:eastAsia="it-IT"/>
        </w:rPr>
        <w:drawing>
          <wp:inline distT="0" distB="0" distL="0" distR="0">
            <wp:extent cx="1891477" cy="589376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299" cy="5896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5A39" w:rsidRPr="00EF6711" w:rsidRDefault="004E5A39" w:rsidP="00EF6711">
      <w:pPr>
        <w:spacing w:after="0" w:line="240" w:lineRule="auto"/>
        <w:jc w:val="center"/>
        <w:rPr>
          <w:highlight w:val="yellow"/>
        </w:rPr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rPr>
          <w:u w:val="single"/>
        </w:rPr>
        <w:t>Formula molecolare</w:t>
      </w:r>
      <w:r w:rsidRPr="00EF6711">
        <w:t>:</w:t>
      </w:r>
      <w:r w:rsidRPr="00397477">
        <w:rPr>
          <w:rStyle w:val="s1"/>
          <w:rFonts w:ascii="Calibri" w:hAnsi="Calibri"/>
        </w:rPr>
        <w:t xml:space="preserve"> </w:t>
      </w:r>
      <w:r w:rsidR="00397477" w:rsidRPr="00397477">
        <w:rPr>
          <w:rStyle w:val="s1"/>
          <w:rFonts w:ascii="Calibri" w:hAnsi="Calibri"/>
        </w:rPr>
        <w:t>C</w:t>
      </w:r>
      <w:r w:rsidR="00397477" w:rsidRPr="00397477">
        <w:rPr>
          <w:rStyle w:val="s1"/>
          <w:rFonts w:ascii="Calibri" w:hAnsi="Calibri"/>
          <w:vertAlign w:val="subscript"/>
        </w:rPr>
        <w:t>8</w:t>
      </w:r>
      <w:r w:rsidR="00397477" w:rsidRPr="00397477">
        <w:rPr>
          <w:rStyle w:val="s1"/>
          <w:rFonts w:ascii="Calibri" w:hAnsi="Calibri"/>
        </w:rPr>
        <w:t>H</w:t>
      </w:r>
      <w:r w:rsidR="00397477" w:rsidRPr="00397477">
        <w:rPr>
          <w:rStyle w:val="s1"/>
          <w:rFonts w:ascii="Calibri" w:hAnsi="Calibri"/>
          <w:vertAlign w:val="subscript"/>
        </w:rPr>
        <w:t>9</w:t>
      </w:r>
      <w:r w:rsidR="00397477" w:rsidRPr="00397477">
        <w:rPr>
          <w:rStyle w:val="s1"/>
          <w:rFonts w:ascii="Calibri" w:hAnsi="Calibri"/>
        </w:rPr>
        <w:t>NO</w:t>
      </w:r>
      <w:r w:rsidR="00397477" w:rsidRPr="00397477">
        <w:rPr>
          <w:rStyle w:val="s1"/>
          <w:rFonts w:ascii="Calibri" w:hAnsi="Calibri"/>
          <w:vertAlign w:val="subscript"/>
        </w:rPr>
        <w:t>2</w:t>
      </w:r>
    </w:p>
    <w:p w:rsidR="00B01369" w:rsidRPr="00B01369" w:rsidRDefault="004E5A39" w:rsidP="00B01369">
      <w:pPr>
        <w:spacing w:after="0" w:line="240" w:lineRule="auto"/>
        <w:jc w:val="both"/>
        <w:rPr>
          <w:rFonts w:cs="Calibri"/>
          <w:lang w:bidi="en-US"/>
        </w:rPr>
      </w:pPr>
      <w:r w:rsidRPr="00EF6711">
        <w:rPr>
          <w:u w:val="single"/>
        </w:rPr>
        <w:t>Peso molecolare</w:t>
      </w:r>
      <w:r w:rsidRPr="00EF6711">
        <w:t>:</w:t>
      </w:r>
      <w:r w:rsidRPr="00EF6711">
        <w:rPr>
          <w:rFonts w:cs="Arial"/>
          <w:color w:val="252525"/>
          <w:shd w:val="clear" w:color="auto" w:fill="F9F9F9"/>
        </w:rPr>
        <w:t xml:space="preserve"> </w:t>
      </w:r>
      <w:r w:rsidR="00397477" w:rsidRPr="00397477">
        <w:rPr>
          <w:rFonts w:cs="Calibri"/>
          <w:lang w:bidi="en-US"/>
        </w:rPr>
        <w:t>151.20 g/mol</w:t>
      </w:r>
    </w:p>
    <w:p w:rsidR="004E5A39" w:rsidRPr="00EF6711" w:rsidRDefault="004E5A39" w:rsidP="00DB1941">
      <w:pPr>
        <w:tabs>
          <w:tab w:val="left" w:pos="1962"/>
        </w:tabs>
        <w:spacing w:after="0" w:line="240" w:lineRule="auto"/>
        <w:jc w:val="both"/>
      </w:pPr>
      <w:r w:rsidRPr="00EF6711">
        <w:rPr>
          <w:u w:val="single"/>
        </w:rPr>
        <w:t>CAS</w:t>
      </w:r>
      <w:r w:rsidRPr="00EF6711">
        <w:t xml:space="preserve">: </w:t>
      </w:r>
      <w:r w:rsidR="00CC52A3">
        <w:t>[</w:t>
      </w:r>
      <w:r w:rsidR="00397477">
        <w:t>103-90-2</w:t>
      </w:r>
      <w:r w:rsidR="00CC52A3">
        <w:t>]</w:t>
      </w:r>
      <w:r w:rsidR="00DB1941">
        <w:tab/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rPr>
          <w:u w:val="single"/>
        </w:rPr>
        <w:t>Aspetto</w:t>
      </w:r>
      <w:r w:rsidRPr="00EF6711">
        <w:t xml:space="preserve">: </w:t>
      </w:r>
      <w:r w:rsidR="00351921" w:rsidRPr="00351921">
        <w:t>Polvere crist</w:t>
      </w:r>
      <w:r w:rsidR="001478F0">
        <w:t>allina da bianca a biancastra</w:t>
      </w:r>
    </w:p>
    <w:p w:rsidR="00AE3C03" w:rsidRDefault="004E5A39" w:rsidP="00265B61">
      <w:pPr>
        <w:spacing w:after="0" w:line="240" w:lineRule="auto"/>
        <w:jc w:val="both"/>
      </w:pPr>
      <w:r w:rsidRPr="00351921">
        <w:rPr>
          <w:u w:val="single"/>
        </w:rPr>
        <w:t>Solubilità</w:t>
      </w:r>
      <w:r w:rsidRPr="00351921">
        <w:t xml:space="preserve">: </w:t>
      </w:r>
      <w:r w:rsidR="00397477">
        <w:t>s</w:t>
      </w:r>
      <w:r w:rsidR="00397477" w:rsidRPr="00397477">
        <w:t>cars</w:t>
      </w:r>
      <w:r w:rsidR="003E0B47">
        <w:t>amente solubile in acqua, facil</w:t>
      </w:r>
      <w:r w:rsidR="00397477" w:rsidRPr="00397477">
        <w:t>mente solubile in alcool, leggermente solubile in cloruro di metilene</w:t>
      </w:r>
      <w:r w:rsidR="00397477">
        <w:t>.</w:t>
      </w:r>
    </w:p>
    <w:p w:rsidR="00397477" w:rsidRDefault="00397477" w:rsidP="00265B61">
      <w:pPr>
        <w:spacing w:after="0" w:line="240" w:lineRule="auto"/>
        <w:jc w:val="both"/>
        <w:rPr>
          <w:b/>
          <w:i/>
          <w:sz w:val="20"/>
        </w:rPr>
      </w:pPr>
    </w:p>
    <w:p w:rsidR="00397477" w:rsidRPr="00A72D8A" w:rsidRDefault="00397477" w:rsidP="00397477">
      <w:pPr>
        <w:spacing w:after="0" w:line="240" w:lineRule="auto"/>
        <w:jc w:val="both"/>
      </w:pPr>
      <w:r w:rsidRPr="0037110B">
        <w:t>Il principio attivo è presente in Farmacopea Europea</w:t>
      </w:r>
      <w:r w:rsidRPr="00A72D8A">
        <w:t xml:space="preserve"> e</w:t>
      </w:r>
      <w:r w:rsidR="003E0B47">
        <w:t>d</w:t>
      </w:r>
      <w:r w:rsidRPr="00A72D8A">
        <w:t xml:space="preserve"> il Direttorato Europeo per la Qualità dei Medicinali (</w:t>
      </w:r>
      <w:r w:rsidRPr="00A72D8A">
        <w:rPr>
          <w:i/>
        </w:rPr>
        <w:t>European Directorate for Quality of Medicnals</w:t>
      </w:r>
      <w:r w:rsidRPr="00A72D8A">
        <w:t xml:space="preserve"> – EDQM) ha rilasciato </w:t>
      </w:r>
      <w:r>
        <w:t xml:space="preserve">al produttore </w:t>
      </w:r>
      <w:r w:rsidRPr="00A72D8A">
        <w:t>il certificato di conformità alla Farmacopea Europea</w:t>
      </w:r>
      <w:r>
        <w:t>.</w:t>
      </w:r>
    </w:p>
    <w:p w:rsidR="00397477" w:rsidRDefault="00397477" w:rsidP="00397477">
      <w:pPr>
        <w:spacing w:after="0" w:line="240" w:lineRule="auto"/>
        <w:jc w:val="both"/>
      </w:pPr>
      <w:r w:rsidRPr="00A72D8A">
        <w:t xml:space="preserve">Tutti gli aspetti di produzione e controllo sono coperti dal certificato di conformità alla Farmacopea Europea. </w:t>
      </w:r>
      <w:r w:rsidRPr="00F93450">
        <w:t xml:space="preserve">Il </w:t>
      </w:r>
      <w:r>
        <w:t xml:space="preserve">periodo di retest </w:t>
      </w:r>
      <w:r w:rsidR="00B725C3">
        <w:t xml:space="preserve">per il paracetamolo prodotto da </w:t>
      </w:r>
      <w:r w:rsidR="004676D1" w:rsidRPr="004676D1">
        <w:t xml:space="preserve">SPECGX LLC </w:t>
      </w:r>
      <w:r>
        <w:t>è definito in</w:t>
      </w:r>
      <w:r w:rsidRPr="00F93450">
        <w:t xml:space="preserve"> </w:t>
      </w:r>
      <w:r>
        <w:t>5 ann</w:t>
      </w:r>
      <w:r w:rsidRPr="00F93450">
        <w:t>i</w:t>
      </w:r>
      <w:r w:rsidR="004676D1">
        <w:t>, quando confezionato in</w:t>
      </w:r>
      <w:r w:rsidR="004676D1" w:rsidRPr="004676D1">
        <w:t xml:space="preserve"> una busta </w:t>
      </w:r>
      <w:r w:rsidR="004676D1">
        <w:t>di polipropilene</w:t>
      </w:r>
      <w:r w:rsidR="004676D1" w:rsidRPr="004676D1">
        <w:t xml:space="preserve"> o in un rivestimento di </w:t>
      </w:r>
      <w:r w:rsidR="004676D1">
        <w:t>polietilene</w:t>
      </w:r>
      <w:r w:rsidR="004676D1" w:rsidRPr="004676D1">
        <w:t xml:space="preserve"> posto in una scatola di fibra</w:t>
      </w:r>
      <w:r w:rsidRPr="00F93450">
        <w:t>.</w:t>
      </w:r>
    </w:p>
    <w:p w:rsidR="000B7AC8" w:rsidRPr="00EF6711" w:rsidRDefault="000B7AC8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II.2 PRODOTTO FINITO</w:t>
      </w: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Descrizione e composizione</w:t>
      </w:r>
    </w:p>
    <w:p w:rsidR="004E5A39" w:rsidRDefault="004361D6" w:rsidP="00EF6711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lastRenderedPageBreak/>
        <w:t>DEPALGOS</w:t>
      </w:r>
      <w:r w:rsidR="000B7AC8">
        <w:rPr>
          <w:rFonts w:eastAsia="Calibri" w:cs="Calibri"/>
          <w:color w:val="000000"/>
          <w:lang w:eastAsia="it-IT"/>
        </w:rPr>
        <w:t xml:space="preserve"> </w:t>
      </w:r>
      <w:r w:rsidR="00E17546" w:rsidRPr="00781ACC">
        <w:rPr>
          <w:rFonts w:eastAsia="Calibri" w:cs="Calibri"/>
          <w:color w:val="000000"/>
          <w:lang w:eastAsia="it-IT"/>
        </w:rPr>
        <w:t>è disponibile in compresse</w:t>
      </w:r>
      <w:r w:rsidR="00DF7CDE">
        <w:rPr>
          <w:rFonts w:eastAsia="Calibri" w:cs="Calibri"/>
          <w:color w:val="000000"/>
          <w:lang w:eastAsia="it-IT"/>
        </w:rPr>
        <w:t xml:space="preserve"> effervescenti</w:t>
      </w:r>
      <w:r w:rsidR="00E17546" w:rsidRPr="00781ACC">
        <w:rPr>
          <w:rFonts w:eastAsia="Calibri" w:cs="Calibri"/>
          <w:color w:val="000000"/>
          <w:lang w:eastAsia="it-IT"/>
        </w:rPr>
        <w:t xml:space="preserve"> contenenti </w:t>
      </w:r>
      <w:r w:rsidR="00E17546" w:rsidRPr="00B905A4">
        <w:rPr>
          <w:rFonts w:cs="Calibri"/>
          <w:color w:val="000000"/>
          <w:lang w:eastAsia="it-IT"/>
        </w:rPr>
        <w:t>diverse combinazioni di dosaggio</w:t>
      </w:r>
      <w:r w:rsidR="00E17546" w:rsidRPr="00B905A4">
        <w:rPr>
          <w:rFonts w:eastAsia="Calibri" w:cs="Calibri"/>
          <w:color w:val="000000"/>
          <w:lang w:eastAsia="it-IT"/>
        </w:rPr>
        <w:t xml:space="preserve"> dei due principi attivi</w:t>
      </w:r>
      <w:r w:rsidR="00E17546">
        <w:rPr>
          <w:rFonts w:eastAsia="Calibri" w:cs="Calibri"/>
          <w:color w:val="000000"/>
          <w:lang w:eastAsia="it-IT"/>
        </w:rPr>
        <w:t xml:space="preserve"> </w:t>
      </w:r>
      <w:r w:rsidR="00DF7CDE">
        <w:rPr>
          <w:rFonts w:eastAsia="Calibri" w:cs="Calibri"/>
          <w:color w:val="000000"/>
          <w:lang w:eastAsia="it-IT"/>
        </w:rPr>
        <w:t>ossicodone e paracetamolo</w:t>
      </w:r>
      <w:r w:rsidR="00E17546" w:rsidRPr="00781ACC">
        <w:rPr>
          <w:rFonts w:eastAsia="Calibri" w:cs="Calibri"/>
          <w:color w:val="000000"/>
          <w:lang w:eastAsia="it-IT"/>
        </w:rPr>
        <w:t>: 5mg</w:t>
      </w:r>
      <w:r w:rsidR="00CA22BF">
        <w:rPr>
          <w:rFonts w:eastAsia="Calibri" w:cs="Calibri"/>
          <w:color w:val="000000"/>
          <w:lang w:eastAsia="it-IT"/>
        </w:rPr>
        <w:t>/</w:t>
      </w:r>
      <w:r w:rsidR="00DF7CDE">
        <w:rPr>
          <w:rFonts w:eastAsia="Calibri" w:cs="Calibri"/>
          <w:color w:val="000000"/>
          <w:lang w:eastAsia="it-IT"/>
        </w:rPr>
        <w:t>325</w:t>
      </w:r>
      <w:r w:rsidR="00E17546" w:rsidRPr="00781ACC">
        <w:rPr>
          <w:rFonts w:eastAsia="Calibri" w:cs="Calibri"/>
          <w:color w:val="000000"/>
          <w:lang w:eastAsia="it-IT"/>
        </w:rPr>
        <w:t xml:space="preserve">mg, </w:t>
      </w:r>
      <w:r w:rsidR="00DF7CDE" w:rsidRPr="00DF7CDE">
        <w:rPr>
          <w:rFonts w:ascii="Calibri" w:hAnsi="Calibri"/>
          <w:bCs/>
        </w:rPr>
        <w:t>10mg/325mg e 20mg/325mg</w:t>
      </w:r>
      <w:r w:rsidR="00E17546" w:rsidRPr="00781ACC">
        <w:rPr>
          <w:rFonts w:eastAsia="Calibri" w:cs="Calibri"/>
          <w:color w:val="000000"/>
          <w:lang w:eastAsia="it-IT"/>
        </w:rPr>
        <w:t>.</w:t>
      </w:r>
    </w:p>
    <w:p w:rsidR="00383279" w:rsidRPr="00E17546" w:rsidRDefault="00383279" w:rsidP="00EF6711">
      <w:pPr>
        <w:widowControl w:val="0"/>
        <w:spacing w:after="0" w:line="240" w:lineRule="auto"/>
        <w:jc w:val="both"/>
        <w:rPr>
          <w:snapToGrid w:val="0"/>
          <w:lang w:bidi="it-IT"/>
        </w:rPr>
      </w:pPr>
    </w:p>
    <w:p w:rsidR="00383279" w:rsidRDefault="004E5A39" w:rsidP="00383279">
      <w:r w:rsidRPr="00EF6711">
        <w:t>Gli eccipienti sono</w:t>
      </w:r>
      <w:r w:rsidR="00AA3BAE">
        <w:t>:</w:t>
      </w:r>
      <w:r w:rsidRPr="00EF6711">
        <w:t xml:space="preserve"> </w:t>
      </w:r>
      <w:r w:rsidR="00926DB0">
        <w:rPr>
          <w:bCs/>
        </w:rPr>
        <w:t>a</w:t>
      </w:r>
      <w:r w:rsidR="00926DB0" w:rsidRPr="00926DB0">
        <w:t>cido citrico, sodio bicarbonato, sorbitolo (E420), sodio carbonato, acesulfame potassico, aroma limone, simeticone (emulsione al 30%), polisorbato 20.</w:t>
      </w:r>
    </w:p>
    <w:p w:rsidR="000808A3" w:rsidRDefault="004E5A39" w:rsidP="001F480E">
      <w:r w:rsidRPr="00EF6711">
        <w:t>Tutti gli eccipienti sono conformi alla relativa monografia di Farmacopea Europea</w:t>
      </w:r>
      <w:r w:rsidR="00926DB0">
        <w:t xml:space="preserve"> ad eccezione del simeticone</w:t>
      </w:r>
      <w:r w:rsidR="000A2CE8">
        <w:t xml:space="preserve"> </w:t>
      </w:r>
      <w:r w:rsidR="000A2CE8" w:rsidRPr="000A2CE8">
        <w:t>(emulsione al 30%)</w:t>
      </w:r>
      <w:r w:rsidR="00472FF4">
        <w:t>,</w:t>
      </w:r>
      <w:r w:rsidR="00926DB0">
        <w:t xml:space="preserve"> </w:t>
      </w:r>
      <w:r w:rsidR="00926DB0" w:rsidRPr="00926DB0">
        <w:t>per i</w:t>
      </w:r>
      <w:r w:rsidR="00926DB0">
        <w:t>l quale</w:t>
      </w:r>
      <w:r w:rsidR="00926DB0" w:rsidRPr="00926DB0">
        <w:t xml:space="preserve"> i</w:t>
      </w:r>
      <w:r w:rsidR="00926DB0">
        <w:t>l</w:t>
      </w:r>
      <w:r w:rsidR="00926DB0" w:rsidRPr="00926DB0">
        <w:t xml:space="preserve"> produttore ha proposto spec</w:t>
      </w:r>
      <w:r w:rsidR="00926DB0">
        <w:t xml:space="preserve">ifiche di controllo accettabili </w:t>
      </w:r>
      <w:r w:rsidR="00926DB0" w:rsidRPr="00926DB0">
        <w:t>conformi alla monografia della Farmacopea Americana – USP</w:t>
      </w:r>
      <w:r w:rsidR="00472FF4">
        <w:t>, e dell’aroma di limone</w:t>
      </w:r>
      <w:r w:rsidR="001F480E" w:rsidRPr="001F480E">
        <w:rPr>
          <w:rFonts w:ascii="Arial" w:eastAsia="Times New Roman" w:hAnsi="Arial" w:cs="Arial"/>
          <w:sz w:val="20"/>
          <w:szCs w:val="20"/>
        </w:rPr>
        <w:t xml:space="preserve"> </w:t>
      </w:r>
      <w:r w:rsidR="001F480E" w:rsidRPr="00BA52B9">
        <w:t>per il quale il produttore ha proposto specifiche di controllo</w:t>
      </w:r>
      <w:r w:rsidR="00171A94" w:rsidRPr="00BA52B9">
        <w:t xml:space="preserve"> adeguate</w:t>
      </w:r>
      <w:r w:rsidR="001F480E" w:rsidRPr="00BA52B9">
        <w:t>.</w:t>
      </w:r>
    </w:p>
    <w:p w:rsidR="00F83941" w:rsidRPr="00EF6711" w:rsidRDefault="00F83941" w:rsidP="00F8394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t>Nessun eccipiente è ottenuto da organismi geneticamente modificati; non sono presenti eccipienti mai utilizzati nell’uomo.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Sviluppo farmaceutico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Sono stati forniti dettagli dello sviluppo farmaceutico e questi sono stati ritenuti soddisfacenti.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 xml:space="preserve">Produzione 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Sono stati forniti una descrizione del metodo di produzione e la relativa flow-chart.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Specifiche del prodotto finito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 xml:space="preserve">Sono state fornite adeguate specifiche di controllo per il prodotto finito al rilascio e alla fine della validità. I metodi analitici sono stati descritti e adeguatamente convalidati. Sono stati forniti, inoltre, dati analitici </w:t>
      </w:r>
      <w:r w:rsidR="000808A3">
        <w:t>per i diversi dosaggi del prodott</w:t>
      </w:r>
      <w:r w:rsidR="00351080">
        <w:t>o</w:t>
      </w:r>
      <w:r w:rsidR="000808A3">
        <w:t xml:space="preserve"> finito</w:t>
      </w:r>
      <w:r w:rsidRPr="00EF6711">
        <w:t>: questi dati dimostrano che i lotti prodotti sono in accordo alle specifiche proposte</w:t>
      </w:r>
      <w:r w:rsidRPr="00E92BB4">
        <w:t>. Sono stati forniti, infine, certificati analitici per gli standard di riferimento utilizzati.</w:t>
      </w: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Contenitore</w:t>
      </w:r>
    </w:p>
    <w:p w:rsidR="00BA0ACD" w:rsidRPr="00EF6711" w:rsidRDefault="004361D6" w:rsidP="00EF6711">
      <w:pPr>
        <w:spacing w:after="0" w:line="240" w:lineRule="auto"/>
        <w:jc w:val="both"/>
      </w:pPr>
      <w:r>
        <w:rPr>
          <w:rFonts w:eastAsia="Calibri" w:cs="Calibri"/>
          <w:color w:val="000000"/>
          <w:lang w:eastAsia="it-IT"/>
        </w:rPr>
        <w:t>DEPALGOS</w:t>
      </w:r>
      <w:r w:rsidR="000808A3">
        <w:rPr>
          <w:rFonts w:eastAsia="Calibri" w:cs="Calibri"/>
          <w:color w:val="000000"/>
          <w:lang w:eastAsia="it-IT"/>
        </w:rPr>
        <w:t xml:space="preserve"> </w:t>
      </w:r>
      <w:r w:rsidR="0033504A">
        <w:rPr>
          <w:rFonts w:eastAsia="Calibri" w:cs="Calibri"/>
          <w:color w:val="000000"/>
          <w:lang w:eastAsia="it-IT"/>
        </w:rPr>
        <w:t xml:space="preserve">compresse effervescenti </w:t>
      </w:r>
      <w:r w:rsidR="004E5A39" w:rsidRPr="00EF6711">
        <w:t xml:space="preserve">è confezionato in </w:t>
      </w:r>
      <w:r w:rsidR="0033504A">
        <w:t>strip Carta/PE/Al</w:t>
      </w:r>
      <w:r w:rsidR="0033504A" w:rsidRPr="0033504A">
        <w:t>/Surlyn</w:t>
      </w:r>
      <w:r w:rsidR="0033504A">
        <w:t>.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Sono state fornite specifiche e certificati analitici per tutti i componenti del confezionamento primario, che è adeguato per il medicinale.</w:t>
      </w:r>
    </w:p>
    <w:p w:rsidR="00BA0ACD" w:rsidRPr="00EF6711" w:rsidRDefault="00BA0ACD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Stabilità</w:t>
      </w:r>
    </w:p>
    <w:p w:rsidR="00190766" w:rsidRPr="00190766" w:rsidRDefault="004E5A39" w:rsidP="00190766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EF6711"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EB64AC">
        <w:t>3</w:t>
      </w:r>
      <w:r w:rsidR="00265B61">
        <w:t xml:space="preserve"> anni</w:t>
      </w:r>
      <w:r w:rsidRPr="00EF6711">
        <w:t xml:space="preserve"> </w:t>
      </w:r>
      <w:r w:rsidR="00190766">
        <w:t>con conservazione</w:t>
      </w:r>
      <w:r w:rsidR="00190766" w:rsidRPr="00190766">
        <w:rPr>
          <w:rFonts w:ascii="Calibri" w:eastAsia="Calibri" w:hAnsi="Calibri" w:cs="Times New Roman"/>
        </w:rPr>
        <w:t xml:space="preserve"> nella confezione originale per proteggere il medicinale dall’umidità.</w:t>
      </w:r>
    </w:p>
    <w:p w:rsidR="009B71C0" w:rsidRDefault="009B71C0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II.3 Discussione sugli aspetti di qualità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 xml:space="preserve">Tutte le criticità evidenziate nel corso della valutazione sono state risolte e la qualità di </w:t>
      </w:r>
      <w:r w:rsidR="004361D6">
        <w:rPr>
          <w:rFonts w:eastAsia="Calibri" w:cs="Calibri"/>
          <w:color w:val="000000"/>
          <w:lang w:eastAsia="it-IT"/>
        </w:rPr>
        <w:t>DEPALGOS</w:t>
      </w:r>
      <w:r w:rsidR="000808A3">
        <w:rPr>
          <w:rFonts w:eastAsia="Calibri" w:cs="Calibri"/>
          <w:color w:val="000000"/>
          <w:lang w:eastAsia="it-IT"/>
        </w:rPr>
        <w:t xml:space="preserve"> </w:t>
      </w:r>
      <w:r w:rsidRPr="00EF6711">
        <w:t xml:space="preserve">è considerata adeguata. Non ci sono obiezioni per l’approvazione di </w:t>
      </w:r>
      <w:r w:rsidR="004361D6">
        <w:rPr>
          <w:rFonts w:eastAsia="Calibri" w:cs="Calibri"/>
          <w:color w:val="000000"/>
          <w:lang w:eastAsia="it-IT"/>
        </w:rPr>
        <w:t>DEPALGOS</w:t>
      </w:r>
      <w:r w:rsidR="00265B61" w:rsidRPr="00EF6711">
        <w:t xml:space="preserve"> </w:t>
      </w:r>
      <w:r w:rsidRPr="00EF6711">
        <w:t>dal punto di vista chimico-farmaceutico.</w:t>
      </w:r>
    </w:p>
    <w:p w:rsidR="004E5A39" w:rsidRDefault="004E5A39" w:rsidP="00EF6711">
      <w:pPr>
        <w:spacing w:after="0" w:line="240" w:lineRule="auto"/>
        <w:jc w:val="both"/>
      </w:pPr>
    </w:p>
    <w:p w:rsidR="009B71C0" w:rsidRPr="00EF6711" w:rsidRDefault="009B71C0" w:rsidP="00EF6711">
      <w:pPr>
        <w:spacing w:after="0" w:line="240" w:lineRule="auto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NON CLINICI</w:t>
      </w:r>
    </w:p>
    <w:p w:rsidR="00D77B36" w:rsidRDefault="004E5A39" w:rsidP="00EF6711">
      <w:pPr>
        <w:spacing w:after="0" w:line="240" w:lineRule="auto"/>
        <w:jc w:val="both"/>
      </w:pPr>
      <w:r w:rsidRPr="00EF6711">
        <w:t xml:space="preserve">Non sono stati condotti specifici studi non clinici, in quanto </w:t>
      </w:r>
      <w:r w:rsidR="004361D6">
        <w:rPr>
          <w:rFonts w:eastAsia="Calibri" w:cs="Calibri"/>
          <w:color w:val="000000"/>
          <w:lang w:eastAsia="it-IT"/>
        </w:rPr>
        <w:t>DEPALGOS</w:t>
      </w:r>
      <w:r w:rsidR="000808A3">
        <w:rPr>
          <w:rFonts w:eastAsia="Calibri" w:cs="Calibri"/>
          <w:color w:val="000000"/>
          <w:lang w:eastAsia="it-IT"/>
        </w:rPr>
        <w:t xml:space="preserve"> </w:t>
      </w:r>
      <w:r w:rsidRPr="00EF6711">
        <w:t xml:space="preserve">contiene </w:t>
      </w:r>
      <w:r w:rsidR="00004263">
        <w:t>due</w:t>
      </w:r>
      <w:r w:rsidRPr="00EF6711">
        <w:t xml:space="preserve"> principi attiv</w:t>
      </w:r>
      <w:r w:rsidR="00004263">
        <w:t>i</w:t>
      </w:r>
      <w:r w:rsidRPr="00EF6711">
        <w:t xml:space="preserve"> not</w:t>
      </w:r>
      <w:r w:rsidR="00004263">
        <w:t>i</w:t>
      </w:r>
      <w:r w:rsidR="00D77B36">
        <w:t>.</w:t>
      </w:r>
    </w:p>
    <w:p w:rsidR="004E5A39" w:rsidRPr="00EF6711" w:rsidRDefault="000808A3" w:rsidP="00EF6711">
      <w:pPr>
        <w:spacing w:after="0" w:line="240" w:lineRule="auto"/>
        <w:jc w:val="both"/>
      </w:pPr>
      <w:r>
        <w:t xml:space="preserve">Le proprietà farmacodinamiche, farmacocinetiche e tossicologiche di </w:t>
      </w:r>
      <w:r w:rsidR="00A64829">
        <w:t xml:space="preserve">ossicodone e paracetamolo </w:t>
      </w:r>
      <w:r>
        <w:t>sono ben conosciute; pertanto, non sono richiesti ulteriori studi non clinici. Il richiedente l’AIC ha presentato una overview redatta da un esperto qualificato che ha fornito una approfondita rassegna dei dati bibliografici farmacologici, farmacocinetici e tossicologici di</w:t>
      </w:r>
      <w:r w:rsidR="00A64829">
        <w:t xml:space="preserve"> ossicodone e paracetamolo</w:t>
      </w:r>
      <w:r>
        <w:t>.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Non ci sono obiezioni per l’approvazione dal punto di vista non clinico.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lastRenderedPageBreak/>
        <w:t>ASPETTI CLINICI</w:t>
      </w:r>
    </w:p>
    <w:p w:rsidR="006008A6" w:rsidRDefault="004361D6" w:rsidP="006008A6">
      <w:pPr>
        <w:widowControl w:val="0"/>
        <w:adjustRightInd w:val="0"/>
        <w:spacing w:after="0" w:line="240" w:lineRule="auto"/>
        <w:rPr>
          <w:bCs/>
        </w:rPr>
      </w:pPr>
      <w:r>
        <w:rPr>
          <w:rFonts w:eastAsia="Calibri" w:cs="Calibri"/>
          <w:color w:val="000000"/>
          <w:lang w:eastAsia="it-IT"/>
        </w:rPr>
        <w:t>DEPALGOS</w:t>
      </w:r>
      <w:r w:rsidR="000808A3">
        <w:rPr>
          <w:rFonts w:eastAsia="Calibri" w:cs="Calibri"/>
          <w:color w:val="000000"/>
          <w:lang w:eastAsia="it-IT"/>
        </w:rPr>
        <w:t xml:space="preserve"> </w:t>
      </w:r>
      <w:r w:rsidR="00073BE1" w:rsidRPr="00073BE1">
        <w:rPr>
          <w:lang w:bidi="it-IT"/>
        </w:rPr>
        <w:t>è indicato</w:t>
      </w:r>
      <w:r w:rsidR="006008A6">
        <w:rPr>
          <w:lang w:bidi="it-IT"/>
        </w:rPr>
        <w:t xml:space="preserve"> </w:t>
      </w:r>
      <w:r w:rsidR="006008A6">
        <w:rPr>
          <w:bCs/>
        </w:rPr>
        <w:t>per il:</w:t>
      </w:r>
    </w:p>
    <w:p w:rsidR="006008A6" w:rsidRPr="0079157E" w:rsidRDefault="006008A6" w:rsidP="006008A6">
      <w:pPr>
        <w:widowControl w:val="0"/>
        <w:adjustRightInd w:val="0"/>
        <w:spacing w:after="0" w:line="240" w:lineRule="auto"/>
        <w:rPr>
          <w:rFonts w:ascii="Calibri" w:eastAsia="Calibri" w:hAnsi="Calibri" w:cs="Times New Roman"/>
          <w:bCs/>
        </w:rPr>
      </w:pPr>
      <w:r>
        <w:rPr>
          <w:bCs/>
        </w:rPr>
        <w:t>-  t</w:t>
      </w:r>
      <w:r w:rsidRPr="0079157E">
        <w:rPr>
          <w:rFonts w:ascii="Calibri" w:eastAsia="Calibri" w:hAnsi="Calibri" w:cs="Times New Roman"/>
          <w:bCs/>
        </w:rPr>
        <w:t>rattamento del dolore di origine degenerativa da moderato a grave in corso di malattie muscolo-osteoarticolari non controllato da (FANS)/paracetamolo utilizzati da soli.</w:t>
      </w:r>
    </w:p>
    <w:p w:rsidR="00073BE1" w:rsidRPr="00073BE1" w:rsidRDefault="00A53D76" w:rsidP="006008A6">
      <w:pPr>
        <w:widowControl w:val="0"/>
        <w:adjustRightInd w:val="0"/>
        <w:spacing w:after="0" w:line="240" w:lineRule="auto"/>
      </w:pPr>
      <w:r>
        <w:rPr>
          <w:rFonts w:ascii="Calibri" w:eastAsia="Calibri" w:hAnsi="Calibri" w:cs="Times New Roman"/>
        </w:rPr>
        <w:t>- t</w:t>
      </w:r>
      <w:r w:rsidR="006008A6" w:rsidRPr="0079157E">
        <w:rPr>
          <w:rFonts w:ascii="Calibri" w:eastAsia="Calibri" w:hAnsi="Calibri" w:cs="Times New Roman"/>
        </w:rPr>
        <w:t>rattamento del dolore di origine oncologica da moderato a grave.</w:t>
      </w:r>
    </w:p>
    <w:p w:rsidR="004E5A39" w:rsidRPr="00EF6711" w:rsidRDefault="004E5A39" w:rsidP="00EF6711">
      <w:pPr>
        <w:spacing w:after="0" w:line="240" w:lineRule="auto"/>
        <w:ind w:right="6"/>
        <w:jc w:val="both"/>
      </w:pPr>
    </w:p>
    <w:p w:rsidR="004E5A39" w:rsidRPr="00EF6711" w:rsidRDefault="004E5A39" w:rsidP="00EF6711">
      <w:pPr>
        <w:spacing w:after="0" w:line="240" w:lineRule="auto"/>
        <w:ind w:right="6"/>
        <w:jc w:val="both"/>
        <w:rPr>
          <w:b/>
        </w:rPr>
      </w:pPr>
      <w:r w:rsidRPr="00EF6711">
        <w:rPr>
          <w:b/>
        </w:rPr>
        <w:t>Posologia e modalità di somministrazione</w:t>
      </w:r>
    </w:p>
    <w:p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EF6711">
        <w:t>Le informazioni sulla posologia e sulle modalità di somministrazione sono riportate nel Riassunto delle Caratteristiche del Prodotto pubblicato sul sito dell’Agenzia Italiana del Farmaco - AIFA /</w:t>
      </w:r>
      <w:r w:rsidRPr="00EF6711">
        <w:rPr>
          <w:rFonts w:eastAsia="Calibri" w:cs="Calibri"/>
          <w:lang w:eastAsia="it-IT"/>
        </w:rPr>
        <w:t>(</w:t>
      </w:r>
      <w:hyperlink r:id="rId10" w:history="1">
        <w:r w:rsidRPr="00EF671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EF6711">
        <w:rPr>
          <w:rFonts w:eastAsia="Calibri" w:cs="Calibri"/>
          <w:lang w:eastAsia="it-IT"/>
        </w:rPr>
        <w:t>).</w:t>
      </w:r>
    </w:p>
    <w:p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EF6711">
        <w:rPr>
          <w:rFonts w:eastAsia="Calibri" w:cs="Calibri"/>
          <w:b/>
          <w:lang w:eastAsia="it-IT"/>
        </w:rPr>
        <w:t>Tossicologia</w:t>
      </w:r>
    </w:p>
    <w:p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EF6711">
        <w:rPr>
          <w:rFonts w:eastAsia="Calibri" w:cs="Calibri"/>
          <w:lang w:eastAsia="it-IT"/>
        </w:rPr>
        <w:t xml:space="preserve">La tossicologia di </w:t>
      </w:r>
      <w:r w:rsidR="00A53D76">
        <w:t>ossicodone</w:t>
      </w:r>
      <w:r w:rsidR="005B7A0C">
        <w:t xml:space="preserve"> </w:t>
      </w:r>
      <w:r w:rsidR="00A53D76">
        <w:t>e paracetamolo</w:t>
      </w:r>
      <w:r w:rsidRPr="00EF6711">
        <w:t xml:space="preserve"> </w:t>
      </w:r>
      <w:r w:rsidRPr="00EF6711">
        <w:rPr>
          <w:rFonts w:eastAsia="Calibri" w:cs="Calibri"/>
          <w:lang w:eastAsia="it-IT"/>
        </w:rPr>
        <w:t>è ben conosciuta; non è stato necessario presentare ulteriori dati.</w:t>
      </w:r>
    </w:p>
    <w:p w:rsidR="004E5A39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4E5A39" w:rsidRPr="006727BD" w:rsidRDefault="004E5A39" w:rsidP="00EF6711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6727BD">
        <w:rPr>
          <w:rFonts w:eastAsia="Times New Roman" w:cs="Times New Roman"/>
          <w:b/>
        </w:rPr>
        <w:t>Farmacologia clinica</w:t>
      </w:r>
    </w:p>
    <w:p w:rsidR="00BE7CDB" w:rsidRPr="00C4244B" w:rsidRDefault="004E5A39" w:rsidP="00BE7CDB">
      <w:pPr>
        <w:spacing w:after="0" w:line="240" w:lineRule="auto"/>
        <w:jc w:val="both"/>
      </w:pPr>
      <w:r w:rsidRPr="006727BD">
        <w:rPr>
          <w:rFonts w:eastAsia="Calibri" w:cs="Calibri"/>
          <w:lang w:eastAsia="it-IT"/>
        </w:rPr>
        <w:t>La farmacologia clinica di</w:t>
      </w:r>
      <w:r w:rsidR="002B4D58" w:rsidRPr="002B4D58">
        <w:t xml:space="preserve"> </w:t>
      </w:r>
      <w:r w:rsidR="00A53D76">
        <w:t>ossicodone e paracetamolo</w:t>
      </w:r>
      <w:r w:rsidR="00A53D76" w:rsidRPr="00EF6711">
        <w:t xml:space="preserve"> </w:t>
      </w:r>
      <w:r w:rsidRPr="006727BD">
        <w:rPr>
          <w:rFonts w:eastAsia="Calibri" w:cs="Calibri"/>
          <w:lang w:eastAsia="it-IT"/>
        </w:rPr>
        <w:t>è</w:t>
      </w:r>
      <w:r w:rsidR="00EC2E10">
        <w:rPr>
          <w:rFonts w:eastAsia="Calibri" w:cs="Calibri"/>
          <w:lang w:eastAsia="it-IT"/>
        </w:rPr>
        <w:t xml:space="preserve"> ben conosciuta</w:t>
      </w:r>
      <w:r w:rsidRPr="006727BD">
        <w:t>.</w:t>
      </w:r>
      <w:r w:rsidR="006727BD" w:rsidRPr="006727BD">
        <w:t xml:space="preserve"> </w:t>
      </w:r>
      <w:r w:rsidR="00BE7CDB" w:rsidRPr="00C4244B">
        <w:t xml:space="preserve">Con l’eccezione dello studio di bioequivalenza, non sono stati condotti nuovi studi clinici di farmacodinamica e farmacocinetica, in quanto </w:t>
      </w:r>
      <w:r w:rsidR="004361D6" w:rsidRPr="00C4244B">
        <w:rPr>
          <w:rFonts w:eastAsia="Calibri" w:cs="Calibri"/>
          <w:color w:val="000000"/>
          <w:lang w:eastAsia="it-IT"/>
        </w:rPr>
        <w:t>DEPALGOS</w:t>
      </w:r>
      <w:r w:rsidR="006727BD" w:rsidRPr="00C4244B">
        <w:rPr>
          <w:rFonts w:eastAsia="Calibri" w:cs="Calibri"/>
          <w:color w:val="000000"/>
          <w:lang w:eastAsia="it-IT"/>
        </w:rPr>
        <w:t xml:space="preserve"> </w:t>
      </w:r>
      <w:r w:rsidR="002B4D58" w:rsidRPr="00C4244B">
        <w:t xml:space="preserve">contiene due principi attivi noti </w:t>
      </w:r>
      <w:r w:rsidR="00D77B36" w:rsidRPr="00C4244B">
        <w:t>autorizzati</w:t>
      </w:r>
      <w:r w:rsidR="00BE7CDB" w:rsidRPr="00C4244B">
        <w:t xml:space="preserve"> in Italia da più di 10 anni.</w:t>
      </w:r>
    </w:p>
    <w:p w:rsidR="004E5A39" w:rsidRPr="00C4244B" w:rsidRDefault="004E5A39" w:rsidP="00EF6711">
      <w:pPr>
        <w:spacing w:after="0" w:line="240" w:lineRule="auto"/>
        <w:jc w:val="both"/>
      </w:pPr>
    </w:p>
    <w:p w:rsidR="006727BD" w:rsidRPr="009F16FA" w:rsidRDefault="006727BD" w:rsidP="006727BD">
      <w:pPr>
        <w:spacing w:after="0" w:line="240" w:lineRule="auto"/>
        <w:jc w:val="both"/>
        <w:rPr>
          <w:b/>
        </w:rPr>
      </w:pPr>
      <w:r w:rsidRPr="006727BD">
        <w:rPr>
          <w:b/>
        </w:rPr>
        <w:t>Studio di bioequivalenza</w:t>
      </w:r>
    </w:p>
    <w:p w:rsidR="005049A1" w:rsidRPr="009F5FC7" w:rsidRDefault="005049A1" w:rsidP="005049A1">
      <w:pPr>
        <w:spacing w:after="0" w:line="240" w:lineRule="auto"/>
        <w:jc w:val="both"/>
      </w:pPr>
      <w:r w:rsidRPr="009F5FC7">
        <w:t xml:space="preserve">La richiesta di AIC è supportata da uno studio di bioequivalenza </w:t>
      </w:r>
      <w:r w:rsidR="00666AC1">
        <w:t>(</w:t>
      </w:r>
      <w:r w:rsidR="00666AC1" w:rsidRPr="001061FD">
        <w:rPr>
          <w:rFonts w:cs="Arial"/>
        </w:rPr>
        <w:t>No.</w:t>
      </w:r>
      <w:r w:rsidR="00666AC1" w:rsidRPr="00386094">
        <w:rPr>
          <w:rFonts w:ascii="Calibri" w:hAnsi="Calibri" w:cs="Arial"/>
        </w:rPr>
        <w:t xml:space="preserve"> </w:t>
      </w:r>
      <w:r w:rsidR="00666AC1" w:rsidRPr="00386094">
        <w:rPr>
          <w:rFonts w:ascii="Calibri" w:hAnsi="Calibri" w:cs="Arial"/>
          <w:bCs/>
        </w:rPr>
        <w:t>15CT0001</w:t>
      </w:r>
      <w:r w:rsidR="00666AC1" w:rsidRPr="001061FD">
        <w:t xml:space="preserve">) </w:t>
      </w:r>
      <w:r w:rsidRPr="009F5FC7">
        <w:t xml:space="preserve">che ha confrontato i profili farmacocinetici di </w:t>
      </w:r>
      <w:r w:rsidR="002B5099">
        <w:t xml:space="preserve">della </w:t>
      </w:r>
      <w:r w:rsidR="002B5099" w:rsidRPr="002B5099">
        <w:t xml:space="preserve">nuova formulazione, </w:t>
      </w:r>
      <w:r w:rsidR="002B5099" w:rsidRPr="00C4244B">
        <w:rPr>
          <w:bCs/>
        </w:rPr>
        <w:t>DEPALGOS</w:t>
      </w:r>
      <w:r w:rsidR="008E6387" w:rsidRPr="00C4244B">
        <w:rPr>
          <w:bCs/>
        </w:rPr>
        <w:t xml:space="preserve"> </w:t>
      </w:r>
      <w:r w:rsidR="002B5099" w:rsidRPr="00C4244B">
        <w:t>5mg/</w:t>
      </w:r>
      <w:r w:rsidR="008E6387" w:rsidRPr="00C4244B">
        <w:t xml:space="preserve">325mg </w:t>
      </w:r>
      <w:r w:rsidR="002B5099" w:rsidRPr="00C4244B">
        <w:rPr>
          <w:bCs/>
        </w:rPr>
        <w:t>c</w:t>
      </w:r>
      <w:r w:rsidR="002B5099" w:rsidRPr="00C4244B">
        <w:t>ompresse</w:t>
      </w:r>
      <w:r w:rsidR="002B5099" w:rsidRPr="002B5099">
        <w:t xml:space="preserve"> effervescenti, rispetto alla formulazi</w:t>
      </w:r>
      <w:r w:rsidR="002B5099">
        <w:t>one “reference”, DEPALGOS 5mg/</w:t>
      </w:r>
      <w:r w:rsidR="002B5099" w:rsidRPr="002B5099">
        <w:t xml:space="preserve">325mg </w:t>
      </w:r>
      <w:bookmarkStart w:id="2" w:name="_GoBack"/>
      <w:bookmarkEnd w:id="2"/>
      <w:r w:rsidR="002B5099">
        <w:t>compresse rivestite con film.</w:t>
      </w:r>
    </w:p>
    <w:p w:rsidR="005049A1" w:rsidRPr="009F5FC7" w:rsidDel="00ED4DDC" w:rsidRDefault="005049A1" w:rsidP="005049A1">
      <w:pPr>
        <w:pStyle w:val="Paragrafoelenco"/>
        <w:spacing w:after="0" w:line="240" w:lineRule="auto"/>
        <w:ind w:left="0"/>
        <w:jc w:val="both"/>
      </w:pPr>
      <w:r w:rsidRPr="009F5FC7" w:rsidDel="00ED4DDC">
        <w:t>Lo studio era caratterizzato da un appropriato disegno ed è stato condotto in accordo ai principi GCP.</w:t>
      </w:r>
    </w:p>
    <w:p w:rsidR="005049A1" w:rsidRPr="009F5FC7" w:rsidRDefault="005049A1" w:rsidP="005049A1">
      <w:pPr>
        <w:pStyle w:val="Paragrafoelenco"/>
        <w:spacing w:after="0" w:line="240" w:lineRule="auto"/>
        <w:ind w:left="0"/>
        <w:jc w:val="both"/>
      </w:pPr>
      <w:r w:rsidRPr="009F5FC7">
        <w:t xml:space="preserve">Sono stati forniti certificati analitici </w:t>
      </w:r>
      <w:r w:rsidR="002B4D58">
        <w:t>per medicinale test e medicinali</w:t>
      </w:r>
      <w:r w:rsidRPr="009F5FC7">
        <w:t xml:space="preserve"> di riferimento.</w:t>
      </w:r>
    </w:p>
    <w:p w:rsidR="002B5099" w:rsidRDefault="005049A1" w:rsidP="005049A1">
      <w:pPr>
        <w:spacing w:after="0" w:line="240" w:lineRule="auto"/>
        <w:jc w:val="both"/>
      </w:pPr>
      <w:r w:rsidRPr="00333936">
        <w:rPr>
          <w:rFonts w:ascii="Calibri" w:hAnsi="Calibri"/>
        </w:rPr>
        <w:t xml:space="preserve">L’utilizzo del solo dosaggio </w:t>
      </w:r>
      <w:r w:rsidR="002B5099">
        <w:t>infer</w:t>
      </w:r>
      <w:r w:rsidR="002B4D58">
        <w:t xml:space="preserve">iore </w:t>
      </w:r>
      <w:r w:rsidR="002B5099">
        <w:t>5mg/</w:t>
      </w:r>
      <w:r w:rsidR="002B5099" w:rsidRPr="002B5099">
        <w:t>325mg</w:t>
      </w:r>
      <w:r w:rsidR="002B5099" w:rsidRPr="00333936">
        <w:t xml:space="preserve"> </w:t>
      </w:r>
      <w:r w:rsidRPr="00333936">
        <w:t>per lo studio di bioequivalenza è st</w:t>
      </w:r>
      <w:r w:rsidR="002B4D58">
        <w:t>ato opportunamente giustificato</w:t>
      </w:r>
      <w:r w:rsidR="008E6387">
        <w:t>.</w:t>
      </w:r>
    </w:p>
    <w:p w:rsidR="00D23215" w:rsidRPr="006F0937" w:rsidRDefault="005049A1" w:rsidP="005049A1">
      <w:pPr>
        <w:spacing w:after="0" w:line="240" w:lineRule="auto"/>
        <w:jc w:val="both"/>
        <w:rPr>
          <w:rFonts w:ascii="Calibri" w:hAnsi="Calibri"/>
        </w:rPr>
      </w:pPr>
      <w:r w:rsidRPr="006F0937">
        <w:rPr>
          <w:rFonts w:ascii="Calibri" w:hAnsi="Calibri"/>
        </w:rPr>
        <w:t xml:space="preserve">Lo studio di bioequivalenza </w:t>
      </w:r>
      <w:r w:rsidR="002E6A6E">
        <w:t>(</w:t>
      </w:r>
      <w:r w:rsidR="002E6A6E" w:rsidRPr="001061FD">
        <w:rPr>
          <w:rFonts w:cs="Arial"/>
        </w:rPr>
        <w:t>No.</w:t>
      </w:r>
      <w:r w:rsidR="002E6A6E" w:rsidRPr="00386094">
        <w:rPr>
          <w:rFonts w:ascii="Calibri" w:hAnsi="Calibri" w:cs="Arial"/>
        </w:rPr>
        <w:t xml:space="preserve"> </w:t>
      </w:r>
      <w:r w:rsidR="002E6A6E" w:rsidRPr="00386094">
        <w:rPr>
          <w:rFonts w:ascii="Calibri" w:hAnsi="Calibri" w:cs="Arial"/>
          <w:bCs/>
        </w:rPr>
        <w:t>15CT0001</w:t>
      </w:r>
      <w:r w:rsidR="002E6A6E" w:rsidRPr="001061FD">
        <w:t xml:space="preserve">) </w:t>
      </w:r>
      <w:r w:rsidR="00D23215" w:rsidRPr="006F0937">
        <w:rPr>
          <w:rFonts w:ascii="Calibri" w:hAnsi="Calibri"/>
        </w:rPr>
        <w:t>è uno studio comparativo randomizzato, a dose singola, 2-periodi,</w:t>
      </w:r>
      <w:r w:rsidR="00DE4366">
        <w:rPr>
          <w:rFonts w:ascii="Calibri" w:hAnsi="Calibri"/>
        </w:rPr>
        <w:t xml:space="preserve"> 2 stadi, </w:t>
      </w:r>
      <w:r w:rsidR="00D23215" w:rsidRPr="006F0937">
        <w:rPr>
          <w:rFonts w:ascii="Calibri" w:hAnsi="Calibri"/>
        </w:rPr>
        <w:t>cross-over</w:t>
      </w:r>
      <w:r w:rsidR="00D71167">
        <w:rPr>
          <w:rFonts w:ascii="Calibri" w:hAnsi="Calibri"/>
        </w:rPr>
        <w:t xml:space="preserve">, in cui sono stati </w:t>
      </w:r>
      <w:r w:rsidR="00ED4DDC">
        <w:rPr>
          <w:rFonts w:ascii="Calibri" w:hAnsi="Calibri"/>
        </w:rPr>
        <w:t>trattati</w:t>
      </w:r>
      <w:r w:rsidR="00B53951">
        <w:rPr>
          <w:rFonts w:ascii="Calibri" w:hAnsi="Calibri"/>
        </w:rPr>
        <w:t xml:space="preserve"> </w:t>
      </w:r>
      <w:r w:rsidR="00386094" w:rsidRPr="006F0937">
        <w:rPr>
          <w:rFonts w:ascii="Calibri" w:hAnsi="Calibri"/>
        </w:rPr>
        <w:t>38</w:t>
      </w:r>
      <w:r w:rsidR="00DE4366">
        <w:rPr>
          <w:rFonts w:ascii="Calibri" w:hAnsi="Calibri"/>
        </w:rPr>
        <w:t xml:space="preserve"> volontari sani </w:t>
      </w:r>
      <w:r w:rsidR="00D23215" w:rsidRPr="006F0937">
        <w:rPr>
          <w:rFonts w:ascii="Calibri" w:hAnsi="Calibri"/>
        </w:rPr>
        <w:t>in condizioni di digiuno.</w:t>
      </w:r>
    </w:p>
    <w:p w:rsidR="005049A1" w:rsidRPr="006F0937" w:rsidRDefault="005049A1" w:rsidP="005049A1">
      <w:pPr>
        <w:spacing w:after="0" w:line="240" w:lineRule="auto"/>
        <w:jc w:val="both"/>
        <w:rPr>
          <w:rFonts w:ascii="Calibri" w:hAnsi="Calibri" w:cs="Arial"/>
        </w:rPr>
      </w:pPr>
      <w:r w:rsidRPr="006F0937">
        <w:rPr>
          <w:rFonts w:ascii="Calibri" w:hAnsi="Calibri"/>
        </w:rPr>
        <w:t xml:space="preserve">Un soddisfacente periodo di wash-out </w:t>
      </w:r>
      <w:r w:rsidR="00DE4366">
        <w:rPr>
          <w:rFonts w:ascii="Calibri" w:hAnsi="Calibri"/>
        </w:rPr>
        <w:t>di almeno</w:t>
      </w:r>
      <w:r w:rsidR="006F0937" w:rsidRPr="006F0937">
        <w:rPr>
          <w:rFonts w:ascii="Calibri" w:hAnsi="Calibri"/>
        </w:rPr>
        <w:t xml:space="preserve"> 7 </w:t>
      </w:r>
      <w:r w:rsidRPr="006F0937">
        <w:rPr>
          <w:rFonts w:ascii="Calibri" w:hAnsi="Calibri" w:cs="Arial"/>
        </w:rPr>
        <w:t>è stato previsto tra le somministrazioni in ogni gruppo.</w:t>
      </w:r>
    </w:p>
    <w:p w:rsidR="005049A1" w:rsidRPr="006F0937" w:rsidRDefault="005049A1" w:rsidP="005049A1">
      <w:pPr>
        <w:spacing w:after="0" w:line="240" w:lineRule="auto"/>
        <w:jc w:val="both"/>
        <w:rPr>
          <w:rFonts w:ascii="Calibri" w:hAnsi="Calibri" w:cs="Arial"/>
        </w:rPr>
      </w:pPr>
      <w:r w:rsidRPr="006F0937">
        <w:rPr>
          <w:rFonts w:ascii="Calibri" w:hAnsi="Calibri" w:cs="Arial"/>
        </w:rPr>
        <w:t xml:space="preserve">Campioni di sangue sono stati prelevati al tempo zero (pre-dose) e a specificati tempi fino a </w:t>
      </w:r>
      <w:r w:rsidR="006F0937" w:rsidRPr="006F0937">
        <w:rPr>
          <w:rFonts w:ascii="Calibri" w:hAnsi="Calibri" w:cs="Arial"/>
        </w:rPr>
        <w:t>14</w:t>
      </w:r>
      <w:r w:rsidRPr="006F0937">
        <w:rPr>
          <w:rFonts w:ascii="Calibri" w:hAnsi="Calibri" w:cs="Arial"/>
        </w:rPr>
        <w:t xml:space="preserve"> ore dopo la somministrazione. </w:t>
      </w:r>
      <w:r w:rsidR="00972D22" w:rsidRPr="006F0937">
        <w:rPr>
          <w:rFonts w:ascii="Calibri" w:hAnsi="Calibri" w:cs="Arial"/>
        </w:rPr>
        <w:t xml:space="preserve">I livelli plasmatici di </w:t>
      </w:r>
      <w:r w:rsidR="006F0937" w:rsidRPr="00CA2F7A">
        <w:rPr>
          <w:rFonts w:ascii="Calibri" w:hAnsi="Calibri" w:cs="Arial"/>
        </w:rPr>
        <w:t xml:space="preserve">ossicodone e paracetamolo </w:t>
      </w:r>
      <w:r w:rsidR="00972D22" w:rsidRPr="006F0937">
        <w:rPr>
          <w:rFonts w:ascii="Calibri" w:hAnsi="Calibri" w:cs="Arial"/>
        </w:rPr>
        <w:t xml:space="preserve">sono stati determinati mediante un </w:t>
      </w:r>
      <w:r w:rsidR="00972D22" w:rsidRPr="00010929">
        <w:rPr>
          <w:rFonts w:ascii="Calibri" w:hAnsi="Calibri" w:cs="Arial"/>
        </w:rPr>
        <w:t xml:space="preserve">metodo analitico </w:t>
      </w:r>
      <w:r w:rsidR="00010929" w:rsidRPr="00CA2F7A">
        <w:rPr>
          <w:rFonts w:ascii="Calibri" w:hAnsi="Calibri" w:cs="Arial"/>
        </w:rPr>
        <w:t>LC/MS/MS</w:t>
      </w:r>
      <w:r w:rsidRPr="00010929">
        <w:rPr>
          <w:rFonts w:ascii="Calibri" w:hAnsi="Calibri" w:cs="Arial"/>
        </w:rPr>
        <w:t xml:space="preserve"> opportunamente convalidato.</w:t>
      </w:r>
    </w:p>
    <w:p w:rsidR="009B7290" w:rsidRDefault="005049A1" w:rsidP="00CA2F7A">
      <w:pPr>
        <w:spacing w:after="0" w:line="240" w:lineRule="auto"/>
        <w:jc w:val="both"/>
        <w:rPr>
          <w:rFonts w:ascii="Calibri" w:hAnsi="Calibri" w:cs="Arial"/>
          <w:color w:val="000000" w:themeColor="text1"/>
        </w:rPr>
      </w:pPr>
      <w:r w:rsidRPr="006F0937">
        <w:rPr>
          <w:rFonts w:ascii="Calibri" w:hAnsi="Calibri" w:cs="Arial"/>
        </w:rPr>
        <w:t xml:space="preserve">Per </w:t>
      </w:r>
      <w:r w:rsidR="006F0937" w:rsidRPr="00CA2F7A">
        <w:rPr>
          <w:rFonts w:ascii="Calibri" w:hAnsi="Calibri" w:cs="Arial"/>
        </w:rPr>
        <w:t>ossicodone e</w:t>
      </w:r>
      <w:r w:rsidR="0075301D" w:rsidRPr="00CA2F7A">
        <w:rPr>
          <w:rFonts w:ascii="Calibri" w:hAnsi="Calibri" w:cs="Arial"/>
        </w:rPr>
        <w:t xml:space="preserve"> </w:t>
      </w:r>
      <w:r w:rsidR="006F0937" w:rsidRPr="00CA2F7A">
        <w:rPr>
          <w:rFonts w:ascii="Calibri" w:hAnsi="Calibri" w:cs="Arial"/>
        </w:rPr>
        <w:t>paracetamolo</w:t>
      </w:r>
      <w:r w:rsidR="0075301D" w:rsidRPr="00CA2F7A">
        <w:rPr>
          <w:rFonts w:ascii="Calibri" w:hAnsi="Calibri" w:cs="Arial"/>
        </w:rPr>
        <w:t xml:space="preserve"> </w:t>
      </w:r>
      <w:r w:rsidRPr="006F0937">
        <w:rPr>
          <w:rFonts w:ascii="Calibri" w:hAnsi="Calibri" w:cs="Arial"/>
        </w:rPr>
        <w:t>sono state definite le seguenti variabili farmacocinetiche</w:t>
      </w:r>
      <w:r w:rsidRPr="00222461">
        <w:rPr>
          <w:rFonts w:ascii="Calibri" w:hAnsi="Calibri" w:cs="Arial"/>
          <w:color w:val="000000" w:themeColor="text1"/>
        </w:rPr>
        <w:t>: C</w:t>
      </w:r>
      <w:r w:rsidRPr="00222461">
        <w:rPr>
          <w:rFonts w:ascii="Calibri" w:hAnsi="Calibri" w:cs="Arial"/>
          <w:color w:val="000000" w:themeColor="text1"/>
          <w:vertAlign w:val="subscript"/>
        </w:rPr>
        <w:t>max</w:t>
      </w:r>
      <w:r w:rsidRPr="00222461">
        <w:rPr>
          <w:rFonts w:ascii="Calibri" w:hAnsi="Calibri" w:cs="Arial"/>
          <w:color w:val="000000" w:themeColor="text1"/>
        </w:rPr>
        <w:t>, AUC</w:t>
      </w:r>
      <w:r w:rsidRPr="00222461">
        <w:rPr>
          <w:rFonts w:ascii="Calibri" w:hAnsi="Calibri" w:cs="Arial"/>
          <w:color w:val="000000" w:themeColor="text1"/>
          <w:vertAlign w:val="subscript"/>
        </w:rPr>
        <w:t>0-t</w:t>
      </w:r>
      <w:r w:rsidRPr="00222461">
        <w:rPr>
          <w:rFonts w:ascii="Calibri" w:hAnsi="Calibri" w:cs="Arial"/>
          <w:color w:val="000000" w:themeColor="text1"/>
        </w:rPr>
        <w:t>, AUC</w:t>
      </w:r>
      <w:r w:rsidRPr="00222461">
        <w:rPr>
          <w:rFonts w:ascii="Calibri" w:hAnsi="Calibri" w:cs="Arial"/>
          <w:color w:val="000000" w:themeColor="text1"/>
          <w:vertAlign w:val="subscript"/>
        </w:rPr>
        <w:t>0-</w:t>
      </w:r>
      <w:r w:rsidRPr="00222461">
        <w:rPr>
          <w:rFonts w:ascii="Calibri" w:hAnsi="Calibri" w:cs="Arial"/>
          <w:color w:val="000000" w:themeColor="text1"/>
          <w:vertAlign w:val="subscript"/>
          <w:lang w:val="en-GB"/>
        </w:rPr>
        <w:sym w:font="Symbol" w:char="00A5"/>
      </w:r>
      <w:r w:rsidRPr="00222461">
        <w:rPr>
          <w:rFonts w:ascii="Calibri" w:hAnsi="Calibri" w:cs="Arial"/>
          <w:color w:val="000000" w:themeColor="text1"/>
        </w:rPr>
        <w:t>, t</w:t>
      </w:r>
      <w:r w:rsidRPr="00222461">
        <w:rPr>
          <w:rFonts w:ascii="Calibri" w:hAnsi="Calibri" w:cs="Arial"/>
          <w:color w:val="000000" w:themeColor="text1"/>
          <w:vertAlign w:val="subscript"/>
        </w:rPr>
        <w:t>max</w:t>
      </w:r>
      <w:r w:rsidRPr="00222461">
        <w:rPr>
          <w:rFonts w:ascii="Calibri" w:hAnsi="Calibri" w:cs="Arial"/>
          <w:color w:val="000000" w:themeColor="text1"/>
        </w:rPr>
        <w:t xml:space="preserve">, t½ e AUC </w:t>
      </w:r>
      <w:r w:rsidR="00CA2F7A" w:rsidRPr="00222461">
        <w:rPr>
          <w:rFonts w:ascii="Calibri" w:hAnsi="Calibri" w:cs="Arial"/>
          <w:color w:val="000000" w:themeColor="text1"/>
        </w:rPr>
        <w:t>residuale</w:t>
      </w:r>
      <w:r w:rsidRPr="00222461">
        <w:rPr>
          <w:rFonts w:ascii="Calibri" w:hAnsi="Calibri" w:cs="Arial"/>
          <w:color w:val="000000" w:themeColor="text1"/>
        </w:rPr>
        <w:t xml:space="preserve">. </w:t>
      </w:r>
    </w:p>
    <w:p w:rsidR="005049A1" w:rsidRPr="00386094" w:rsidRDefault="005049A1" w:rsidP="00CA2F7A">
      <w:pPr>
        <w:spacing w:after="0" w:line="240" w:lineRule="auto"/>
        <w:jc w:val="both"/>
        <w:rPr>
          <w:rFonts w:ascii="Calibri" w:hAnsi="Calibri" w:cs="Arial"/>
        </w:rPr>
      </w:pPr>
      <w:r w:rsidRPr="00222461">
        <w:rPr>
          <w:rFonts w:ascii="Calibri" w:hAnsi="Calibri" w:cs="Arial"/>
          <w:color w:val="000000" w:themeColor="text1"/>
        </w:rPr>
        <w:t>La bioequivalenza tra medicinale test e medicinal</w:t>
      </w:r>
      <w:r w:rsidR="00386094" w:rsidRPr="00222461">
        <w:rPr>
          <w:rFonts w:ascii="Calibri" w:hAnsi="Calibri" w:cs="Arial"/>
          <w:color w:val="000000" w:themeColor="text1"/>
        </w:rPr>
        <w:t>e</w:t>
      </w:r>
      <w:r w:rsidRPr="00222461">
        <w:rPr>
          <w:rFonts w:ascii="Calibri" w:hAnsi="Calibri" w:cs="Arial"/>
          <w:color w:val="000000" w:themeColor="text1"/>
        </w:rPr>
        <w:t xml:space="preserve"> di riferimento è dimostrata se gli intervalli di confidenza al 90% per la trasformata logaritmica di C</w:t>
      </w:r>
      <w:r w:rsidRPr="00222461">
        <w:rPr>
          <w:rFonts w:ascii="Calibri" w:hAnsi="Calibri" w:cs="Arial"/>
          <w:color w:val="000000" w:themeColor="text1"/>
          <w:vertAlign w:val="subscript"/>
        </w:rPr>
        <w:t>max</w:t>
      </w:r>
      <w:r w:rsidRPr="00222461">
        <w:rPr>
          <w:rFonts w:ascii="Calibri" w:hAnsi="Calibri" w:cs="Arial"/>
          <w:color w:val="000000" w:themeColor="text1"/>
        </w:rPr>
        <w:t xml:space="preserve"> e AUC</w:t>
      </w:r>
      <w:r w:rsidRPr="00222461">
        <w:rPr>
          <w:rFonts w:ascii="Calibri" w:hAnsi="Calibri" w:cs="Arial"/>
          <w:color w:val="000000" w:themeColor="text1"/>
          <w:vertAlign w:val="subscript"/>
        </w:rPr>
        <w:t>0</w:t>
      </w:r>
      <w:r w:rsidRPr="00386094">
        <w:rPr>
          <w:rFonts w:ascii="Calibri" w:hAnsi="Calibri" w:cs="Arial"/>
          <w:vertAlign w:val="subscript"/>
        </w:rPr>
        <w:t>-t</w:t>
      </w:r>
      <w:r w:rsidR="00851C6A" w:rsidRPr="00386094">
        <w:rPr>
          <w:rFonts w:ascii="Calibri" w:hAnsi="Calibri" w:cs="Arial"/>
        </w:rPr>
        <w:t>,</w:t>
      </w:r>
      <w:r w:rsidRPr="00386094">
        <w:rPr>
          <w:rFonts w:ascii="Calibri" w:hAnsi="Calibri" w:cs="Arial"/>
        </w:rPr>
        <w:t xml:space="preserve"> cadono nel range di accettabilità di 0</w:t>
      </w:r>
      <w:r w:rsidR="00856F90" w:rsidRPr="00386094">
        <w:rPr>
          <w:rFonts w:ascii="Calibri" w:hAnsi="Calibri" w:cs="Arial"/>
        </w:rPr>
        <w:t>,</w:t>
      </w:r>
      <w:r w:rsidRPr="00386094">
        <w:rPr>
          <w:rFonts w:ascii="Calibri" w:hAnsi="Calibri" w:cs="Arial"/>
        </w:rPr>
        <w:t>80-1</w:t>
      </w:r>
      <w:r w:rsidR="00856F90" w:rsidRPr="00386094">
        <w:rPr>
          <w:rFonts w:ascii="Calibri" w:hAnsi="Calibri" w:cs="Arial"/>
        </w:rPr>
        <w:t>,</w:t>
      </w:r>
      <w:r w:rsidRPr="00386094">
        <w:rPr>
          <w:rFonts w:ascii="Calibri" w:hAnsi="Calibri" w:cs="Arial"/>
        </w:rPr>
        <w:t>25 (80%-125%).</w:t>
      </w:r>
    </w:p>
    <w:p w:rsidR="005049A1" w:rsidRPr="008E6387" w:rsidRDefault="005049A1" w:rsidP="005049A1">
      <w:pPr>
        <w:pStyle w:val="Paragrafoelenco"/>
        <w:spacing w:after="0" w:line="240" w:lineRule="auto"/>
        <w:ind w:left="0"/>
        <w:jc w:val="both"/>
        <w:rPr>
          <w:highlight w:val="red"/>
        </w:rPr>
      </w:pPr>
    </w:p>
    <w:p w:rsidR="005049A1" w:rsidRPr="00723470" w:rsidRDefault="005049A1" w:rsidP="005049A1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723470">
        <w:rPr>
          <w:u w:val="single"/>
        </w:rPr>
        <w:t>Risultati</w:t>
      </w:r>
    </w:p>
    <w:p w:rsidR="005049A1" w:rsidRPr="00723470" w:rsidRDefault="000D4726" w:rsidP="005049A1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 w:rsidRPr="00723470">
        <w:rPr>
          <w:rFonts w:ascii="Calibri" w:hAnsi="Calibri" w:cs="Arial"/>
        </w:rPr>
        <w:t>38</w:t>
      </w:r>
      <w:r w:rsidR="005049A1" w:rsidRPr="00723470">
        <w:rPr>
          <w:rFonts w:ascii="Calibri" w:hAnsi="Calibri" w:cs="Arial"/>
        </w:rPr>
        <w:t xml:space="preserve"> volontari sani sono stati </w:t>
      </w:r>
      <w:r w:rsidR="0040524D">
        <w:rPr>
          <w:rFonts w:ascii="Calibri" w:hAnsi="Calibri" w:cs="Arial"/>
        </w:rPr>
        <w:t>randomizzati</w:t>
      </w:r>
      <w:r w:rsidR="0040524D" w:rsidRPr="00723470">
        <w:rPr>
          <w:rFonts w:ascii="Calibri" w:hAnsi="Calibri" w:cs="Arial"/>
        </w:rPr>
        <w:t xml:space="preserve"> </w:t>
      </w:r>
      <w:r w:rsidR="005049A1" w:rsidRPr="00723470">
        <w:rPr>
          <w:rFonts w:ascii="Calibri" w:hAnsi="Calibri" w:cs="Arial"/>
        </w:rPr>
        <w:t>nello studio</w:t>
      </w:r>
      <w:r w:rsidR="0040524D">
        <w:rPr>
          <w:rFonts w:ascii="Calibri" w:hAnsi="Calibri" w:cs="Arial"/>
        </w:rPr>
        <w:t xml:space="preserve"> e di questi, </w:t>
      </w:r>
      <w:r w:rsidR="006F0937" w:rsidRPr="00723470">
        <w:rPr>
          <w:rFonts w:ascii="Calibri" w:hAnsi="Calibri" w:cs="Arial"/>
        </w:rPr>
        <w:t>36</w:t>
      </w:r>
      <w:r w:rsidR="005049A1" w:rsidRPr="00723470">
        <w:rPr>
          <w:rFonts w:ascii="Calibri" w:hAnsi="Calibri" w:cs="Arial"/>
        </w:rPr>
        <w:t xml:space="preserve"> soggetti </w:t>
      </w:r>
      <w:r w:rsidR="005049A1" w:rsidRPr="00723470">
        <w:t xml:space="preserve">hanno completato la fase clinica e </w:t>
      </w:r>
      <w:r w:rsidR="005049A1" w:rsidRPr="00723470">
        <w:rPr>
          <w:rFonts w:ascii="Calibri" w:hAnsi="Calibri" w:cs="Arial"/>
        </w:rPr>
        <w:t>sono stati inclusi nell’analisi farmacocinetica.</w:t>
      </w:r>
    </w:p>
    <w:p w:rsidR="005049A1" w:rsidRPr="00723470" w:rsidRDefault="005049A1" w:rsidP="005049A1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i/>
          <w:sz w:val="22"/>
          <w:szCs w:val="22"/>
          <w:lang w:val="it-IT"/>
        </w:rPr>
      </w:pPr>
    </w:p>
    <w:p w:rsidR="005049A1" w:rsidRPr="00032432" w:rsidRDefault="005049A1" w:rsidP="005049A1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032432">
        <w:rPr>
          <w:rFonts w:ascii="Calibri" w:hAnsi="Calibri" w:cs="Arial"/>
          <w:b w:val="0"/>
          <w:i/>
          <w:sz w:val="22"/>
          <w:szCs w:val="22"/>
          <w:lang w:val="it-IT"/>
        </w:rPr>
        <w:t>Sicurezza</w:t>
      </w:r>
      <w:r w:rsidR="00851C6A" w:rsidRPr="00032432">
        <w:rPr>
          <w:rFonts w:ascii="Calibri" w:hAnsi="Calibri" w:cs="Arial"/>
          <w:b w:val="0"/>
          <w:i/>
          <w:sz w:val="22"/>
          <w:szCs w:val="22"/>
          <w:lang w:val="it-IT"/>
        </w:rPr>
        <w:t xml:space="preserve"> </w:t>
      </w:r>
    </w:p>
    <w:p w:rsidR="005049A1" w:rsidRPr="00723470" w:rsidRDefault="005049A1" w:rsidP="00723470">
      <w:pPr>
        <w:autoSpaceDE w:val="0"/>
        <w:autoSpaceDN w:val="0"/>
        <w:adjustRightInd w:val="0"/>
        <w:spacing w:after="0" w:line="240" w:lineRule="auto"/>
        <w:jc w:val="both"/>
      </w:pPr>
      <w:r w:rsidRPr="00032432">
        <w:rPr>
          <w:rFonts w:ascii="Calibri" w:hAnsi="Calibri" w:cs="Arial"/>
        </w:rPr>
        <w:t xml:space="preserve">Nel corso dello studio, </w:t>
      </w:r>
      <w:r w:rsidR="005B7EB2" w:rsidRPr="00032432">
        <w:rPr>
          <w:rFonts w:ascii="Calibri" w:hAnsi="Calibri" w:cs="Arial"/>
        </w:rPr>
        <w:t xml:space="preserve">si sono </w:t>
      </w:r>
      <w:r w:rsidRPr="00032432">
        <w:rPr>
          <w:rFonts w:ascii="Calibri" w:hAnsi="Calibri" w:cs="Arial"/>
        </w:rPr>
        <w:t>manifestati</w:t>
      </w:r>
      <w:r w:rsidR="005B7EB2" w:rsidRPr="00032432">
        <w:rPr>
          <w:rFonts w:ascii="Calibri" w:hAnsi="Calibri" w:cs="Arial"/>
        </w:rPr>
        <w:t xml:space="preserve"> </w:t>
      </w:r>
      <w:r w:rsidR="00B149B6" w:rsidRPr="00032432">
        <w:t xml:space="preserve">9 </w:t>
      </w:r>
      <w:r w:rsidRPr="00032432">
        <w:t xml:space="preserve">eventi avversi </w:t>
      </w:r>
      <w:r w:rsidR="00B149B6" w:rsidRPr="00032432">
        <w:rPr>
          <w:rFonts w:ascii="Calibri" w:hAnsi="Calibri" w:cs="Arial"/>
        </w:rPr>
        <w:t>correlati ai</w:t>
      </w:r>
      <w:r w:rsidRPr="00032432">
        <w:rPr>
          <w:rFonts w:ascii="Calibri" w:hAnsi="Calibri" w:cs="Arial"/>
        </w:rPr>
        <w:t xml:space="preserve"> trattament</w:t>
      </w:r>
      <w:r w:rsidR="00E622E2">
        <w:rPr>
          <w:rFonts w:ascii="Calibri" w:hAnsi="Calibri" w:cs="Arial"/>
        </w:rPr>
        <w:t>i</w:t>
      </w:r>
      <w:r w:rsidR="00B149B6" w:rsidRPr="00032432">
        <w:rPr>
          <w:rFonts w:ascii="Calibri" w:hAnsi="Calibri" w:cs="Arial"/>
        </w:rPr>
        <w:t xml:space="preserve"> in studio</w:t>
      </w:r>
      <w:r w:rsidRPr="00032432">
        <w:t xml:space="preserve">. </w:t>
      </w:r>
      <w:r w:rsidRPr="00032432">
        <w:rPr>
          <w:rFonts w:ascii="Calibri" w:hAnsi="Calibri" w:cs="Arial"/>
        </w:rPr>
        <w:t>In particolare,</w:t>
      </w:r>
      <w:r w:rsidR="00AB0EB7" w:rsidRPr="00032432">
        <w:rPr>
          <w:rFonts w:ascii="Calibri" w:hAnsi="Calibri" w:cs="Arial"/>
        </w:rPr>
        <w:t xml:space="preserve"> sono</w:t>
      </w:r>
      <w:r w:rsidRPr="00032432">
        <w:rPr>
          <w:rFonts w:ascii="Calibri" w:hAnsi="Calibri" w:cs="Arial"/>
        </w:rPr>
        <w:t xml:space="preserve"> </w:t>
      </w:r>
      <w:r w:rsidR="00AB0EB7" w:rsidRPr="00032432">
        <w:rPr>
          <w:rFonts w:ascii="Calibri" w:hAnsi="Calibri" w:cs="Arial"/>
        </w:rPr>
        <w:t>stati</w:t>
      </w:r>
      <w:r w:rsidRPr="00032432">
        <w:rPr>
          <w:rFonts w:ascii="Calibri" w:hAnsi="Calibri" w:cs="Arial"/>
        </w:rPr>
        <w:t xml:space="preserve"> riscontrat</w:t>
      </w:r>
      <w:r w:rsidR="00AB0EB7" w:rsidRPr="00032432">
        <w:rPr>
          <w:rFonts w:ascii="Calibri" w:hAnsi="Calibri" w:cs="Arial"/>
        </w:rPr>
        <w:t>i</w:t>
      </w:r>
      <w:r w:rsidR="005B7EB2" w:rsidRPr="00032432">
        <w:t>:</w:t>
      </w:r>
      <w:r w:rsidR="00723470" w:rsidRPr="00032432">
        <w:t xml:space="preserve"> mal di testa, </w:t>
      </w:r>
      <w:r w:rsidR="00032432" w:rsidRPr="00032432">
        <w:t>nausea, vomito</w:t>
      </w:r>
      <w:r w:rsidR="00723470" w:rsidRPr="00032432">
        <w:t xml:space="preserve">. </w:t>
      </w:r>
      <w:r w:rsidR="00165C0A" w:rsidRPr="00032432">
        <w:t>Non sono stati riportati eventi avversi gravi.</w:t>
      </w:r>
    </w:p>
    <w:p w:rsidR="005049A1" w:rsidRPr="008E6387" w:rsidRDefault="005049A1" w:rsidP="005049A1">
      <w:pPr>
        <w:spacing w:after="0" w:line="240" w:lineRule="auto"/>
        <w:rPr>
          <w:highlight w:val="red"/>
        </w:rPr>
      </w:pPr>
    </w:p>
    <w:p w:rsidR="005049A1" w:rsidRPr="00386094" w:rsidRDefault="005049A1" w:rsidP="005049A1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386094">
        <w:rPr>
          <w:rFonts w:asciiTheme="minorHAnsi" w:hAnsiTheme="minorHAnsi" w:cs="Arial"/>
          <w:b w:val="0"/>
          <w:i/>
          <w:sz w:val="22"/>
          <w:szCs w:val="22"/>
          <w:lang w:val="it-IT"/>
        </w:rPr>
        <w:t>Parametri farmacocinetici</w:t>
      </w:r>
      <w:r w:rsidRPr="00386094">
        <w:rPr>
          <w:rFonts w:asciiTheme="minorHAnsi" w:hAnsiTheme="minorHAnsi" w:cs="Arial"/>
          <w:b w:val="0"/>
          <w:sz w:val="22"/>
          <w:szCs w:val="22"/>
          <w:lang w:val="it-IT"/>
        </w:rPr>
        <w:t xml:space="preserve">. </w:t>
      </w:r>
    </w:p>
    <w:p w:rsidR="005049A1" w:rsidRPr="00386094" w:rsidRDefault="005049A1" w:rsidP="005049A1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386094">
        <w:rPr>
          <w:rFonts w:asciiTheme="minorHAnsi" w:hAnsiTheme="minorHAnsi" w:cs="Arial"/>
          <w:b w:val="0"/>
          <w:sz w:val="22"/>
          <w:szCs w:val="22"/>
          <w:lang w:val="it-IT"/>
        </w:rPr>
        <w:t>La sintesi dei risultati dello studio di bioequivalenza</w:t>
      </w:r>
      <w:r w:rsidR="00192686" w:rsidRPr="00386094">
        <w:rPr>
          <w:rFonts w:asciiTheme="minorHAnsi" w:hAnsiTheme="minorHAnsi" w:cs="Arial"/>
          <w:b w:val="0"/>
          <w:sz w:val="22"/>
          <w:szCs w:val="22"/>
          <w:lang w:val="it-IT"/>
        </w:rPr>
        <w:t xml:space="preserve"> (</w:t>
      </w:r>
      <w:r w:rsidR="00386094" w:rsidRPr="001061FD">
        <w:rPr>
          <w:rFonts w:asciiTheme="minorHAnsi" w:hAnsiTheme="minorHAnsi" w:cs="Arial"/>
          <w:b w:val="0"/>
          <w:sz w:val="22"/>
          <w:szCs w:val="22"/>
          <w:lang w:val="it-IT"/>
        </w:rPr>
        <w:t>No.</w:t>
      </w:r>
      <w:r w:rsidR="00386094" w:rsidRPr="00386094">
        <w:rPr>
          <w:rFonts w:ascii="Calibri" w:hAnsi="Calibri" w:cs="Arial"/>
          <w:b w:val="0"/>
          <w:sz w:val="22"/>
          <w:szCs w:val="22"/>
          <w:lang w:val="it-IT"/>
        </w:rPr>
        <w:t xml:space="preserve"> </w:t>
      </w:r>
      <w:r w:rsidR="00386094" w:rsidRPr="00386094">
        <w:rPr>
          <w:rFonts w:ascii="Calibri" w:hAnsi="Calibri" w:cs="Arial"/>
          <w:b w:val="0"/>
          <w:bCs/>
          <w:sz w:val="22"/>
          <w:szCs w:val="22"/>
          <w:lang w:val="it-IT"/>
        </w:rPr>
        <w:t>15CT0001</w:t>
      </w:r>
      <w:r w:rsidR="00192686" w:rsidRPr="00386094">
        <w:rPr>
          <w:rFonts w:asciiTheme="minorHAnsi" w:hAnsiTheme="minorHAnsi" w:cs="Arial"/>
          <w:b w:val="0"/>
          <w:sz w:val="22"/>
          <w:szCs w:val="22"/>
          <w:lang w:val="it-IT"/>
        </w:rPr>
        <w:t>)</w:t>
      </w:r>
      <w:r w:rsidRPr="00386094">
        <w:rPr>
          <w:rFonts w:asciiTheme="minorHAnsi" w:hAnsiTheme="minorHAnsi" w:cs="Arial"/>
          <w:b w:val="0"/>
          <w:sz w:val="22"/>
          <w:szCs w:val="22"/>
          <w:lang w:val="it-IT"/>
        </w:rPr>
        <w:t xml:space="preserve"> è riportata nella tabella che segue.</w:t>
      </w:r>
    </w:p>
    <w:p w:rsidR="005049A1" w:rsidRPr="008E6387" w:rsidRDefault="005049A1" w:rsidP="005049A1">
      <w:pPr>
        <w:pStyle w:val="Paragrafoelenco"/>
        <w:spacing w:after="0" w:line="240" w:lineRule="auto"/>
        <w:ind w:left="0"/>
        <w:jc w:val="both"/>
        <w:rPr>
          <w:highlight w:val="red"/>
        </w:rPr>
      </w:pPr>
    </w:p>
    <w:tbl>
      <w:tblPr>
        <w:tblW w:w="4775" w:type="pct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right w:w="115" w:type="dxa"/>
        </w:tblCellMar>
        <w:tblLook w:val="0000"/>
      </w:tblPr>
      <w:tblGrid>
        <w:gridCol w:w="1631"/>
        <w:gridCol w:w="1562"/>
        <w:gridCol w:w="1067"/>
        <w:gridCol w:w="1785"/>
        <w:gridCol w:w="1633"/>
        <w:gridCol w:w="1962"/>
      </w:tblGrid>
      <w:tr w:rsidR="00386094" w:rsidRPr="00B149B6" w:rsidTr="00712978">
        <w:trPr>
          <w:trHeight w:val="485"/>
        </w:trPr>
        <w:tc>
          <w:tcPr>
            <w:tcW w:w="9640" w:type="dxa"/>
            <w:gridSpan w:val="6"/>
            <w:shd w:val="clear" w:color="auto" w:fill="E6E6E6"/>
            <w:vAlign w:val="bottom"/>
          </w:tcPr>
          <w:p w:rsidR="00386094" w:rsidRPr="00B149B6" w:rsidRDefault="00386094" w:rsidP="00E936F6">
            <w:pPr>
              <w:jc w:val="center"/>
              <w:rPr>
                <w:rFonts w:cs="Calibri"/>
                <w:b/>
                <w:bCs/>
                <w:sz w:val="20"/>
                <w:szCs w:val="20"/>
                <w:lang w:val="en-US"/>
              </w:rPr>
            </w:pPr>
            <w:r w:rsidRPr="00B149B6">
              <w:rPr>
                <w:rFonts w:cs="Calibri"/>
                <w:b/>
                <w:bCs/>
                <w:sz w:val="20"/>
                <w:szCs w:val="20"/>
                <w:lang w:val="en-US"/>
              </w:rPr>
              <w:t xml:space="preserve">Paracetamolo  </w:t>
            </w:r>
            <w:r w:rsidR="00032432">
              <w:rPr>
                <w:rFonts w:cs="Calibri"/>
                <w:b/>
                <w:bCs/>
                <w:sz w:val="20"/>
                <w:szCs w:val="20"/>
                <w:lang w:val="en-US"/>
              </w:rPr>
              <w:t>(325 mg)</w:t>
            </w:r>
          </w:p>
        </w:tc>
      </w:tr>
      <w:tr w:rsidR="00386094" w:rsidRPr="00B149B6" w:rsidTr="00712978">
        <w:trPr>
          <w:trHeight w:val="491"/>
        </w:trPr>
        <w:tc>
          <w:tcPr>
            <w:tcW w:w="9640" w:type="dxa"/>
            <w:gridSpan w:val="6"/>
            <w:shd w:val="clear" w:color="auto" w:fill="E6E6E6"/>
            <w:vAlign w:val="bottom"/>
          </w:tcPr>
          <w:p w:rsidR="00386094" w:rsidRPr="00B149B6" w:rsidRDefault="00386094" w:rsidP="00E936F6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B149B6">
              <w:rPr>
                <w:rFonts w:cs="Calibri"/>
                <w:b/>
                <w:bCs/>
                <w:sz w:val="20"/>
                <w:szCs w:val="20"/>
              </w:rPr>
              <w:lastRenderedPageBreak/>
              <w:t>Studio di BE a digiuno (No.</w:t>
            </w:r>
            <w:r w:rsidRPr="00B149B6">
              <w:rPr>
                <w:rFonts w:cs="Calibri"/>
                <w:b/>
                <w:sz w:val="20"/>
                <w:szCs w:val="20"/>
              </w:rPr>
              <w:t xml:space="preserve"> </w:t>
            </w:r>
            <w:r w:rsidRPr="00B149B6">
              <w:rPr>
                <w:rFonts w:cs="Calibri"/>
                <w:b/>
                <w:bCs/>
                <w:sz w:val="20"/>
                <w:szCs w:val="20"/>
              </w:rPr>
              <w:t>15CT0001)</w:t>
            </w:r>
          </w:p>
        </w:tc>
      </w:tr>
      <w:tr w:rsidR="00386094" w:rsidRPr="00B149B6" w:rsidTr="00712978">
        <w:trPr>
          <w:trHeight w:val="485"/>
        </w:trPr>
        <w:tc>
          <w:tcPr>
            <w:tcW w:w="1631" w:type="dxa"/>
            <w:vAlign w:val="bottom"/>
          </w:tcPr>
          <w:p w:rsidR="00386094" w:rsidRPr="00B149B6" w:rsidRDefault="00386094" w:rsidP="00E936F6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B149B6">
              <w:rPr>
                <w:rFonts w:cs="Calibri"/>
                <w:b/>
                <w:sz w:val="20"/>
                <w:szCs w:val="20"/>
              </w:rPr>
              <w:t>Parametro</w:t>
            </w:r>
          </w:p>
        </w:tc>
        <w:tc>
          <w:tcPr>
            <w:tcW w:w="1562" w:type="dxa"/>
            <w:vAlign w:val="bottom"/>
          </w:tcPr>
          <w:p w:rsidR="00386094" w:rsidRPr="00B149B6" w:rsidRDefault="00386094" w:rsidP="00E936F6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B149B6">
              <w:rPr>
                <w:rFonts w:cs="Calibri"/>
                <w:b/>
                <w:sz w:val="20"/>
                <w:szCs w:val="20"/>
              </w:rPr>
              <w:t>CV%</w:t>
            </w:r>
          </w:p>
        </w:tc>
        <w:tc>
          <w:tcPr>
            <w:tcW w:w="1067" w:type="dxa"/>
            <w:vAlign w:val="bottom"/>
          </w:tcPr>
          <w:p w:rsidR="00386094" w:rsidRPr="00B149B6" w:rsidRDefault="00386094" w:rsidP="00E936F6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B149B6">
              <w:rPr>
                <w:rFonts w:cs="Calibri"/>
                <w:b/>
                <w:sz w:val="20"/>
                <w:szCs w:val="20"/>
              </w:rPr>
              <w:t>Test</w:t>
            </w:r>
          </w:p>
        </w:tc>
        <w:tc>
          <w:tcPr>
            <w:tcW w:w="1785" w:type="dxa"/>
            <w:vAlign w:val="bottom"/>
          </w:tcPr>
          <w:p w:rsidR="00386094" w:rsidRPr="00B149B6" w:rsidRDefault="00386094" w:rsidP="00E936F6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B149B6">
              <w:rPr>
                <w:rFonts w:cs="Calibri"/>
                <w:b/>
                <w:sz w:val="20"/>
                <w:szCs w:val="20"/>
              </w:rPr>
              <w:t>Reference</w:t>
            </w:r>
          </w:p>
        </w:tc>
        <w:tc>
          <w:tcPr>
            <w:tcW w:w="1633" w:type="dxa"/>
            <w:vAlign w:val="bottom"/>
          </w:tcPr>
          <w:p w:rsidR="00386094" w:rsidRPr="00B149B6" w:rsidRDefault="00386094" w:rsidP="00E936F6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B149B6">
              <w:rPr>
                <w:rFonts w:cs="Calibri"/>
                <w:b/>
                <w:sz w:val="20"/>
                <w:szCs w:val="20"/>
              </w:rPr>
              <w:t>T/R Ratio</w:t>
            </w:r>
          </w:p>
        </w:tc>
        <w:tc>
          <w:tcPr>
            <w:tcW w:w="1962" w:type="dxa"/>
            <w:vAlign w:val="bottom"/>
          </w:tcPr>
          <w:p w:rsidR="00386094" w:rsidRPr="00B149B6" w:rsidRDefault="00386094" w:rsidP="00E936F6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B149B6">
              <w:rPr>
                <w:rFonts w:cs="Calibri"/>
                <w:b/>
                <w:sz w:val="20"/>
                <w:szCs w:val="20"/>
              </w:rPr>
              <w:t>94.12% C.I.</w:t>
            </w:r>
          </w:p>
        </w:tc>
      </w:tr>
      <w:tr w:rsidR="00386094" w:rsidRPr="00B149B6" w:rsidTr="00712978">
        <w:trPr>
          <w:trHeight w:val="26"/>
        </w:trPr>
        <w:tc>
          <w:tcPr>
            <w:tcW w:w="1631" w:type="dxa"/>
            <w:vAlign w:val="bottom"/>
          </w:tcPr>
          <w:p w:rsidR="00386094" w:rsidRPr="00B149B6" w:rsidRDefault="00386094" w:rsidP="00B149B6">
            <w:pPr>
              <w:spacing w:after="0"/>
              <w:jc w:val="center"/>
              <w:rPr>
                <w:rFonts w:cs="Calibri"/>
                <w:sz w:val="20"/>
                <w:szCs w:val="20"/>
                <w:highlight w:val="yellow"/>
              </w:rPr>
            </w:pPr>
            <w:r w:rsidRPr="00B149B6">
              <w:rPr>
                <w:rFonts w:cs="Calibri"/>
                <w:b/>
                <w:sz w:val="20"/>
                <w:szCs w:val="20"/>
              </w:rPr>
              <w:t>AUC</w:t>
            </w:r>
            <w:r w:rsidRPr="00B149B6">
              <w:rPr>
                <w:rFonts w:cs="Calibri"/>
                <w:b/>
                <w:sz w:val="20"/>
                <w:szCs w:val="20"/>
                <w:vertAlign w:val="subscript"/>
              </w:rPr>
              <w:t>0-t</w:t>
            </w:r>
          </w:p>
        </w:tc>
        <w:tc>
          <w:tcPr>
            <w:tcW w:w="1562" w:type="dxa"/>
          </w:tcPr>
          <w:p w:rsidR="00386094" w:rsidRPr="00B149B6" w:rsidRDefault="00386094" w:rsidP="00B149B6">
            <w:pPr>
              <w:pStyle w:val="Default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B149B6">
              <w:rPr>
                <w:rFonts w:asciiTheme="minorHAnsi" w:hAnsiTheme="minorHAnsi" w:cs="Calibri"/>
                <w:sz w:val="20"/>
                <w:szCs w:val="20"/>
                <w:lang w:val="en-US"/>
              </w:rPr>
              <w:t>9.16%</w:t>
            </w:r>
          </w:p>
        </w:tc>
        <w:tc>
          <w:tcPr>
            <w:tcW w:w="1067" w:type="dxa"/>
            <w:vAlign w:val="bottom"/>
          </w:tcPr>
          <w:p w:rsidR="00386094" w:rsidRPr="00B149B6" w:rsidRDefault="00386094" w:rsidP="00B149B6">
            <w:pPr>
              <w:pStyle w:val="Default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B149B6">
              <w:rPr>
                <w:rFonts w:asciiTheme="minorHAnsi" w:hAnsiTheme="minorHAnsi" w:cs="Calibri"/>
                <w:sz w:val="20"/>
                <w:szCs w:val="20"/>
                <w:lang w:val="en-US"/>
              </w:rPr>
              <w:t>14340.91</w:t>
            </w:r>
          </w:p>
        </w:tc>
        <w:tc>
          <w:tcPr>
            <w:tcW w:w="1785" w:type="dxa"/>
            <w:vAlign w:val="bottom"/>
          </w:tcPr>
          <w:p w:rsidR="00386094" w:rsidRPr="00B149B6" w:rsidRDefault="00386094" w:rsidP="00B149B6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B149B6">
              <w:rPr>
                <w:rFonts w:eastAsia="Calibri" w:cs="Calibri"/>
                <w:sz w:val="20"/>
                <w:szCs w:val="20"/>
              </w:rPr>
              <w:t>14097.61</w:t>
            </w:r>
          </w:p>
        </w:tc>
        <w:tc>
          <w:tcPr>
            <w:tcW w:w="1633" w:type="dxa"/>
            <w:vAlign w:val="bottom"/>
          </w:tcPr>
          <w:p w:rsidR="00386094" w:rsidRPr="00B149B6" w:rsidRDefault="00386094" w:rsidP="00B149B6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B149B6">
              <w:rPr>
                <w:rFonts w:cs="Calibri"/>
                <w:sz w:val="20"/>
                <w:szCs w:val="20"/>
              </w:rPr>
              <w:t>101.73%</w:t>
            </w:r>
          </w:p>
        </w:tc>
        <w:tc>
          <w:tcPr>
            <w:tcW w:w="1962" w:type="dxa"/>
          </w:tcPr>
          <w:p w:rsidR="00386094" w:rsidRPr="00B149B6" w:rsidRDefault="00386094" w:rsidP="00B149B6">
            <w:pPr>
              <w:pStyle w:val="Default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B149B6">
              <w:rPr>
                <w:rFonts w:asciiTheme="minorHAnsi" w:hAnsiTheme="minorHAnsi" w:cs="Calibri"/>
                <w:sz w:val="20"/>
                <w:szCs w:val="20"/>
                <w:lang w:val="en-US"/>
              </w:rPr>
              <w:t>97.53% - 106.10%</w:t>
            </w:r>
          </w:p>
        </w:tc>
      </w:tr>
      <w:tr w:rsidR="00386094" w:rsidRPr="00B149B6" w:rsidTr="00712978">
        <w:trPr>
          <w:trHeight w:val="367"/>
        </w:trPr>
        <w:tc>
          <w:tcPr>
            <w:tcW w:w="1631" w:type="dxa"/>
            <w:vAlign w:val="bottom"/>
          </w:tcPr>
          <w:p w:rsidR="00386094" w:rsidRPr="00B149B6" w:rsidRDefault="00386094" w:rsidP="00B149B6">
            <w:pPr>
              <w:spacing w:after="0"/>
              <w:jc w:val="center"/>
              <w:rPr>
                <w:rFonts w:cs="Calibri"/>
                <w:sz w:val="20"/>
                <w:szCs w:val="20"/>
                <w:highlight w:val="yellow"/>
              </w:rPr>
            </w:pPr>
            <w:r w:rsidRPr="00B149B6">
              <w:rPr>
                <w:rFonts w:cs="Calibri"/>
                <w:b/>
                <w:sz w:val="20"/>
                <w:szCs w:val="20"/>
              </w:rPr>
              <w:t>C</w:t>
            </w:r>
            <w:r w:rsidRPr="00712978">
              <w:rPr>
                <w:rFonts w:cs="Calibri"/>
                <w:b/>
                <w:sz w:val="20"/>
                <w:szCs w:val="20"/>
                <w:vertAlign w:val="subscript"/>
              </w:rPr>
              <w:t>max</w:t>
            </w:r>
          </w:p>
        </w:tc>
        <w:tc>
          <w:tcPr>
            <w:tcW w:w="1562" w:type="dxa"/>
            <w:vAlign w:val="bottom"/>
          </w:tcPr>
          <w:p w:rsidR="00386094" w:rsidRPr="00B149B6" w:rsidRDefault="00386094" w:rsidP="00B149B6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B149B6">
              <w:rPr>
                <w:rFonts w:cs="Calibri"/>
                <w:sz w:val="20"/>
                <w:szCs w:val="20"/>
              </w:rPr>
              <w:t>32.58%</w:t>
            </w:r>
          </w:p>
        </w:tc>
        <w:tc>
          <w:tcPr>
            <w:tcW w:w="1067" w:type="dxa"/>
            <w:vAlign w:val="bottom"/>
          </w:tcPr>
          <w:p w:rsidR="00386094" w:rsidRPr="00B149B6" w:rsidRDefault="00386094" w:rsidP="00B149B6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B149B6">
              <w:rPr>
                <w:rFonts w:eastAsia="Calibri" w:cs="Calibri"/>
                <w:sz w:val="20"/>
                <w:szCs w:val="20"/>
              </w:rPr>
              <w:t>6454.39</w:t>
            </w:r>
          </w:p>
        </w:tc>
        <w:tc>
          <w:tcPr>
            <w:tcW w:w="1785" w:type="dxa"/>
            <w:vAlign w:val="bottom"/>
          </w:tcPr>
          <w:p w:rsidR="00386094" w:rsidRPr="00B149B6" w:rsidRDefault="00386094" w:rsidP="00B149B6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B149B6">
              <w:rPr>
                <w:rFonts w:eastAsia="Calibri" w:cs="Calibri"/>
                <w:sz w:val="20"/>
                <w:szCs w:val="20"/>
              </w:rPr>
              <w:t>6075.46</w:t>
            </w:r>
          </w:p>
        </w:tc>
        <w:tc>
          <w:tcPr>
            <w:tcW w:w="1633" w:type="dxa"/>
          </w:tcPr>
          <w:p w:rsidR="00B149B6" w:rsidRDefault="00B149B6" w:rsidP="00B149B6">
            <w:pPr>
              <w:pStyle w:val="Default"/>
              <w:jc w:val="center"/>
              <w:rPr>
                <w:rFonts w:asciiTheme="minorHAnsi" w:hAnsiTheme="minorHAnsi" w:cs="Calibri"/>
                <w:sz w:val="20"/>
                <w:szCs w:val="20"/>
                <w:lang w:val="en-US"/>
              </w:rPr>
            </w:pPr>
          </w:p>
          <w:p w:rsidR="00386094" w:rsidRPr="00B149B6" w:rsidRDefault="00386094" w:rsidP="00B149B6">
            <w:pPr>
              <w:pStyle w:val="Default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B149B6">
              <w:rPr>
                <w:rFonts w:asciiTheme="minorHAnsi" w:hAnsiTheme="minorHAnsi" w:cs="Calibri"/>
                <w:sz w:val="20"/>
                <w:szCs w:val="20"/>
                <w:lang w:val="en-US"/>
              </w:rPr>
              <w:t>106.24%</w:t>
            </w:r>
          </w:p>
        </w:tc>
        <w:tc>
          <w:tcPr>
            <w:tcW w:w="1962" w:type="dxa"/>
          </w:tcPr>
          <w:p w:rsidR="00B149B6" w:rsidRDefault="00B149B6" w:rsidP="00B149B6">
            <w:pPr>
              <w:pStyle w:val="Default"/>
              <w:jc w:val="center"/>
              <w:rPr>
                <w:rFonts w:asciiTheme="minorHAnsi" w:hAnsiTheme="minorHAnsi" w:cs="Calibri"/>
                <w:sz w:val="20"/>
                <w:szCs w:val="20"/>
                <w:lang w:val="en-US"/>
              </w:rPr>
            </w:pPr>
          </w:p>
          <w:p w:rsidR="00386094" w:rsidRPr="00B149B6" w:rsidRDefault="00386094" w:rsidP="00B149B6">
            <w:pPr>
              <w:pStyle w:val="Default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B149B6">
              <w:rPr>
                <w:rFonts w:asciiTheme="minorHAnsi" w:hAnsiTheme="minorHAnsi" w:cs="Calibri"/>
                <w:sz w:val="20"/>
                <w:szCs w:val="20"/>
                <w:lang w:val="en-US"/>
              </w:rPr>
              <w:t>91.77% - 122.98%</w:t>
            </w:r>
          </w:p>
        </w:tc>
      </w:tr>
    </w:tbl>
    <w:p w:rsidR="005049A1" w:rsidRPr="00B149B6" w:rsidRDefault="005049A1" w:rsidP="005049A1">
      <w:pPr>
        <w:spacing w:after="0" w:line="240" w:lineRule="auto"/>
        <w:rPr>
          <w:rFonts w:cs="Arial"/>
          <w:i/>
          <w:sz w:val="20"/>
          <w:szCs w:val="20"/>
          <w:highlight w:val="red"/>
          <w:lang w:val="en-US"/>
        </w:rPr>
      </w:pPr>
    </w:p>
    <w:p w:rsidR="008304E6" w:rsidRPr="00B149B6" w:rsidRDefault="008304E6" w:rsidP="005049A1">
      <w:pPr>
        <w:spacing w:after="0" w:line="240" w:lineRule="auto"/>
        <w:rPr>
          <w:rFonts w:cs="Arial"/>
          <w:i/>
          <w:sz w:val="20"/>
          <w:szCs w:val="20"/>
          <w:highlight w:val="red"/>
          <w:lang w:val="en-US"/>
        </w:rPr>
      </w:pPr>
    </w:p>
    <w:tbl>
      <w:tblPr>
        <w:tblW w:w="4775" w:type="pct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right w:w="115" w:type="dxa"/>
        </w:tblCellMar>
        <w:tblLook w:val="0000"/>
      </w:tblPr>
      <w:tblGrid>
        <w:gridCol w:w="1661"/>
        <w:gridCol w:w="1588"/>
        <w:gridCol w:w="1287"/>
        <w:gridCol w:w="1520"/>
        <w:gridCol w:w="1661"/>
        <w:gridCol w:w="1923"/>
      </w:tblGrid>
      <w:tr w:rsidR="00386094" w:rsidRPr="00B149B6" w:rsidTr="00B149B6">
        <w:trPr>
          <w:trHeight w:val="459"/>
        </w:trPr>
        <w:tc>
          <w:tcPr>
            <w:tcW w:w="9640" w:type="dxa"/>
            <w:gridSpan w:val="6"/>
            <w:shd w:val="clear" w:color="auto" w:fill="auto"/>
            <w:vAlign w:val="bottom"/>
          </w:tcPr>
          <w:p w:rsidR="00386094" w:rsidRPr="00B149B6" w:rsidRDefault="00386094" w:rsidP="00E936F6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B149B6">
              <w:rPr>
                <w:rFonts w:cs="Calibri"/>
                <w:b/>
                <w:bCs/>
                <w:sz w:val="20"/>
                <w:szCs w:val="20"/>
              </w:rPr>
              <w:t xml:space="preserve">Ossicodone  </w:t>
            </w:r>
            <w:r w:rsidR="00032432">
              <w:rPr>
                <w:rFonts w:cs="Calibri"/>
                <w:b/>
                <w:bCs/>
                <w:sz w:val="20"/>
                <w:szCs w:val="20"/>
              </w:rPr>
              <w:t>(5mg)</w:t>
            </w:r>
          </w:p>
        </w:tc>
      </w:tr>
      <w:tr w:rsidR="00386094" w:rsidRPr="00B149B6" w:rsidTr="00B149B6">
        <w:trPr>
          <w:trHeight w:val="453"/>
        </w:trPr>
        <w:tc>
          <w:tcPr>
            <w:tcW w:w="9640" w:type="dxa"/>
            <w:gridSpan w:val="6"/>
            <w:shd w:val="clear" w:color="auto" w:fill="auto"/>
            <w:vAlign w:val="bottom"/>
          </w:tcPr>
          <w:p w:rsidR="00386094" w:rsidRPr="00B149B6" w:rsidRDefault="00386094" w:rsidP="00E936F6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B149B6">
              <w:rPr>
                <w:rFonts w:cs="Calibri"/>
                <w:b/>
                <w:bCs/>
                <w:sz w:val="20"/>
                <w:szCs w:val="20"/>
              </w:rPr>
              <w:t>Studio di BE a digiuno (No.</w:t>
            </w:r>
            <w:r w:rsidRPr="00B149B6">
              <w:rPr>
                <w:rFonts w:cs="Calibri"/>
                <w:b/>
                <w:sz w:val="20"/>
                <w:szCs w:val="20"/>
              </w:rPr>
              <w:t xml:space="preserve"> </w:t>
            </w:r>
            <w:r w:rsidRPr="00B149B6">
              <w:rPr>
                <w:rFonts w:cs="Calibri"/>
                <w:b/>
                <w:bCs/>
                <w:sz w:val="20"/>
                <w:szCs w:val="20"/>
              </w:rPr>
              <w:t>15CT0001)</w:t>
            </w:r>
          </w:p>
        </w:tc>
      </w:tr>
      <w:tr w:rsidR="00386094" w:rsidRPr="00B149B6" w:rsidTr="00B149B6">
        <w:trPr>
          <w:trHeight w:val="453"/>
        </w:trPr>
        <w:tc>
          <w:tcPr>
            <w:tcW w:w="1661" w:type="dxa"/>
            <w:vAlign w:val="bottom"/>
          </w:tcPr>
          <w:p w:rsidR="00386094" w:rsidRPr="00B149B6" w:rsidRDefault="00386094" w:rsidP="00E936F6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B149B6">
              <w:rPr>
                <w:rFonts w:cs="Calibri"/>
                <w:b/>
                <w:sz w:val="20"/>
                <w:szCs w:val="20"/>
              </w:rPr>
              <w:t>Parametro</w:t>
            </w:r>
          </w:p>
        </w:tc>
        <w:tc>
          <w:tcPr>
            <w:tcW w:w="1588" w:type="dxa"/>
            <w:vAlign w:val="bottom"/>
          </w:tcPr>
          <w:p w:rsidR="00386094" w:rsidRPr="00B149B6" w:rsidRDefault="00386094" w:rsidP="00E936F6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B149B6">
              <w:rPr>
                <w:rFonts w:cs="Calibri"/>
                <w:b/>
                <w:sz w:val="20"/>
                <w:szCs w:val="20"/>
              </w:rPr>
              <w:t>CV%</w:t>
            </w:r>
          </w:p>
        </w:tc>
        <w:tc>
          <w:tcPr>
            <w:tcW w:w="1287" w:type="dxa"/>
            <w:vAlign w:val="bottom"/>
          </w:tcPr>
          <w:p w:rsidR="007B489D" w:rsidRDefault="00386094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B149B6">
              <w:rPr>
                <w:rFonts w:cs="Calibri"/>
                <w:b/>
                <w:sz w:val="20"/>
                <w:szCs w:val="20"/>
              </w:rPr>
              <w:t>Test</w:t>
            </w:r>
          </w:p>
        </w:tc>
        <w:tc>
          <w:tcPr>
            <w:tcW w:w="1520" w:type="dxa"/>
            <w:vAlign w:val="bottom"/>
          </w:tcPr>
          <w:p w:rsidR="007B489D" w:rsidRDefault="00386094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B149B6">
              <w:rPr>
                <w:rFonts w:cs="Calibri"/>
                <w:b/>
                <w:sz w:val="20"/>
                <w:szCs w:val="20"/>
              </w:rPr>
              <w:t>Reference</w:t>
            </w:r>
          </w:p>
        </w:tc>
        <w:tc>
          <w:tcPr>
            <w:tcW w:w="1661" w:type="dxa"/>
            <w:vAlign w:val="bottom"/>
          </w:tcPr>
          <w:p w:rsidR="00386094" w:rsidRPr="00B149B6" w:rsidRDefault="00386094" w:rsidP="00E936F6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B149B6">
              <w:rPr>
                <w:rFonts w:cs="Calibri"/>
                <w:b/>
                <w:sz w:val="20"/>
                <w:szCs w:val="20"/>
              </w:rPr>
              <w:t>T/R Ratio</w:t>
            </w:r>
          </w:p>
        </w:tc>
        <w:tc>
          <w:tcPr>
            <w:tcW w:w="1923" w:type="dxa"/>
            <w:vAlign w:val="bottom"/>
          </w:tcPr>
          <w:p w:rsidR="00386094" w:rsidRPr="00B149B6" w:rsidRDefault="00386094" w:rsidP="00E936F6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B149B6">
              <w:rPr>
                <w:rFonts w:cs="Calibri"/>
                <w:b/>
                <w:sz w:val="20"/>
                <w:szCs w:val="20"/>
              </w:rPr>
              <w:t>90% C.I.</w:t>
            </w:r>
          </w:p>
        </w:tc>
      </w:tr>
      <w:tr w:rsidR="00386094" w:rsidRPr="00B149B6" w:rsidTr="00B149B6">
        <w:trPr>
          <w:trHeight w:val="282"/>
        </w:trPr>
        <w:tc>
          <w:tcPr>
            <w:tcW w:w="1661" w:type="dxa"/>
            <w:vAlign w:val="bottom"/>
          </w:tcPr>
          <w:p w:rsidR="00386094" w:rsidRPr="00B149B6" w:rsidRDefault="00386094" w:rsidP="00B149B6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 w:rsidRPr="00B149B6">
              <w:rPr>
                <w:rFonts w:cs="Calibri"/>
                <w:b/>
                <w:sz w:val="20"/>
                <w:szCs w:val="20"/>
              </w:rPr>
              <w:t>AUC</w:t>
            </w:r>
            <w:r w:rsidRPr="00712978">
              <w:rPr>
                <w:rFonts w:cs="Calibri"/>
                <w:b/>
                <w:sz w:val="20"/>
                <w:szCs w:val="20"/>
                <w:vertAlign w:val="subscript"/>
              </w:rPr>
              <w:t>0-t</w:t>
            </w:r>
          </w:p>
        </w:tc>
        <w:tc>
          <w:tcPr>
            <w:tcW w:w="1588" w:type="dxa"/>
          </w:tcPr>
          <w:p w:rsidR="00386094" w:rsidRPr="00B149B6" w:rsidRDefault="00386094" w:rsidP="00B149B6">
            <w:pPr>
              <w:pStyle w:val="Default"/>
              <w:jc w:val="center"/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 w:rsidRPr="00B149B6">
              <w:rPr>
                <w:rFonts w:asciiTheme="minorHAnsi" w:hAnsiTheme="minorHAnsi" w:cs="Calibri"/>
                <w:color w:val="auto"/>
                <w:sz w:val="20"/>
                <w:szCs w:val="20"/>
              </w:rPr>
              <w:t>7.21%</w:t>
            </w:r>
          </w:p>
        </w:tc>
        <w:tc>
          <w:tcPr>
            <w:tcW w:w="1287" w:type="dxa"/>
            <w:vAlign w:val="bottom"/>
          </w:tcPr>
          <w:p w:rsidR="00386094" w:rsidRPr="00B149B6" w:rsidRDefault="00386094" w:rsidP="00B149B6">
            <w:pPr>
              <w:pStyle w:val="Default"/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 w:rsidRPr="00B149B6">
              <w:rPr>
                <w:rFonts w:asciiTheme="minorHAnsi" w:hAnsiTheme="minorHAnsi" w:cs="Calibri"/>
                <w:color w:val="auto"/>
                <w:sz w:val="20"/>
                <w:szCs w:val="20"/>
              </w:rPr>
              <w:t>52162.73</w:t>
            </w:r>
          </w:p>
        </w:tc>
        <w:tc>
          <w:tcPr>
            <w:tcW w:w="1520" w:type="dxa"/>
            <w:vAlign w:val="bottom"/>
          </w:tcPr>
          <w:p w:rsidR="00386094" w:rsidRPr="00B149B6" w:rsidRDefault="00386094" w:rsidP="00B149B6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B149B6">
              <w:rPr>
                <w:rFonts w:cs="Calibri"/>
                <w:sz w:val="20"/>
                <w:szCs w:val="20"/>
              </w:rPr>
              <w:t>50535.77</w:t>
            </w:r>
          </w:p>
        </w:tc>
        <w:tc>
          <w:tcPr>
            <w:tcW w:w="1661" w:type="dxa"/>
            <w:vAlign w:val="bottom"/>
          </w:tcPr>
          <w:p w:rsidR="00386094" w:rsidRPr="00B149B6" w:rsidRDefault="00386094" w:rsidP="00B149B6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B149B6">
              <w:rPr>
                <w:rFonts w:cs="Calibri"/>
                <w:sz w:val="20"/>
                <w:szCs w:val="20"/>
              </w:rPr>
              <w:t>103.22%</w:t>
            </w:r>
          </w:p>
        </w:tc>
        <w:tc>
          <w:tcPr>
            <w:tcW w:w="1923" w:type="dxa"/>
          </w:tcPr>
          <w:p w:rsidR="00386094" w:rsidRPr="00B149B6" w:rsidRDefault="00B149B6" w:rsidP="00B149B6">
            <w:pPr>
              <w:pStyle w:val="Default"/>
              <w:jc w:val="center"/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 w:rsidRPr="00B149B6">
              <w:rPr>
                <w:rFonts w:asciiTheme="minorHAnsi" w:hAnsiTheme="minorHAnsi" w:cs="Calibri"/>
                <w:color w:val="auto"/>
                <w:sz w:val="20"/>
                <w:szCs w:val="20"/>
              </w:rPr>
              <w:t xml:space="preserve"> </w:t>
            </w:r>
            <w:r w:rsidR="00386094" w:rsidRPr="00B149B6">
              <w:rPr>
                <w:rFonts w:asciiTheme="minorHAnsi" w:hAnsiTheme="minorHAnsi" w:cs="Calibri"/>
                <w:color w:val="auto"/>
                <w:sz w:val="20"/>
                <w:szCs w:val="20"/>
              </w:rPr>
              <w:t>99.85% - 106.70%</w:t>
            </w:r>
          </w:p>
        </w:tc>
      </w:tr>
      <w:tr w:rsidR="00386094" w:rsidRPr="00B149B6" w:rsidTr="00B149B6">
        <w:trPr>
          <w:trHeight w:val="330"/>
        </w:trPr>
        <w:tc>
          <w:tcPr>
            <w:tcW w:w="1661" w:type="dxa"/>
            <w:vAlign w:val="bottom"/>
          </w:tcPr>
          <w:p w:rsidR="00386094" w:rsidRPr="00B149B6" w:rsidRDefault="00386094" w:rsidP="00B149B6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B149B6">
              <w:rPr>
                <w:rFonts w:cs="Calibri"/>
                <w:b/>
                <w:sz w:val="20"/>
                <w:szCs w:val="20"/>
              </w:rPr>
              <w:t>C</w:t>
            </w:r>
            <w:r w:rsidRPr="00712978">
              <w:rPr>
                <w:rFonts w:cs="Calibri"/>
                <w:b/>
                <w:sz w:val="20"/>
                <w:szCs w:val="20"/>
                <w:vertAlign w:val="subscript"/>
              </w:rPr>
              <w:t>max</w:t>
            </w:r>
          </w:p>
        </w:tc>
        <w:tc>
          <w:tcPr>
            <w:tcW w:w="1588" w:type="dxa"/>
            <w:vAlign w:val="bottom"/>
          </w:tcPr>
          <w:p w:rsidR="00386094" w:rsidRPr="00B149B6" w:rsidRDefault="00386094" w:rsidP="00B149B6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B149B6">
              <w:rPr>
                <w:rFonts w:cs="Calibri"/>
                <w:sz w:val="20"/>
                <w:szCs w:val="20"/>
              </w:rPr>
              <w:t>20.73%</w:t>
            </w:r>
          </w:p>
        </w:tc>
        <w:tc>
          <w:tcPr>
            <w:tcW w:w="1287" w:type="dxa"/>
            <w:vAlign w:val="bottom"/>
          </w:tcPr>
          <w:p w:rsidR="00386094" w:rsidRPr="00B149B6" w:rsidRDefault="00386094" w:rsidP="00B149B6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B149B6">
              <w:rPr>
                <w:rFonts w:eastAsia="Calibri" w:cs="Calibri"/>
                <w:sz w:val="20"/>
                <w:szCs w:val="20"/>
              </w:rPr>
              <w:t>14491.42</w:t>
            </w:r>
          </w:p>
        </w:tc>
        <w:tc>
          <w:tcPr>
            <w:tcW w:w="1520" w:type="dxa"/>
            <w:vAlign w:val="bottom"/>
          </w:tcPr>
          <w:p w:rsidR="00386094" w:rsidRPr="00B149B6" w:rsidRDefault="00386094" w:rsidP="00B149B6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B149B6">
              <w:rPr>
                <w:rFonts w:eastAsia="Calibri" w:cs="Calibri"/>
                <w:sz w:val="20"/>
                <w:szCs w:val="20"/>
              </w:rPr>
              <w:t>14642.63</w:t>
            </w:r>
          </w:p>
        </w:tc>
        <w:tc>
          <w:tcPr>
            <w:tcW w:w="1661" w:type="dxa"/>
          </w:tcPr>
          <w:p w:rsidR="00386094" w:rsidRPr="00B149B6" w:rsidRDefault="00386094" w:rsidP="00B149B6">
            <w:pPr>
              <w:pStyle w:val="Default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B149B6">
              <w:rPr>
                <w:rFonts w:asciiTheme="minorHAnsi" w:hAnsiTheme="minorHAnsi" w:cs="Calibri"/>
                <w:sz w:val="20"/>
                <w:szCs w:val="20"/>
              </w:rPr>
              <w:t>98.97%</w:t>
            </w:r>
          </w:p>
        </w:tc>
        <w:tc>
          <w:tcPr>
            <w:tcW w:w="1923" w:type="dxa"/>
          </w:tcPr>
          <w:p w:rsidR="00386094" w:rsidRPr="00B149B6" w:rsidRDefault="00386094" w:rsidP="00B149B6">
            <w:pPr>
              <w:pStyle w:val="Default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B149B6">
              <w:rPr>
                <w:rFonts w:asciiTheme="minorHAnsi" w:hAnsiTheme="minorHAnsi" w:cs="Calibri"/>
                <w:sz w:val="20"/>
                <w:szCs w:val="20"/>
              </w:rPr>
              <w:t>90.04% - 108.78%</w:t>
            </w:r>
          </w:p>
        </w:tc>
      </w:tr>
    </w:tbl>
    <w:p w:rsidR="00E27271" w:rsidRPr="008E6387" w:rsidRDefault="00E27271" w:rsidP="005049A1">
      <w:pPr>
        <w:spacing w:after="0" w:line="240" w:lineRule="auto"/>
        <w:rPr>
          <w:rFonts w:cs="Arial"/>
          <w:i/>
          <w:highlight w:val="red"/>
        </w:rPr>
      </w:pPr>
    </w:p>
    <w:p w:rsidR="00E27271" w:rsidRPr="008E6387" w:rsidRDefault="00E27271" w:rsidP="005049A1">
      <w:pPr>
        <w:spacing w:after="0" w:line="240" w:lineRule="auto"/>
        <w:rPr>
          <w:rFonts w:cs="Arial"/>
          <w:i/>
          <w:highlight w:val="red"/>
        </w:rPr>
      </w:pPr>
    </w:p>
    <w:p w:rsidR="005049A1" w:rsidRPr="00386094" w:rsidRDefault="005049A1" w:rsidP="005049A1">
      <w:pPr>
        <w:spacing w:after="0" w:line="240" w:lineRule="auto"/>
        <w:rPr>
          <w:rFonts w:cs="Arial"/>
        </w:rPr>
      </w:pPr>
      <w:r w:rsidRPr="00386094">
        <w:rPr>
          <w:rFonts w:cs="Arial"/>
          <w:i/>
        </w:rPr>
        <w:t>Conclusioni sulla bioequivalenza</w:t>
      </w:r>
      <w:r w:rsidRPr="00386094">
        <w:rPr>
          <w:rFonts w:cs="Arial"/>
        </w:rPr>
        <w:t>.</w:t>
      </w:r>
    </w:p>
    <w:p w:rsidR="005049A1" w:rsidRPr="00386094" w:rsidRDefault="005049A1" w:rsidP="005049A1">
      <w:pPr>
        <w:spacing w:after="0" w:line="240" w:lineRule="auto"/>
        <w:jc w:val="both"/>
        <w:rPr>
          <w:rFonts w:cs="Arial"/>
        </w:rPr>
      </w:pPr>
      <w:r w:rsidRPr="00386094">
        <w:rPr>
          <w:rFonts w:cs="Arial"/>
        </w:rPr>
        <w:t xml:space="preserve">I risultati </w:t>
      </w:r>
      <w:r w:rsidR="00A15C26" w:rsidRPr="00386094">
        <w:rPr>
          <w:rFonts w:cs="Arial"/>
        </w:rPr>
        <w:t>de</w:t>
      </w:r>
      <w:r w:rsidR="00A15C26">
        <w:rPr>
          <w:rFonts w:cs="Arial"/>
        </w:rPr>
        <w:t>llo</w:t>
      </w:r>
      <w:r w:rsidR="00A15C26" w:rsidRPr="00386094">
        <w:rPr>
          <w:rFonts w:cs="Arial"/>
        </w:rPr>
        <w:t xml:space="preserve"> </w:t>
      </w:r>
      <w:r w:rsidRPr="00386094">
        <w:rPr>
          <w:rFonts w:cs="Arial"/>
        </w:rPr>
        <w:t>studi</w:t>
      </w:r>
      <w:r w:rsidR="00A15C26">
        <w:rPr>
          <w:rFonts w:cs="Arial"/>
        </w:rPr>
        <w:t>o</w:t>
      </w:r>
      <w:r w:rsidRPr="00386094">
        <w:rPr>
          <w:rFonts w:cs="Arial"/>
        </w:rPr>
        <w:t xml:space="preserve"> di bioequivalenza </w:t>
      </w:r>
      <w:r w:rsidR="00A15C26" w:rsidRPr="001061FD">
        <w:rPr>
          <w:rFonts w:cs="Arial"/>
        </w:rPr>
        <w:t>No.</w:t>
      </w:r>
      <w:r w:rsidR="00A15C26" w:rsidRPr="004940EF">
        <w:rPr>
          <w:rFonts w:cs="Arial"/>
        </w:rPr>
        <w:t xml:space="preserve"> 15CT0001 </w:t>
      </w:r>
      <w:r w:rsidRPr="00386094">
        <w:rPr>
          <w:rFonts w:cs="Arial"/>
        </w:rPr>
        <w:t xml:space="preserve">mostrano che gli intervalli di confidenza dei parametri farmacocinetici </w:t>
      </w:r>
      <w:r w:rsidR="00A15C26" w:rsidRPr="004940EF">
        <w:rPr>
          <w:rFonts w:cs="Arial"/>
        </w:rPr>
        <w:t>AUC</w:t>
      </w:r>
      <w:r w:rsidR="00A15C26" w:rsidRPr="00E82E07">
        <w:rPr>
          <w:rFonts w:cs="Arial"/>
          <w:vertAlign w:val="subscript"/>
        </w:rPr>
        <w:t>0-t</w:t>
      </w:r>
      <w:r w:rsidR="00A15C26" w:rsidRPr="00386094">
        <w:rPr>
          <w:rFonts w:cs="Arial"/>
        </w:rPr>
        <w:t xml:space="preserve"> </w:t>
      </w:r>
      <w:r w:rsidR="00A15C26">
        <w:rPr>
          <w:rFonts w:cs="Arial"/>
        </w:rPr>
        <w:t xml:space="preserve">e </w:t>
      </w:r>
      <w:r w:rsidR="00A15C26" w:rsidRPr="004940EF">
        <w:rPr>
          <w:rFonts w:cs="Arial"/>
        </w:rPr>
        <w:t>C</w:t>
      </w:r>
      <w:r w:rsidR="00A15C26" w:rsidRPr="00E82E07">
        <w:rPr>
          <w:rFonts w:cs="Arial"/>
          <w:vertAlign w:val="subscript"/>
        </w:rPr>
        <w:t>max</w:t>
      </w:r>
      <w:r w:rsidR="00A15C26" w:rsidRPr="00386094">
        <w:rPr>
          <w:rFonts w:cs="Arial"/>
        </w:rPr>
        <w:t xml:space="preserve"> </w:t>
      </w:r>
      <w:r w:rsidRPr="00386094">
        <w:rPr>
          <w:rFonts w:cs="Arial"/>
        </w:rPr>
        <w:t>cadono nel range di accettabilità di 80-125%, in accordo con le linee guida correnti.</w:t>
      </w:r>
    </w:p>
    <w:p w:rsidR="005049A1" w:rsidRPr="00386094" w:rsidRDefault="005049A1" w:rsidP="005049A1">
      <w:pPr>
        <w:spacing w:after="0" w:line="240" w:lineRule="auto"/>
        <w:jc w:val="both"/>
        <w:rPr>
          <w:rFonts w:cs="Arial"/>
        </w:rPr>
      </w:pPr>
    </w:p>
    <w:p w:rsidR="005049A1" w:rsidRPr="000D4726" w:rsidRDefault="005049A1" w:rsidP="005049A1">
      <w:pPr>
        <w:spacing w:after="0" w:line="240" w:lineRule="auto"/>
        <w:jc w:val="both"/>
        <w:rPr>
          <w:rFonts w:cs="Arial"/>
          <w:b/>
        </w:rPr>
      </w:pPr>
      <w:r w:rsidRPr="000D4726">
        <w:rPr>
          <w:rFonts w:cs="Arial"/>
          <w:b/>
        </w:rPr>
        <w:t>Efficacia e sicurezza clinica</w:t>
      </w:r>
    </w:p>
    <w:p w:rsidR="006B582B" w:rsidRPr="000D4726" w:rsidRDefault="006B582B" w:rsidP="006B582B">
      <w:pPr>
        <w:spacing w:after="0" w:line="240" w:lineRule="auto"/>
        <w:jc w:val="both"/>
        <w:rPr>
          <w:rFonts w:cs="Arial"/>
        </w:rPr>
      </w:pPr>
      <w:r w:rsidRPr="000D4726">
        <w:rPr>
          <w:rFonts w:cs="Arial"/>
        </w:rPr>
        <w:t xml:space="preserve">Non sono stati presentati nuovi dati di efficacia e sicurezza clinica: il profilo di sicurezza e l’efficacia del principi attivi di </w:t>
      </w:r>
      <w:r w:rsidRPr="000D4726">
        <w:rPr>
          <w:rFonts w:eastAsia="Calibri" w:cs="Calibri"/>
          <w:color w:val="000000"/>
          <w:lang w:eastAsia="it-IT"/>
        </w:rPr>
        <w:t xml:space="preserve">DEPALGOS </w:t>
      </w:r>
      <w:r w:rsidRPr="000D4726">
        <w:rPr>
          <w:rFonts w:cs="Arial"/>
        </w:rPr>
        <w:t xml:space="preserve">sono ben conosciuti. </w:t>
      </w:r>
    </w:p>
    <w:p w:rsidR="005049A1" w:rsidRPr="000D4726" w:rsidRDefault="005049A1" w:rsidP="00EF6711">
      <w:pPr>
        <w:spacing w:after="0" w:line="240" w:lineRule="auto"/>
        <w:jc w:val="both"/>
      </w:pP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EF6711">
        <w:rPr>
          <w:b/>
        </w:rPr>
        <w:t>Piano di Valutazione del Rischio (</w:t>
      </w:r>
      <w:r w:rsidRPr="00EF6711">
        <w:rPr>
          <w:b/>
          <w:i/>
        </w:rPr>
        <w:t>Risk Management Plan</w:t>
      </w:r>
      <w:r w:rsidRPr="00EF6711">
        <w:rPr>
          <w:b/>
        </w:rPr>
        <w:t xml:space="preserve"> - RMP)</w:t>
      </w:r>
    </w:p>
    <w:p w:rsidR="004E5A39" w:rsidRPr="00EF6711" w:rsidRDefault="008409DE" w:rsidP="00EF6711">
      <w:pPr>
        <w:pStyle w:val="Paragrafoelenco"/>
        <w:spacing w:after="0" w:line="240" w:lineRule="auto"/>
        <w:ind w:left="0"/>
        <w:jc w:val="both"/>
      </w:pPr>
      <w:r>
        <w:rPr>
          <w:rFonts w:cstheme="minorHAnsi"/>
        </w:rPr>
        <w:t>È</w:t>
      </w:r>
      <w:r w:rsidR="004E5A39" w:rsidRPr="00EF6711">
        <w:t xml:space="preserve"> stato presentato un RMP in accordo a quanto previsto dalla Direttiva 2001/83/EU s.m.i. che descrive le attività di farmacovigilanza e gli interventi definiti al fine di identificare, caratterizzare, prevenire o minimizzare i rischi collegati all’uso di </w:t>
      </w:r>
      <w:r w:rsidR="004361D6">
        <w:rPr>
          <w:rFonts w:eastAsia="Calibri" w:cs="Calibri"/>
          <w:color w:val="000000"/>
          <w:lang w:eastAsia="it-IT"/>
        </w:rPr>
        <w:t>DEPALGOS</w:t>
      </w:r>
      <w:r w:rsidR="004E5A39" w:rsidRPr="00EF6711">
        <w:t>.</w:t>
      </w:r>
    </w:p>
    <w:p w:rsidR="006F06E3" w:rsidRDefault="006F06E3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>Azioni routinarie di farmacovigilanza e di minimizzazione del rischio sono proposte per tutte le problematiche di sicurezza.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>Oltre le misure previste nel Riassunto delle caratteristiche del prodotto non sono previste attività addizionali di minimizzazione del rischio</w:t>
      </w:r>
      <w:r w:rsidR="008C24AF">
        <w:t>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EF6711">
        <w:rPr>
          <w:b/>
        </w:rPr>
        <w:t>Conclusioni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Per la richiesta di AIC di </w:t>
      </w:r>
      <w:r w:rsidR="004361D6">
        <w:rPr>
          <w:rFonts w:eastAsia="Calibri" w:cs="Calibri"/>
          <w:color w:val="000000"/>
          <w:lang w:eastAsia="it-IT"/>
        </w:rPr>
        <w:t>DEPALGOS</w:t>
      </w:r>
      <w:r w:rsidR="00BE7CDB">
        <w:rPr>
          <w:rFonts w:eastAsia="Calibri" w:cs="Calibri"/>
          <w:color w:val="000000"/>
          <w:lang w:eastAsia="it-IT"/>
        </w:rPr>
        <w:t xml:space="preserve"> </w:t>
      </w:r>
      <w:r w:rsidRPr="00EF6711">
        <w:t>sono state presentate sufficienti informazioni cliniche.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Il rapporto beneficio/rischio di </w:t>
      </w:r>
      <w:r w:rsidR="004361D6">
        <w:rPr>
          <w:rFonts w:eastAsia="Calibri" w:cs="Calibri"/>
          <w:color w:val="000000"/>
          <w:lang w:eastAsia="it-IT"/>
        </w:rPr>
        <w:t>DEPALGOS</w:t>
      </w:r>
      <w:r w:rsidR="00BE7CDB">
        <w:rPr>
          <w:rFonts w:eastAsia="Calibri" w:cs="Calibri"/>
          <w:color w:val="000000"/>
          <w:lang w:eastAsia="it-IT"/>
        </w:rPr>
        <w:t xml:space="preserve"> </w:t>
      </w:r>
      <w:r w:rsidRPr="00EF6711">
        <w:t>è considerato favorevole dal punto di vista clinico.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CONSULTAZIONE SUL FOGLIO ILLUSTRATIVO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Il foglio illustrativo è stato sottoposto al test di leggibilità in accordo ai requisiti dell’art. 59(3) e 61(1) della direttiva 2001/83/EU s.m.i. i risultati del test hanno dimostrato che il foglio illustrativo corrisponde ai criteri imposti dalla linea guida sulla leggibilità di etichetta e foglio illustrativo dei medicinali per uso umano.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CONCLUSIONI, VALUTAZIONE DEL RAPPORTO BENEFICIO/RISCHIO E RACCOMANDAZIONI</w:t>
      </w:r>
    </w:p>
    <w:p w:rsidR="004E5A39" w:rsidRDefault="004E5A39" w:rsidP="00EF6711">
      <w:pPr>
        <w:spacing w:after="0" w:line="240" w:lineRule="auto"/>
        <w:jc w:val="both"/>
      </w:pPr>
      <w:r w:rsidRPr="00EF6711">
        <w:lastRenderedPageBreak/>
        <w:t xml:space="preserve">La qualità di </w:t>
      </w:r>
      <w:r w:rsidR="004361D6">
        <w:rPr>
          <w:rFonts w:eastAsia="Calibri" w:cs="Calibri"/>
          <w:color w:val="000000"/>
          <w:lang w:eastAsia="it-IT"/>
        </w:rPr>
        <w:t>DEPALGOS</w:t>
      </w:r>
      <w:r w:rsidR="00BE7CDB">
        <w:rPr>
          <w:rFonts w:eastAsia="Calibri" w:cs="Calibri"/>
          <w:color w:val="000000"/>
          <w:lang w:eastAsia="it-IT"/>
        </w:rPr>
        <w:t xml:space="preserve"> </w:t>
      </w:r>
      <w:r w:rsidRPr="00EF6711">
        <w:t>è accettabile e non sono state rilevate criticità da un punto di vista non clinico e clinico.</w:t>
      </w:r>
    </w:p>
    <w:p w:rsidR="00706E17" w:rsidRDefault="00706E17" w:rsidP="00BE7CDB">
      <w:pPr>
        <w:spacing w:after="0" w:line="240" w:lineRule="auto"/>
        <w:jc w:val="both"/>
        <w:rPr>
          <w:b/>
          <w:i/>
          <w:sz w:val="20"/>
        </w:rPr>
      </w:pPr>
    </w:p>
    <w:p w:rsidR="00BE7CDB" w:rsidRDefault="00BE7CDB" w:rsidP="00BE7CDB">
      <w:pPr>
        <w:spacing w:after="0" w:line="240" w:lineRule="auto"/>
        <w:jc w:val="both"/>
      </w:pPr>
      <w:r>
        <w:t xml:space="preserve">Lo studio di bioequivalenza e le sue conclusioni confermano che </w:t>
      </w:r>
      <w:r w:rsidR="004361D6">
        <w:rPr>
          <w:rFonts w:eastAsia="Calibri" w:cs="Calibri"/>
          <w:color w:val="000000"/>
          <w:lang w:eastAsia="it-IT"/>
        </w:rPr>
        <w:t>DEPALGOS</w:t>
      </w:r>
      <w:r>
        <w:rPr>
          <w:rFonts w:eastAsia="Calibri" w:cs="Calibri"/>
          <w:color w:val="000000"/>
          <w:lang w:eastAsia="it-IT"/>
        </w:rPr>
        <w:t xml:space="preserve"> </w:t>
      </w:r>
      <w:r w:rsidR="008E6387">
        <w:rPr>
          <w:rFonts w:eastAsia="Calibri" w:cs="Calibri"/>
          <w:color w:val="000000"/>
          <w:lang w:eastAsia="it-IT"/>
        </w:rPr>
        <w:t xml:space="preserve">compresse effervescenti </w:t>
      </w:r>
      <w:r w:rsidR="008E6387">
        <w:t>ed il medicinale</w:t>
      </w:r>
      <w:r>
        <w:t xml:space="preserve"> di riferimento</w:t>
      </w:r>
      <w:r w:rsidR="008E6387" w:rsidRPr="008E6387">
        <w:rPr>
          <w:rFonts w:eastAsia="Calibri" w:cs="Calibri"/>
          <w:color w:val="000000"/>
          <w:lang w:eastAsia="it-IT"/>
        </w:rPr>
        <w:t xml:space="preserve"> </w:t>
      </w:r>
      <w:r w:rsidR="008E6387">
        <w:rPr>
          <w:rFonts w:eastAsia="Calibri" w:cs="Calibri"/>
          <w:color w:val="000000"/>
          <w:lang w:eastAsia="it-IT"/>
        </w:rPr>
        <w:t>DEPALGOS compresse rivestite con film</w:t>
      </w:r>
      <w:r>
        <w:t xml:space="preserve"> </w:t>
      </w:r>
      <w:r w:rsidR="00706E17">
        <w:t>sono bioequivalenti</w:t>
      </w:r>
      <w:r>
        <w:t>.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Il rapporto beneficio/rischio è considerato positivo.</w:t>
      </w:r>
    </w:p>
    <w:p w:rsidR="00CE62A1" w:rsidRDefault="004E5A39" w:rsidP="00EF6711">
      <w:pPr>
        <w:spacing w:after="0" w:line="240" w:lineRule="auto"/>
        <w:jc w:val="both"/>
        <w:rPr>
          <w:rFonts w:eastAsia="Calibri" w:cs="Calibri"/>
          <w:lang w:eastAsia="it-IT"/>
        </w:rPr>
      </w:pPr>
      <w:r w:rsidRPr="00EF6711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EF6711">
        <w:rPr>
          <w:rFonts w:eastAsia="Calibri" w:cs="Calibri"/>
          <w:lang w:eastAsia="it-IT"/>
        </w:rPr>
        <w:t>(</w:t>
      </w:r>
      <w:hyperlink r:id="rId11" w:history="1">
        <w:r w:rsidRPr="00EF671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EF6711">
        <w:rPr>
          <w:rFonts w:eastAsia="Calibri" w:cs="Calibri"/>
          <w:lang w:eastAsia="it-IT"/>
        </w:rPr>
        <w:t>).</w:t>
      </w:r>
    </w:p>
    <w:p w:rsidR="006B311C" w:rsidRDefault="006B311C" w:rsidP="00EF6711">
      <w:pPr>
        <w:spacing w:after="0" w:line="240" w:lineRule="auto"/>
        <w:jc w:val="both"/>
        <w:rPr>
          <w:rFonts w:eastAsia="Calibri" w:cs="Calibri"/>
          <w:lang w:eastAsia="it-IT"/>
        </w:rPr>
      </w:pPr>
    </w:p>
    <w:sectPr w:rsidR="006B311C" w:rsidSect="00EF6711"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9E09963" w16cid:durableId="217EA121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779D8"/>
    <w:multiLevelType w:val="hybridMultilevel"/>
    <w:tmpl w:val="40E2A2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4050FA"/>
    <w:multiLevelType w:val="hybridMultilevel"/>
    <w:tmpl w:val="834C5CB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8B51603"/>
    <w:multiLevelType w:val="hybridMultilevel"/>
    <w:tmpl w:val="86B4069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CDB33D8"/>
    <w:multiLevelType w:val="hybridMultilevel"/>
    <w:tmpl w:val="2890627A"/>
    <w:lvl w:ilvl="0" w:tplc="3A88DD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D607B5"/>
    <w:multiLevelType w:val="hybridMultilevel"/>
    <w:tmpl w:val="91608CFE"/>
    <w:lvl w:ilvl="0" w:tplc="A9CC77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A54832"/>
    <w:multiLevelType w:val="hybridMultilevel"/>
    <w:tmpl w:val="6A1C324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43011A1"/>
    <w:multiLevelType w:val="hybridMultilevel"/>
    <w:tmpl w:val="D0AE5C14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454E56A">
      <w:numFmt w:val="bullet"/>
      <w:lvlText w:val="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D84365"/>
    <w:multiLevelType w:val="hybridMultilevel"/>
    <w:tmpl w:val="7A6633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B2382E"/>
    <w:multiLevelType w:val="hybridMultilevel"/>
    <w:tmpl w:val="F554422C"/>
    <w:lvl w:ilvl="0" w:tplc="0C7893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431D43"/>
    <w:multiLevelType w:val="hybridMultilevel"/>
    <w:tmpl w:val="19F8868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957B39"/>
    <w:multiLevelType w:val="hybridMultilevel"/>
    <w:tmpl w:val="0062F6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847853"/>
    <w:multiLevelType w:val="hybridMultilevel"/>
    <w:tmpl w:val="F9C2153A"/>
    <w:lvl w:ilvl="0" w:tplc="3A88DD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054B52"/>
    <w:multiLevelType w:val="hybridMultilevel"/>
    <w:tmpl w:val="A1B2BFD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6655C1D"/>
    <w:multiLevelType w:val="hybridMultilevel"/>
    <w:tmpl w:val="0680DFF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1323068"/>
    <w:multiLevelType w:val="hybridMultilevel"/>
    <w:tmpl w:val="E31C495E"/>
    <w:lvl w:ilvl="0" w:tplc="71566D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8184E7E"/>
    <w:multiLevelType w:val="hybridMultilevel"/>
    <w:tmpl w:val="F09414BC"/>
    <w:lvl w:ilvl="0" w:tplc="93F22CA6">
      <w:start w:val="1"/>
      <w:numFmt w:val="bullet"/>
      <w:lvlText w:val=""/>
      <w:lvlJc w:val="left"/>
      <w:pPr>
        <w:tabs>
          <w:tab w:val="num" w:pos="493"/>
        </w:tabs>
        <w:ind w:left="493" w:hanging="493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CE63AE5"/>
    <w:multiLevelType w:val="hybridMultilevel"/>
    <w:tmpl w:val="E99205FE"/>
    <w:lvl w:ilvl="0" w:tplc="D4045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AC15DB"/>
    <w:multiLevelType w:val="hybridMultilevel"/>
    <w:tmpl w:val="0A74883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894390C"/>
    <w:multiLevelType w:val="hybridMultilevel"/>
    <w:tmpl w:val="5B58C66A"/>
    <w:lvl w:ilvl="0" w:tplc="93F22CA6">
      <w:start w:val="1"/>
      <w:numFmt w:val="bullet"/>
      <w:lvlText w:val=""/>
      <w:lvlJc w:val="left"/>
      <w:pPr>
        <w:tabs>
          <w:tab w:val="num" w:pos="493"/>
        </w:tabs>
        <w:ind w:left="493" w:hanging="493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13"/>
        </w:tabs>
        <w:ind w:left="121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abstractNum w:abstractNumId="21">
    <w:nsid w:val="6B072D30"/>
    <w:multiLevelType w:val="hybridMultilevel"/>
    <w:tmpl w:val="A4F6E1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DDD06AE"/>
    <w:multiLevelType w:val="hybridMultilevel"/>
    <w:tmpl w:val="CFF6931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E6D0DA6"/>
    <w:multiLevelType w:val="hybridMultilevel"/>
    <w:tmpl w:val="9B2ECAEA"/>
    <w:lvl w:ilvl="0" w:tplc="93F22CA6">
      <w:start w:val="1"/>
      <w:numFmt w:val="bullet"/>
      <w:lvlText w:val=""/>
      <w:lvlJc w:val="left"/>
      <w:pPr>
        <w:tabs>
          <w:tab w:val="num" w:pos="493"/>
        </w:tabs>
        <w:ind w:left="493" w:hanging="493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5"/>
  </w:num>
  <w:num w:numId="3">
    <w:abstractNumId w:val="18"/>
  </w:num>
  <w:num w:numId="4">
    <w:abstractNumId w:val="10"/>
  </w:num>
  <w:num w:numId="5">
    <w:abstractNumId w:val="8"/>
  </w:num>
  <w:num w:numId="6">
    <w:abstractNumId w:val="16"/>
  </w:num>
  <w:num w:numId="7">
    <w:abstractNumId w:val="12"/>
  </w:num>
  <w:num w:numId="8">
    <w:abstractNumId w:val="3"/>
  </w:num>
  <w:num w:numId="9">
    <w:abstractNumId w:val="4"/>
  </w:num>
  <w:num w:numId="10">
    <w:abstractNumId w:val="0"/>
  </w:num>
  <w:num w:numId="11">
    <w:abstractNumId w:val="7"/>
  </w:num>
  <w:num w:numId="12">
    <w:abstractNumId w:val="14"/>
  </w:num>
  <w:num w:numId="13">
    <w:abstractNumId w:val="21"/>
  </w:num>
  <w:num w:numId="14">
    <w:abstractNumId w:val="22"/>
  </w:num>
  <w:num w:numId="15">
    <w:abstractNumId w:val="19"/>
  </w:num>
  <w:num w:numId="16">
    <w:abstractNumId w:val="9"/>
  </w:num>
  <w:num w:numId="17">
    <w:abstractNumId w:val="1"/>
  </w:num>
  <w:num w:numId="18">
    <w:abstractNumId w:val="13"/>
  </w:num>
  <w:num w:numId="19">
    <w:abstractNumId w:val="5"/>
  </w:num>
  <w:num w:numId="20">
    <w:abstractNumId w:val="2"/>
  </w:num>
  <w:num w:numId="21">
    <w:abstractNumId w:val="11"/>
  </w:num>
  <w:num w:numId="22">
    <w:abstractNumId w:val="17"/>
  </w:num>
  <w:num w:numId="23">
    <w:abstractNumId w:val="23"/>
  </w:num>
  <w:num w:numId="24">
    <w:abstractNumId w:val="2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cella Baciocchi">
    <w15:presenceInfo w15:providerId="AD" w15:userId="S-1-5-21-2113150314-2049638611-11539462-1162"/>
  </w15:person>
  <w15:person w15:author="Ilaria Corti">
    <w15:presenceInfo w15:providerId="AD" w15:userId="S::i.corti@moltenifarma.it::5a1fef1b-620e-46b8-a68d-4a25dd550a2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283"/>
  <w:characterSpacingControl w:val="doNotCompress"/>
  <w:compat/>
  <w:rsids>
    <w:rsidRoot w:val="004241AC"/>
    <w:rsid w:val="00002C7D"/>
    <w:rsid w:val="00004263"/>
    <w:rsid w:val="00010929"/>
    <w:rsid w:val="00013020"/>
    <w:rsid w:val="00014743"/>
    <w:rsid w:val="00022511"/>
    <w:rsid w:val="00023CEA"/>
    <w:rsid w:val="00026CC3"/>
    <w:rsid w:val="00032432"/>
    <w:rsid w:val="00033D5B"/>
    <w:rsid w:val="00036226"/>
    <w:rsid w:val="0004320A"/>
    <w:rsid w:val="00045C35"/>
    <w:rsid w:val="00053B9B"/>
    <w:rsid w:val="00062636"/>
    <w:rsid w:val="00062B3F"/>
    <w:rsid w:val="00066A3A"/>
    <w:rsid w:val="00070D06"/>
    <w:rsid w:val="0007395C"/>
    <w:rsid w:val="00073BE1"/>
    <w:rsid w:val="000805EF"/>
    <w:rsid w:val="000808A3"/>
    <w:rsid w:val="000978DB"/>
    <w:rsid w:val="000A1C97"/>
    <w:rsid w:val="000A2CE8"/>
    <w:rsid w:val="000A41FF"/>
    <w:rsid w:val="000A4BA1"/>
    <w:rsid w:val="000B7590"/>
    <w:rsid w:val="000B7AC8"/>
    <w:rsid w:val="000C586A"/>
    <w:rsid w:val="000C6040"/>
    <w:rsid w:val="000C6657"/>
    <w:rsid w:val="000D4726"/>
    <w:rsid w:val="000D6EF1"/>
    <w:rsid w:val="000E0DAB"/>
    <w:rsid w:val="000E1065"/>
    <w:rsid w:val="000E1F86"/>
    <w:rsid w:val="000E4424"/>
    <w:rsid w:val="000E4494"/>
    <w:rsid w:val="000F5978"/>
    <w:rsid w:val="000F658F"/>
    <w:rsid w:val="00102CFA"/>
    <w:rsid w:val="00103924"/>
    <w:rsid w:val="001061FD"/>
    <w:rsid w:val="00111E9E"/>
    <w:rsid w:val="00112ACD"/>
    <w:rsid w:val="001155DB"/>
    <w:rsid w:val="0012623E"/>
    <w:rsid w:val="00134D77"/>
    <w:rsid w:val="001460CA"/>
    <w:rsid w:val="001478F0"/>
    <w:rsid w:val="0015024C"/>
    <w:rsid w:val="00161F1E"/>
    <w:rsid w:val="00162CAD"/>
    <w:rsid w:val="00165C0A"/>
    <w:rsid w:val="00171A94"/>
    <w:rsid w:val="00181228"/>
    <w:rsid w:val="00181C94"/>
    <w:rsid w:val="0018738E"/>
    <w:rsid w:val="00190766"/>
    <w:rsid w:val="00192686"/>
    <w:rsid w:val="001A6F8A"/>
    <w:rsid w:val="001B53BA"/>
    <w:rsid w:val="001C15DF"/>
    <w:rsid w:val="001C7B6F"/>
    <w:rsid w:val="001D39F2"/>
    <w:rsid w:val="001E2732"/>
    <w:rsid w:val="001F20C6"/>
    <w:rsid w:val="001F323D"/>
    <w:rsid w:val="001F480E"/>
    <w:rsid w:val="00212C5A"/>
    <w:rsid w:val="00216DFA"/>
    <w:rsid w:val="00217D7B"/>
    <w:rsid w:val="00217FCA"/>
    <w:rsid w:val="00222461"/>
    <w:rsid w:val="00232924"/>
    <w:rsid w:val="00235C6E"/>
    <w:rsid w:val="002376A0"/>
    <w:rsid w:val="002402E9"/>
    <w:rsid w:val="00243C92"/>
    <w:rsid w:val="00252780"/>
    <w:rsid w:val="00252B42"/>
    <w:rsid w:val="00257D00"/>
    <w:rsid w:val="00265B61"/>
    <w:rsid w:val="00275EED"/>
    <w:rsid w:val="0027686C"/>
    <w:rsid w:val="00277A0E"/>
    <w:rsid w:val="002831CD"/>
    <w:rsid w:val="002860E5"/>
    <w:rsid w:val="002929F9"/>
    <w:rsid w:val="002A0B00"/>
    <w:rsid w:val="002B4D58"/>
    <w:rsid w:val="002B5099"/>
    <w:rsid w:val="002C0A93"/>
    <w:rsid w:val="002E6A6E"/>
    <w:rsid w:val="002F2543"/>
    <w:rsid w:val="002F4000"/>
    <w:rsid w:val="002F703E"/>
    <w:rsid w:val="00300BEA"/>
    <w:rsid w:val="00302896"/>
    <w:rsid w:val="003061E0"/>
    <w:rsid w:val="0033504A"/>
    <w:rsid w:val="003376D9"/>
    <w:rsid w:val="00351080"/>
    <w:rsid w:val="00351921"/>
    <w:rsid w:val="00354561"/>
    <w:rsid w:val="00365DBF"/>
    <w:rsid w:val="00366B1E"/>
    <w:rsid w:val="00367CE0"/>
    <w:rsid w:val="003714C7"/>
    <w:rsid w:val="00376898"/>
    <w:rsid w:val="003802B7"/>
    <w:rsid w:val="00383279"/>
    <w:rsid w:val="00383E05"/>
    <w:rsid w:val="00386094"/>
    <w:rsid w:val="003935A4"/>
    <w:rsid w:val="00397477"/>
    <w:rsid w:val="003B5C15"/>
    <w:rsid w:val="003C1F93"/>
    <w:rsid w:val="003C52E8"/>
    <w:rsid w:val="003C7F41"/>
    <w:rsid w:val="003D0959"/>
    <w:rsid w:val="003E0B47"/>
    <w:rsid w:val="003E7837"/>
    <w:rsid w:val="003F0DD7"/>
    <w:rsid w:val="003F4A3F"/>
    <w:rsid w:val="003F6CF8"/>
    <w:rsid w:val="00400853"/>
    <w:rsid w:val="0040524D"/>
    <w:rsid w:val="004105AB"/>
    <w:rsid w:val="0042214D"/>
    <w:rsid w:val="00423A97"/>
    <w:rsid w:val="004241AC"/>
    <w:rsid w:val="00432194"/>
    <w:rsid w:val="004361D6"/>
    <w:rsid w:val="00436A56"/>
    <w:rsid w:val="00437E07"/>
    <w:rsid w:val="00445B80"/>
    <w:rsid w:val="004550F1"/>
    <w:rsid w:val="004609F8"/>
    <w:rsid w:val="004676D1"/>
    <w:rsid w:val="00472FF4"/>
    <w:rsid w:val="00474893"/>
    <w:rsid w:val="0047675A"/>
    <w:rsid w:val="00492794"/>
    <w:rsid w:val="004940EF"/>
    <w:rsid w:val="00495E87"/>
    <w:rsid w:val="00495FE1"/>
    <w:rsid w:val="004B02D3"/>
    <w:rsid w:val="004B20A8"/>
    <w:rsid w:val="004B2D92"/>
    <w:rsid w:val="004C4B34"/>
    <w:rsid w:val="004D2022"/>
    <w:rsid w:val="004E267E"/>
    <w:rsid w:val="004E5A39"/>
    <w:rsid w:val="00500ACA"/>
    <w:rsid w:val="00503C38"/>
    <w:rsid w:val="005049A1"/>
    <w:rsid w:val="00504FC1"/>
    <w:rsid w:val="00514912"/>
    <w:rsid w:val="00517007"/>
    <w:rsid w:val="0055438E"/>
    <w:rsid w:val="0056372C"/>
    <w:rsid w:val="00567615"/>
    <w:rsid w:val="0058761C"/>
    <w:rsid w:val="00594F20"/>
    <w:rsid w:val="005950D6"/>
    <w:rsid w:val="005957CC"/>
    <w:rsid w:val="00595E8C"/>
    <w:rsid w:val="005A40C3"/>
    <w:rsid w:val="005A70F7"/>
    <w:rsid w:val="005B1103"/>
    <w:rsid w:val="005B7A0C"/>
    <w:rsid w:val="005B7EB2"/>
    <w:rsid w:val="005E2828"/>
    <w:rsid w:val="005E51D1"/>
    <w:rsid w:val="005F3597"/>
    <w:rsid w:val="005F4476"/>
    <w:rsid w:val="006008A6"/>
    <w:rsid w:val="00610E03"/>
    <w:rsid w:val="00614805"/>
    <w:rsid w:val="00621AE2"/>
    <w:rsid w:val="006256BD"/>
    <w:rsid w:val="006318CC"/>
    <w:rsid w:val="0063469E"/>
    <w:rsid w:val="00642D6A"/>
    <w:rsid w:val="006431A7"/>
    <w:rsid w:val="0064646C"/>
    <w:rsid w:val="00654D9E"/>
    <w:rsid w:val="00655CFA"/>
    <w:rsid w:val="00664931"/>
    <w:rsid w:val="00666AC1"/>
    <w:rsid w:val="006727BD"/>
    <w:rsid w:val="00691FBF"/>
    <w:rsid w:val="006956DC"/>
    <w:rsid w:val="00696320"/>
    <w:rsid w:val="006A38B1"/>
    <w:rsid w:val="006A3C31"/>
    <w:rsid w:val="006A5C61"/>
    <w:rsid w:val="006B311C"/>
    <w:rsid w:val="006B3E12"/>
    <w:rsid w:val="006B582B"/>
    <w:rsid w:val="006C2E46"/>
    <w:rsid w:val="006D2E34"/>
    <w:rsid w:val="006D6739"/>
    <w:rsid w:val="006D6B1D"/>
    <w:rsid w:val="006D77F8"/>
    <w:rsid w:val="006D7B8C"/>
    <w:rsid w:val="006F06E3"/>
    <w:rsid w:val="006F0937"/>
    <w:rsid w:val="00706E17"/>
    <w:rsid w:val="00712978"/>
    <w:rsid w:val="007130E7"/>
    <w:rsid w:val="00716DF5"/>
    <w:rsid w:val="007170D7"/>
    <w:rsid w:val="007221B6"/>
    <w:rsid w:val="00723470"/>
    <w:rsid w:val="00723B6A"/>
    <w:rsid w:val="00726D13"/>
    <w:rsid w:val="007346AB"/>
    <w:rsid w:val="0075301D"/>
    <w:rsid w:val="00754C2F"/>
    <w:rsid w:val="00760667"/>
    <w:rsid w:val="00762F43"/>
    <w:rsid w:val="00763371"/>
    <w:rsid w:val="00764241"/>
    <w:rsid w:val="00766E26"/>
    <w:rsid w:val="0077345A"/>
    <w:rsid w:val="0077602D"/>
    <w:rsid w:val="007761C2"/>
    <w:rsid w:val="00781ACC"/>
    <w:rsid w:val="00786616"/>
    <w:rsid w:val="00786900"/>
    <w:rsid w:val="007875C3"/>
    <w:rsid w:val="00792D65"/>
    <w:rsid w:val="00797416"/>
    <w:rsid w:val="007A0F6A"/>
    <w:rsid w:val="007A5B0B"/>
    <w:rsid w:val="007A78C9"/>
    <w:rsid w:val="007B25EE"/>
    <w:rsid w:val="007B489D"/>
    <w:rsid w:val="007C2109"/>
    <w:rsid w:val="007D59F3"/>
    <w:rsid w:val="007F07AB"/>
    <w:rsid w:val="007F218A"/>
    <w:rsid w:val="00800A9B"/>
    <w:rsid w:val="00805EB3"/>
    <w:rsid w:val="0080686F"/>
    <w:rsid w:val="00823F4C"/>
    <w:rsid w:val="00827B92"/>
    <w:rsid w:val="008304E6"/>
    <w:rsid w:val="008326D3"/>
    <w:rsid w:val="00834334"/>
    <w:rsid w:val="008409DE"/>
    <w:rsid w:val="00851C6A"/>
    <w:rsid w:val="008547B3"/>
    <w:rsid w:val="00856F90"/>
    <w:rsid w:val="00872D51"/>
    <w:rsid w:val="00876E1A"/>
    <w:rsid w:val="008819D4"/>
    <w:rsid w:val="00881B2C"/>
    <w:rsid w:val="0088216F"/>
    <w:rsid w:val="00885B75"/>
    <w:rsid w:val="008936E2"/>
    <w:rsid w:val="00896D4B"/>
    <w:rsid w:val="008A06E9"/>
    <w:rsid w:val="008A533F"/>
    <w:rsid w:val="008A6FEC"/>
    <w:rsid w:val="008B2ACF"/>
    <w:rsid w:val="008B366A"/>
    <w:rsid w:val="008B41D0"/>
    <w:rsid w:val="008B4313"/>
    <w:rsid w:val="008B60D7"/>
    <w:rsid w:val="008C24AF"/>
    <w:rsid w:val="008C3D30"/>
    <w:rsid w:val="008C51B8"/>
    <w:rsid w:val="008D0F75"/>
    <w:rsid w:val="008D1529"/>
    <w:rsid w:val="008E08C5"/>
    <w:rsid w:val="008E1FC8"/>
    <w:rsid w:val="008E31A0"/>
    <w:rsid w:val="008E6387"/>
    <w:rsid w:val="008F12B8"/>
    <w:rsid w:val="008F45EC"/>
    <w:rsid w:val="00926DB0"/>
    <w:rsid w:val="00930CE1"/>
    <w:rsid w:val="00934715"/>
    <w:rsid w:val="0094123A"/>
    <w:rsid w:val="0094354C"/>
    <w:rsid w:val="00943785"/>
    <w:rsid w:val="009527BE"/>
    <w:rsid w:val="00954CB3"/>
    <w:rsid w:val="00957832"/>
    <w:rsid w:val="0096658C"/>
    <w:rsid w:val="00972BDD"/>
    <w:rsid w:val="00972D22"/>
    <w:rsid w:val="00985066"/>
    <w:rsid w:val="009850E0"/>
    <w:rsid w:val="009A024F"/>
    <w:rsid w:val="009A23DE"/>
    <w:rsid w:val="009A260F"/>
    <w:rsid w:val="009A69CE"/>
    <w:rsid w:val="009B03DB"/>
    <w:rsid w:val="009B71C0"/>
    <w:rsid w:val="009B7290"/>
    <w:rsid w:val="009B7FD1"/>
    <w:rsid w:val="009C56CF"/>
    <w:rsid w:val="009D1913"/>
    <w:rsid w:val="009D3446"/>
    <w:rsid w:val="009D4F30"/>
    <w:rsid w:val="009D7645"/>
    <w:rsid w:val="009D7E81"/>
    <w:rsid w:val="009E0140"/>
    <w:rsid w:val="009E2BC0"/>
    <w:rsid w:val="009E3F10"/>
    <w:rsid w:val="009F3867"/>
    <w:rsid w:val="00A01AB1"/>
    <w:rsid w:val="00A05282"/>
    <w:rsid w:val="00A15C26"/>
    <w:rsid w:val="00A24C06"/>
    <w:rsid w:val="00A24F1D"/>
    <w:rsid w:val="00A27D5F"/>
    <w:rsid w:val="00A314FD"/>
    <w:rsid w:val="00A3594D"/>
    <w:rsid w:val="00A40FF3"/>
    <w:rsid w:val="00A4153A"/>
    <w:rsid w:val="00A53D76"/>
    <w:rsid w:val="00A55D99"/>
    <w:rsid w:val="00A62D55"/>
    <w:rsid w:val="00A64829"/>
    <w:rsid w:val="00A66948"/>
    <w:rsid w:val="00A72D1A"/>
    <w:rsid w:val="00A908B9"/>
    <w:rsid w:val="00A966D1"/>
    <w:rsid w:val="00AA3417"/>
    <w:rsid w:val="00AA3BAE"/>
    <w:rsid w:val="00AB0EB7"/>
    <w:rsid w:val="00AC6A02"/>
    <w:rsid w:val="00AD02D0"/>
    <w:rsid w:val="00AE3C03"/>
    <w:rsid w:val="00AE779A"/>
    <w:rsid w:val="00B000C7"/>
    <w:rsid w:val="00B0024D"/>
    <w:rsid w:val="00B01369"/>
    <w:rsid w:val="00B023E9"/>
    <w:rsid w:val="00B054F2"/>
    <w:rsid w:val="00B104C9"/>
    <w:rsid w:val="00B1186F"/>
    <w:rsid w:val="00B149B6"/>
    <w:rsid w:val="00B30431"/>
    <w:rsid w:val="00B3597A"/>
    <w:rsid w:val="00B43350"/>
    <w:rsid w:val="00B437E8"/>
    <w:rsid w:val="00B53951"/>
    <w:rsid w:val="00B53BF8"/>
    <w:rsid w:val="00B57C80"/>
    <w:rsid w:val="00B63FD0"/>
    <w:rsid w:val="00B725C3"/>
    <w:rsid w:val="00B756DD"/>
    <w:rsid w:val="00B905A4"/>
    <w:rsid w:val="00BA0ACD"/>
    <w:rsid w:val="00BA26EB"/>
    <w:rsid w:val="00BA3EDF"/>
    <w:rsid w:val="00BA52B9"/>
    <w:rsid w:val="00BA5F9E"/>
    <w:rsid w:val="00BB0BBC"/>
    <w:rsid w:val="00BB2AF8"/>
    <w:rsid w:val="00BB7B54"/>
    <w:rsid w:val="00BC74C2"/>
    <w:rsid w:val="00BD29A9"/>
    <w:rsid w:val="00BD4DBB"/>
    <w:rsid w:val="00BE0883"/>
    <w:rsid w:val="00BE117B"/>
    <w:rsid w:val="00BE2C29"/>
    <w:rsid w:val="00BE7CDB"/>
    <w:rsid w:val="00BF55B9"/>
    <w:rsid w:val="00BF7A42"/>
    <w:rsid w:val="00C06CC3"/>
    <w:rsid w:val="00C075ED"/>
    <w:rsid w:val="00C1600F"/>
    <w:rsid w:val="00C2565A"/>
    <w:rsid w:val="00C36187"/>
    <w:rsid w:val="00C4244B"/>
    <w:rsid w:val="00C42AAC"/>
    <w:rsid w:val="00C45E32"/>
    <w:rsid w:val="00C6538B"/>
    <w:rsid w:val="00C66597"/>
    <w:rsid w:val="00C7183C"/>
    <w:rsid w:val="00C77699"/>
    <w:rsid w:val="00C77A29"/>
    <w:rsid w:val="00C81EA2"/>
    <w:rsid w:val="00C977F3"/>
    <w:rsid w:val="00CA22BF"/>
    <w:rsid w:val="00CA2F7A"/>
    <w:rsid w:val="00CB0154"/>
    <w:rsid w:val="00CB69AD"/>
    <w:rsid w:val="00CC31D5"/>
    <w:rsid w:val="00CC52A3"/>
    <w:rsid w:val="00CC7AFF"/>
    <w:rsid w:val="00CD564B"/>
    <w:rsid w:val="00CD573C"/>
    <w:rsid w:val="00CE62A1"/>
    <w:rsid w:val="00CF3FCE"/>
    <w:rsid w:val="00D06D6A"/>
    <w:rsid w:val="00D127AE"/>
    <w:rsid w:val="00D15C6A"/>
    <w:rsid w:val="00D16DD7"/>
    <w:rsid w:val="00D17391"/>
    <w:rsid w:val="00D20170"/>
    <w:rsid w:val="00D212AA"/>
    <w:rsid w:val="00D23215"/>
    <w:rsid w:val="00D235B6"/>
    <w:rsid w:val="00D306B5"/>
    <w:rsid w:val="00D45D9B"/>
    <w:rsid w:val="00D53CFF"/>
    <w:rsid w:val="00D60600"/>
    <w:rsid w:val="00D608B7"/>
    <w:rsid w:val="00D705E5"/>
    <w:rsid w:val="00D7114B"/>
    <w:rsid w:val="00D71167"/>
    <w:rsid w:val="00D74574"/>
    <w:rsid w:val="00D77B36"/>
    <w:rsid w:val="00D93689"/>
    <w:rsid w:val="00D950C5"/>
    <w:rsid w:val="00DA0654"/>
    <w:rsid w:val="00DA0AFA"/>
    <w:rsid w:val="00DA29F9"/>
    <w:rsid w:val="00DA57C8"/>
    <w:rsid w:val="00DA67D2"/>
    <w:rsid w:val="00DB1941"/>
    <w:rsid w:val="00DB359A"/>
    <w:rsid w:val="00DB4EFC"/>
    <w:rsid w:val="00DC618B"/>
    <w:rsid w:val="00DE2061"/>
    <w:rsid w:val="00DE4366"/>
    <w:rsid w:val="00DE4447"/>
    <w:rsid w:val="00DE4A37"/>
    <w:rsid w:val="00DF76EE"/>
    <w:rsid w:val="00DF7CDE"/>
    <w:rsid w:val="00E0378E"/>
    <w:rsid w:val="00E03BF7"/>
    <w:rsid w:val="00E059ED"/>
    <w:rsid w:val="00E10D6C"/>
    <w:rsid w:val="00E13A8A"/>
    <w:rsid w:val="00E17546"/>
    <w:rsid w:val="00E17E7A"/>
    <w:rsid w:val="00E24A31"/>
    <w:rsid w:val="00E25C4E"/>
    <w:rsid w:val="00E27271"/>
    <w:rsid w:val="00E315DF"/>
    <w:rsid w:val="00E402E2"/>
    <w:rsid w:val="00E43089"/>
    <w:rsid w:val="00E622E2"/>
    <w:rsid w:val="00E7342D"/>
    <w:rsid w:val="00E82E07"/>
    <w:rsid w:val="00E83F8D"/>
    <w:rsid w:val="00E92BB4"/>
    <w:rsid w:val="00E94387"/>
    <w:rsid w:val="00E95F67"/>
    <w:rsid w:val="00EB088B"/>
    <w:rsid w:val="00EB64AC"/>
    <w:rsid w:val="00EC2D4B"/>
    <w:rsid w:val="00EC2E10"/>
    <w:rsid w:val="00EC3589"/>
    <w:rsid w:val="00ED4DDC"/>
    <w:rsid w:val="00EE7ACC"/>
    <w:rsid w:val="00EF062E"/>
    <w:rsid w:val="00EF6711"/>
    <w:rsid w:val="00EF6C3E"/>
    <w:rsid w:val="00F005DC"/>
    <w:rsid w:val="00F02984"/>
    <w:rsid w:val="00F15675"/>
    <w:rsid w:val="00F53F17"/>
    <w:rsid w:val="00F66767"/>
    <w:rsid w:val="00F66C24"/>
    <w:rsid w:val="00F82775"/>
    <w:rsid w:val="00F832BA"/>
    <w:rsid w:val="00F83941"/>
    <w:rsid w:val="00F85989"/>
    <w:rsid w:val="00F87526"/>
    <w:rsid w:val="00F9008E"/>
    <w:rsid w:val="00F96473"/>
    <w:rsid w:val="00FA2702"/>
    <w:rsid w:val="00FC65C6"/>
    <w:rsid w:val="00FD70E0"/>
    <w:rsid w:val="00FF02FE"/>
    <w:rsid w:val="00FF13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99"/>
    <w:qFormat/>
    <w:rsid w:val="004E5A39"/>
    <w:pPr>
      <w:ind w:left="720"/>
      <w:contextualSpacing/>
    </w:pPr>
  </w:style>
  <w:style w:type="character" w:customStyle="1" w:styleId="s1">
    <w:name w:val="s1"/>
    <w:basedOn w:val="Carpredefinitoparagrafo"/>
    <w:rsid w:val="004E5A39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iPriority w:val="99"/>
    <w:unhideWhenUsed/>
    <w:rsid w:val="0026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nhideWhenUsed/>
    <w:rsid w:val="003802B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802B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802B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802B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802B7"/>
    <w:rPr>
      <w:b/>
      <w:bCs/>
      <w:sz w:val="20"/>
      <w:szCs w:val="20"/>
    </w:rPr>
  </w:style>
  <w:style w:type="character" w:customStyle="1" w:styleId="xbe">
    <w:name w:val="_xbe"/>
    <w:basedOn w:val="Carpredefinitoparagrafo"/>
    <w:rsid w:val="00DB1941"/>
  </w:style>
  <w:style w:type="paragraph" w:styleId="Corpodeltesto">
    <w:name w:val="Body Text"/>
    <w:basedOn w:val="Normale"/>
    <w:link w:val="CorpodeltestoCarattere"/>
    <w:uiPriority w:val="99"/>
    <w:semiHidden/>
    <w:unhideWhenUsed/>
    <w:rsid w:val="00E94387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E94387"/>
  </w:style>
  <w:style w:type="character" w:styleId="Testosegnaposto">
    <w:name w:val="Placeholder Text"/>
    <w:basedOn w:val="Carpredefinitoparagrafo"/>
    <w:uiPriority w:val="99"/>
    <w:semiHidden/>
    <w:rsid w:val="000B7590"/>
    <w:rPr>
      <w:color w:val="808080"/>
    </w:rPr>
  </w:style>
  <w:style w:type="paragraph" w:customStyle="1" w:styleId="Sarkain2">
    <w:name w:val="Sarkain2"/>
    <w:basedOn w:val="Normale"/>
    <w:rsid w:val="008304E6"/>
    <w:pPr>
      <w:spacing w:after="0" w:line="240" w:lineRule="auto"/>
      <w:ind w:left="851"/>
    </w:pPr>
    <w:rPr>
      <w:rFonts w:ascii="Times New Roman" w:eastAsia="Times New Roman" w:hAnsi="Times New Roman" w:cs="Times New Roman"/>
      <w:b/>
      <w:sz w:val="24"/>
      <w:szCs w:val="20"/>
      <w:lang w:val="fi-FI" w:eastAsia="fi-FI"/>
    </w:rPr>
  </w:style>
  <w:style w:type="paragraph" w:styleId="Revisione">
    <w:name w:val="Revision"/>
    <w:hidden/>
    <w:uiPriority w:val="99"/>
    <w:semiHidden/>
    <w:rsid w:val="00595E8C"/>
    <w:pPr>
      <w:spacing w:after="0" w:line="240" w:lineRule="auto"/>
    </w:pPr>
  </w:style>
  <w:style w:type="paragraph" w:customStyle="1" w:styleId="Default">
    <w:name w:val="Default"/>
    <w:link w:val="DefaultCarattere"/>
    <w:rsid w:val="00386094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DefaultCarattere">
    <w:name w:val="Default Carattere"/>
    <w:link w:val="Default"/>
    <w:locked/>
    <w:rsid w:val="00386094"/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37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81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395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80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hyperlink" Target="https://farmaci.agenziafarmaco.gov.it/bancadatifarmaci" TargetMode="Externa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farmaci.agenziafarmaco.gov.it/bancadatifarmac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6AE4AA-6A8B-44FC-AB87-301799448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3234</Words>
  <Characters>18440</Characters>
  <Application>Microsoft Office Word</Application>
  <DocSecurity>0</DocSecurity>
  <Lines>153</Lines>
  <Paragraphs>43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rovazzanid</cp:lastModifiedBy>
  <cp:revision>4</cp:revision>
  <cp:lastPrinted>2019-11-20T09:20:00Z</cp:lastPrinted>
  <dcterms:created xsi:type="dcterms:W3CDTF">2019-12-02T10:43:00Z</dcterms:created>
  <dcterms:modified xsi:type="dcterms:W3CDTF">2019-12-02T12:29:00Z</dcterms:modified>
</cp:coreProperties>
</file>